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CB1EDE" w14:textId="77777777" w:rsidR="008D6CF7" w:rsidRPr="00396E5B" w:rsidRDefault="008D6CF7" w:rsidP="00F053C4">
      <w:pPr>
        <w:pStyle w:val="En-tte"/>
        <w:jc w:val="both"/>
        <w:rPr>
          <w:rFonts w:ascii="Arial" w:hAnsi="Arial" w:cs="Arial"/>
          <w:b/>
          <w14:shadow w14:blurRad="50800" w14:dist="38100" w14:dir="2700000" w14:sx="100000" w14:sy="100000" w14:kx="0" w14:ky="0" w14:algn="tl">
            <w14:srgbClr w14:val="000000">
              <w14:alpha w14:val="60000"/>
            </w14:srgbClr>
          </w14:shadow>
        </w:rPr>
      </w:pPr>
      <w:r>
        <w:rPr>
          <w:noProof/>
          <w:lang w:eastAsia="fr-FR"/>
        </w:rPr>
        <w:drawing>
          <wp:anchor distT="0" distB="0" distL="114300" distR="114300" simplePos="0" relativeHeight="251660288" behindDoc="1" locked="0" layoutInCell="1" allowOverlap="1" wp14:anchorId="175E5282" wp14:editId="18900751">
            <wp:simplePos x="0" y="0"/>
            <wp:positionH relativeFrom="column">
              <wp:posOffset>5139690</wp:posOffset>
            </wp:positionH>
            <wp:positionV relativeFrom="paragraph">
              <wp:posOffset>-100330</wp:posOffset>
            </wp:positionV>
            <wp:extent cx="1047115" cy="1189060"/>
            <wp:effectExtent l="0" t="0" r="635" b="0"/>
            <wp:wrapNone/>
            <wp:docPr id="15" name="Image 15" descr="C:\Users\mp.chero\AppData\Local\Microsoft\Windows\INetCache\Content.Word\logo-print-h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Users\mp.chero\AppData\Local\Microsoft\Windows\INetCache\Content.Word\logo-print-hd.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47115" cy="118906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noProof/>
          <w:lang w:eastAsia="fr-FR"/>
        </w:rPr>
        <w:drawing>
          <wp:anchor distT="0" distB="0" distL="114300" distR="114300" simplePos="0" relativeHeight="251659264" behindDoc="0" locked="0" layoutInCell="1" allowOverlap="1" wp14:anchorId="687569D7" wp14:editId="7B6A5EE1">
            <wp:simplePos x="0" y="0"/>
            <wp:positionH relativeFrom="column">
              <wp:posOffset>-231140</wp:posOffset>
            </wp:positionH>
            <wp:positionV relativeFrom="paragraph">
              <wp:posOffset>-24765</wp:posOffset>
            </wp:positionV>
            <wp:extent cx="754380" cy="916940"/>
            <wp:effectExtent l="0" t="0" r="762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54380" cy="916940"/>
                    </a:xfrm>
                    <a:prstGeom prst="rect">
                      <a:avLst/>
                    </a:prstGeom>
                    <a:noFill/>
                  </pic:spPr>
                </pic:pic>
              </a:graphicData>
            </a:graphic>
            <wp14:sizeRelH relativeFrom="page">
              <wp14:pctWidth>0</wp14:pctWidth>
            </wp14:sizeRelH>
            <wp14:sizeRelV relativeFrom="page">
              <wp14:pctHeight>0</wp14:pctHeight>
            </wp14:sizeRelV>
          </wp:anchor>
        </w:drawing>
      </w:r>
    </w:p>
    <w:p w14:paraId="226BCBFE" w14:textId="77777777" w:rsidR="008D6CF7" w:rsidRPr="005F13F7" w:rsidRDefault="008D6CF7" w:rsidP="00F053C4">
      <w:pPr>
        <w:ind w:right="-62"/>
        <w:jc w:val="both"/>
        <w:rPr>
          <w:spacing w:val="6"/>
        </w:rPr>
      </w:pPr>
    </w:p>
    <w:p w14:paraId="1C7DA299" w14:textId="77777777" w:rsidR="008D6CF7" w:rsidRDefault="008D6CF7" w:rsidP="00F053C4">
      <w:pPr>
        <w:pStyle w:val="Pieddepage"/>
        <w:jc w:val="both"/>
        <w:rPr>
          <w:spacing w:val="6"/>
        </w:rPr>
      </w:pPr>
      <w:r>
        <w:rPr>
          <w:spacing w:val="6"/>
        </w:rPr>
        <w:tab/>
      </w:r>
      <w:r>
        <w:rPr>
          <w:spacing w:val="6"/>
        </w:rPr>
        <w:tab/>
      </w:r>
    </w:p>
    <w:p w14:paraId="1AD37A76" w14:textId="77777777" w:rsidR="008D6CF7" w:rsidRDefault="008D6CF7" w:rsidP="00F053C4">
      <w:pPr>
        <w:pStyle w:val="Pieddepage"/>
        <w:jc w:val="both"/>
        <w:rPr>
          <w:spacing w:val="6"/>
        </w:rPr>
      </w:pPr>
    </w:p>
    <w:p w14:paraId="3E0DC128" w14:textId="77777777" w:rsidR="008D6CF7" w:rsidRDefault="008D6CF7" w:rsidP="00F053C4">
      <w:pPr>
        <w:pStyle w:val="Pieddepage"/>
        <w:jc w:val="both"/>
        <w:rPr>
          <w:spacing w:val="6"/>
        </w:rPr>
      </w:pPr>
    </w:p>
    <w:p w14:paraId="30B7EF87" w14:textId="4B638AB6" w:rsidR="008D6CF7" w:rsidRPr="004C419A" w:rsidRDefault="0081243B" w:rsidP="004C419A">
      <w:pPr>
        <w:pStyle w:val="Pieddepage"/>
        <w:jc w:val="center"/>
        <w:rPr>
          <w:rFonts w:asciiTheme="minorHAnsi" w:hAnsiTheme="minorHAnsi"/>
          <w:b/>
          <w:spacing w:val="6"/>
          <w:sz w:val="20"/>
          <w:szCs w:val="20"/>
        </w:rPr>
      </w:pPr>
      <w:r w:rsidRPr="004C419A">
        <w:rPr>
          <w:rFonts w:asciiTheme="minorHAnsi" w:hAnsiTheme="minorHAnsi" w:cstheme="minorHAnsi"/>
          <w:b/>
          <w:spacing w:val="6"/>
          <w:sz w:val="20"/>
          <w:szCs w:val="20"/>
        </w:rPr>
        <w:t>É</w:t>
      </w:r>
      <w:r w:rsidR="008D6CF7" w:rsidRPr="004C419A">
        <w:rPr>
          <w:rFonts w:asciiTheme="minorHAnsi" w:hAnsiTheme="minorHAnsi"/>
          <w:b/>
          <w:spacing w:val="6"/>
          <w:sz w:val="20"/>
          <w:szCs w:val="20"/>
        </w:rPr>
        <w:t>tablissement support du GHT</w:t>
      </w:r>
    </w:p>
    <w:p w14:paraId="1B6CD946" w14:textId="212D4499" w:rsidR="008D6CF7" w:rsidRPr="004C419A" w:rsidRDefault="0081243B" w:rsidP="004C419A">
      <w:pPr>
        <w:pStyle w:val="Pieddepage"/>
        <w:jc w:val="center"/>
        <w:rPr>
          <w:rFonts w:asciiTheme="minorHAnsi" w:hAnsiTheme="minorHAnsi"/>
          <w:b/>
          <w:w w:val="90"/>
          <w:sz w:val="20"/>
          <w:szCs w:val="20"/>
        </w:rPr>
      </w:pPr>
      <w:r w:rsidRPr="004C419A">
        <w:rPr>
          <w:rFonts w:asciiTheme="minorHAnsi" w:hAnsiTheme="minorHAnsi"/>
          <w:b/>
          <w:spacing w:val="6"/>
          <w:sz w:val="20"/>
          <w:szCs w:val="20"/>
        </w:rPr>
        <w:t>2 rue Henri Le Guilloux – 35033 Rennes cedex 9</w:t>
      </w:r>
    </w:p>
    <w:p w14:paraId="2578EF33" w14:textId="1D76530F" w:rsidR="008D6CF7" w:rsidRPr="0081243B" w:rsidRDefault="008D6CF7" w:rsidP="00F053C4">
      <w:pPr>
        <w:tabs>
          <w:tab w:val="left" w:pos="3060"/>
        </w:tabs>
        <w:jc w:val="both"/>
        <w:rPr>
          <w:rFonts w:ascii="Arial" w:hAnsi="Arial" w:cs="Arial"/>
          <w:color w:val="FF0000"/>
          <w:w w:val="90"/>
          <w:sz w:val="18"/>
          <w:szCs w:val="18"/>
        </w:rPr>
      </w:pPr>
      <w:r>
        <w:rPr>
          <w:rFonts w:ascii="Arial" w:hAnsi="Arial" w:cs="Arial"/>
          <w:color w:val="FF0000"/>
          <w:w w:val="90"/>
          <w:sz w:val="18"/>
          <w:szCs w:val="18"/>
        </w:rPr>
        <w:tab/>
      </w:r>
    </w:p>
    <w:p w14:paraId="2B7D38F1" w14:textId="06695A10" w:rsidR="008D6CF7" w:rsidRDefault="008D6CF7" w:rsidP="00F053C4">
      <w:pPr>
        <w:ind w:left="-709"/>
        <w:jc w:val="both"/>
        <w:rPr>
          <w:rFonts w:ascii="Verdana" w:hAnsi="Verdana"/>
          <w:w w:val="90"/>
        </w:rPr>
      </w:pPr>
    </w:p>
    <w:p w14:paraId="12B0D5DB" w14:textId="68448648" w:rsidR="0081243B" w:rsidRDefault="0081243B" w:rsidP="00F053C4">
      <w:pPr>
        <w:ind w:left="-709"/>
        <w:jc w:val="both"/>
        <w:rPr>
          <w:rFonts w:ascii="Verdana" w:hAnsi="Verdana"/>
          <w:w w:val="90"/>
        </w:rPr>
      </w:pPr>
    </w:p>
    <w:p w14:paraId="27E06E65" w14:textId="78A76603" w:rsidR="00192771" w:rsidRDefault="00192771" w:rsidP="00F053C4">
      <w:pPr>
        <w:ind w:left="-709"/>
        <w:jc w:val="both"/>
        <w:rPr>
          <w:rFonts w:ascii="Verdana" w:hAnsi="Verdana"/>
          <w:w w:val="90"/>
        </w:rPr>
      </w:pPr>
    </w:p>
    <w:p w14:paraId="490175E7" w14:textId="50E9CA1A" w:rsidR="00B40010" w:rsidRDefault="00B40010" w:rsidP="00F053C4">
      <w:pPr>
        <w:ind w:left="-709"/>
        <w:jc w:val="both"/>
        <w:rPr>
          <w:ins w:id="0" w:author="HAUTEMULLE Carol" w:date="2026-02-17T09:52:00Z"/>
          <w:rFonts w:ascii="Verdana" w:hAnsi="Verdana"/>
          <w:w w:val="90"/>
        </w:rPr>
      </w:pPr>
    </w:p>
    <w:p w14:paraId="33FB14FF" w14:textId="77777777" w:rsidR="00B2579C" w:rsidRDefault="00B2579C" w:rsidP="00F053C4">
      <w:pPr>
        <w:ind w:left="-709"/>
        <w:jc w:val="both"/>
        <w:rPr>
          <w:rFonts w:ascii="Verdana" w:hAnsi="Verdana"/>
          <w:w w:val="90"/>
        </w:rPr>
      </w:pPr>
    </w:p>
    <w:p w14:paraId="7DFE3EFA" w14:textId="77777777" w:rsidR="008D6CF7" w:rsidRDefault="008D6CF7" w:rsidP="00F053C4">
      <w:pPr>
        <w:ind w:left="-709"/>
        <w:jc w:val="both"/>
        <w:rPr>
          <w:rFonts w:ascii="Verdana" w:hAnsi="Verdana"/>
          <w:w w:val="90"/>
        </w:rPr>
      </w:pPr>
    </w:p>
    <w:p w14:paraId="5F0EB864" w14:textId="040EE1C4" w:rsidR="00814BE8" w:rsidRDefault="00814BE8" w:rsidP="004C419A">
      <w:pPr>
        <w:pBdr>
          <w:top w:val="single" w:sz="4" w:space="8" w:color="auto" w:shadow="1"/>
          <w:left w:val="single" w:sz="4" w:space="1" w:color="auto" w:shadow="1"/>
          <w:bottom w:val="single" w:sz="4" w:space="8" w:color="auto" w:shadow="1"/>
          <w:right w:val="single" w:sz="4" w:space="1" w:color="auto" w:shadow="1"/>
        </w:pBdr>
        <w:tabs>
          <w:tab w:val="left" w:pos="426"/>
        </w:tabs>
        <w:jc w:val="center"/>
        <w:rPr>
          <w:rFonts w:cs="Arial"/>
          <w:b/>
          <w:noProof/>
          <w:color w:val="000000"/>
          <w:sz w:val="28"/>
          <w:szCs w:val="28"/>
        </w:rPr>
      </w:pPr>
      <w:r w:rsidRPr="007907AB">
        <w:rPr>
          <w:rFonts w:cs="Arial"/>
          <w:b/>
          <w:noProof/>
          <w:color w:val="000000"/>
          <w:sz w:val="28"/>
          <w:szCs w:val="28"/>
        </w:rPr>
        <w:t xml:space="preserve">CAHIER DES CLAUSES </w:t>
      </w:r>
      <w:r>
        <w:rPr>
          <w:rFonts w:cs="Arial"/>
          <w:b/>
          <w:noProof/>
          <w:color w:val="000000"/>
          <w:sz w:val="28"/>
          <w:szCs w:val="28"/>
        </w:rPr>
        <w:t>TECHNIQUES</w:t>
      </w:r>
      <w:r w:rsidRPr="007907AB">
        <w:rPr>
          <w:rFonts w:cs="Arial"/>
          <w:b/>
          <w:noProof/>
          <w:color w:val="000000"/>
          <w:sz w:val="28"/>
          <w:szCs w:val="28"/>
        </w:rPr>
        <w:t xml:space="preserve"> PARTICULI</w:t>
      </w:r>
      <w:r w:rsidR="0081243B">
        <w:rPr>
          <w:b/>
          <w:noProof/>
          <w:color w:val="000000"/>
          <w:sz w:val="28"/>
          <w:szCs w:val="28"/>
        </w:rPr>
        <w:t>È</w:t>
      </w:r>
      <w:r w:rsidRPr="007907AB">
        <w:rPr>
          <w:rFonts w:cs="Arial"/>
          <w:b/>
          <w:noProof/>
          <w:color w:val="000000"/>
          <w:sz w:val="28"/>
          <w:szCs w:val="28"/>
        </w:rPr>
        <w:t>RES</w:t>
      </w:r>
      <w:r w:rsidR="004C419A">
        <w:rPr>
          <w:rFonts w:cs="Arial"/>
          <w:b/>
          <w:noProof/>
          <w:color w:val="000000"/>
          <w:sz w:val="28"/>
          <w:szCs w:val="28"/>
        </w:rPr>
        <w:t xml:space="preserve"> </w:t>
      </w:r>
      <w:r>
        <w:rPr>
          <w:rFonts w:cs="Arial"/>
          <w:b/>
          <w:noProof/>
          <w:color w:val="000000"/>
          <w:sz w:val="28"/>
          <w:szCs w:val="28"/>
        </w:rPr>
        <w:t>(CCTP)</w:t>
      </w:r>
    </w:p>
    <w:p w14:paraId="3BBE8080" w14:textId="737906FF" w:rsidR="009B2AE7" w:rsidRPr="007907AB" w:rsidRDefault="009B2AE7" w:rsidP="004C419A">
      <w:pPr>
        <w:pBdr>
          <w:top w:val="single" w:sz="4" w:space="8" w:color="auto" w:shadow="1"/>
          <w:left w:val="single" w:sz="4" w:space="1" w:color="auto" w:shadow="1"/>
          <w:bottom w:val="single" w:sz="4" w:space="8" w:color="auto" w:shadow="1"/>
          <w:right w:val="single" w:sz="4" w:space="1" w:color="auto" w:shadow="1"/>
        </w:pBdr>
        <w:tabs>
          <w:tab w:val="left" w:pos="426"/>
        </w:tabs>
        <w:jc w:val="center"/>
        <w:rPr>
          <w:rFonts w:cs="Arial"/>
          <w:b/>
          <w:noProof/>
          <w:color w:val="000000"/>
          <w:sz w:val="28"/>
          <w:szCs w:val="28"/>
        </w:rPr>
      </w:pPr>
      <w:r>
        <w:rPr>
          <w:rFonts w:cs="Arial"/>
          <w:b/>
          <w:noProof/>
          <w:color w:val="000000"/>
          <w:sz w:val="28"/>
          <w:szCs w:val="28"/>
        </w:rPr>
        <w:t>Commun à tous les lots</w:t>
      </w:r>
    </w:p>
    <w:p w14:paraId="47512C05" w14:textId="1B4F4677" w:rsidR="008D6CF7" w:rsidRDefault="008D6CF7" w:rsidP="00F053C4">
      <w:pPr>
        <w:tabs>
          <w:tab w:val="left" w:pos="1134"/>
          <w:tab w:val="left" w:pos="1276"/>
          <w:tab w:val="left" w:pos="1843"/>
          <w:tab w:val="left" w:pos="2127"/>
        </w:tabs>
        <w:ind w:left="-709"/>
        <w:jc w:val="both"/>
        <w:rPr>
          <w:sz w:val="16"/>
          <w:szCs w:val="16"/>
        </w:rPr>
      </w:pPr>
      <w:r w:rsidRPr="00D35D7F">
        <w:rPr>
          <w:sz w:val="16"/>
          <w:szCs w:val="16"/>
        </w:rPr>
        <w:tab/>
      </w:r>
    </w:p>
    <w:p w14:paraId="4B4F05B1" w14:textId="77777777" w:rsidR="0081243B" w:rsidRPr="00D35D7F" w:rsidRDefault="0081243B" w:rsidP="00F053C4">
      <w:pPr>
        <w:tabs>
          <w:tab w:val="left" w:pos="1134"/>
          <w:tab w:val="left" w:pos="1276"/>
          <w:tab w:val="left" w:pos="1843"/>
          <w:tab w:val="left" w:pos="2127"/>
        </w:tabs>
        <w:ind w:left="-709"/>
        <w:jc w:val="both"/>
        <w:rPr>
          <w:rFonts w:cs="Arial"/>
          <w:w w:val="90"/>
        </w:rPr>
      </w:pPr>
    </w:p>
    <w:p w14:paraId="1012876C" w14:textId="59BC51C1" w:rsidR="008D6CF7" w:rsidRPr="004C419A" w:rsidRDefault="008D6CF7" w:rsidP="004C419A">
      <w:pPr>
        <w:tabs>
          <w:tab w:val="left" w:pos="397"/>
          <w:tab w:val="left" w:pos="426"/>
          <w:tab w:val="left" w:pos="1134"/>
          <w:tab w:val="left" w:pos="1276"/>
          <w:tab w:val="left" w:pos="1843"/>
          <w:tab w:val="left" w:pos="2127"/>
        </w:tabs>
        <w:jc w:val="center"/>
        <w:rPr>
          <w:rFonts w:cs="Arial"/>
          <w:b/>
          <w:bCs/>
          <w:sz w:val="20"/>
          <w:szCs w:val="20"/>
        </w:rPr>
      </w:pPr>
      <w:r w:rsidRPr="004C419A">
        <w:rPr>
          <w:rFonts w:cs="Arial"/>
          <w:b/>
          <w:bCs/>
          <w:sz w:val="20"/>
          <w:szCs w:val="20"/>
        </w:rPr>
        <w:t>MARCH</w:t>
      </w:r>
      <w:r w:rsidR="0081243B" w:rsidRPr="004C419A">
        <w:rPr>
          <w:b/>
          <w:bCs/>
          <w:sz w:val="20"/>
          <w:szCs w:val="20"/>
        </w:rPr>
        <w:t>É</w:t>
      </w:r>
      <w:r w:rsidRPr="004C419A">
        <w:rPr>
          <w:rFonts w:cs="Arial"/>
          <w:b/>
          <w:bCs/>
          <w:sz w:val="20"/>
          <w:szCs w:val="20"/>
        </w:rPr>
        <w:t>S PUBLICS DE TRAVAUX</w:t>
      </w:r>
    </w:p>
    <w:p w14:paraId="31E1F847" w14:textId="77777777" w:rsidR="008D6CF7" w:rsidRPr="00D35D7F" w:rsidRDefault="008D6CF7" w:rsidP="00F053C4">
      <w:pPr>
        <w:jc w:val="both"/>
        <w:rPr>
          <w:w w:val="90"/>
        </w:rPr>
      </w:pPr>
    </w:p>
    <w:p w14:paraId="44FE7E8E" w14:textId="77777777" w:rsidR="008D6CF7" w:rsidRPr="00CF667C" w:rsidRDefault="008D6CF7" w:rsidP="00F053C4">
      <w:pPr>
        <w:tabs>
          <w:tab w:val="left" w:pos="397"/>
          <w:tab w:val="left" w:pos="426"/>
        </w:tabs>
        <w:jc w:val="both"/>
        <w:rPr>
          <w:rFonts w:cs="Arial"/>
          <w:b/>
          <w:sz w:val="18"/>
          <w:szCs w:val="18"/>
        </w:rPr>
      </w:pPr>
    </w:p>
    <w:p w14:paraId="7249E15A" w14:textId="3D28BE4B" w:rsidR="008D6CF7" w:rsidRPr="00CF667C" w:rsidRDefault="008D6CF7" w:rsidP="004C419A">
      <w:pPr>
        <w:tabs>
          <w:tab w:val="left" w:pos="397"/>
          <w:tab w:val="left" w:pos="426"/>
        </w:tabs>
        <w:jc w:val="center"/>
        <w:rPr>
          <w:rFonts w:cs="Arial"/>
          <w:b/>
          <w:sz w:val="18"/>
          <w:szCs w:val="18"/>
        </w:rPr>
      </w:pPr>
      <w:r w:rsidRPr="00CF667C">
        <w:rPr>
          <w:rFonts w:cs="Arial"/>
          <w:b/>
          <w:sz w:val="18"/>
          <w:szCs w:val="18"/>
        </w:rPr>
        <w:t>Procédure adaptée en application des articles L2123-1, 1</w:t>
      </w:r>
      <w:r>
        <w:rPr>
          <w:rFonts w:cs="Arial"/>
          <w:b/>
          <w:sz w:val="18"/>
          <w:szCs w:val="18"/>
        </w:rPr>
        <w:t>° et</w:t>
      </w:r>
      <w:r w:rsidR="00B85875">
        <w:rPr>
          <w:rFonts w:cs="Arial"/>
          <w:b/>
          <w:sz w:val="18"/>
          <w:szCs w:val="18"/>
        </w:rPr>
        <w:t xml:space="preserve"> R2123-1, 1° du Code de la Commande P</w:t>
      </w:r>
      <w:r w:rsidRPr="00CF667C">
        <w:rPr>
          <w:rFonts w:cs="Arial"/>
          <w:b/>
          <w:sz w:val="18"/>
          <w:szCs w:val="18"/>
        </w:rPr>
        <w:t>ublique</w:t>
      </w:r>
    </w:p>
    <w:p w14:paraId="17573CBF" w14:textId="77777777" w:rsidR="008D6CF7" w:rsidRPr="00506961" w:rsidRDefault="008D6CF7" w:rsidP="004C419A">
      <w:pPr>
        <w:tabs>
          <w:tab w:val="left" w:pos="397"/>
          <w:tab w:val="left" w:pos="426"/>
        </w:tabs>
        <w:jc w:val="center"/>
        <w:rPr>
          <w:rFonts w:cs="Arial"/>
          <w:b/>
          <w:sz w:val="18"/>
          <w:szCs w:val="18"/>
          <w:highlight w:val="yellow"/>
        </w:rPr>
      </w:pPr>
    </w:p>
    <w:p w14:paraId="08C23964" w14:textId="77777777" w:rsidR="008D6CF7" w:rsidRPr="00D35D7F" w:rsidRDefault="008D6CF7" w:rsidP="004C419A">
      <w:pPr>
        <w:tabs>
          <w:tab w:val="left" w:pos="397"/>
          <w:tab w:val="left" w:pos="426"/>
        </w:tabs>
        <w:jc w:val="center"/>
      </w:pPr>
    </w:p>
    <w:p w14:paraId="1E20682E" w14:textId="5D1D26F1" w:rsidR="008D6CF7" w:rsidRPr="00B85875" w:rsidRDefault="008D6CF7" w:rsidP="004C419A">
      <w:pPr>
        <w:tabs>
          <w:tab w:val="left" w:pos="397"/>
          <w:tab w:val="left" w:pos="426"/>
        </w:tabs>
        <w:jc w:val="center"/>
      </w:pPr>
      <w:r w:rsidRPr="00B85875">
        <w:rPr>
          <w:rFonts w:cs="Arial"/>
          <w:b/>
        </w:rPr>
        <w:t>Procédure N°</w:t>
      </w:r>
      <w:r w:rsidR="00B85875" w:rsidRPr="00B85875">
        <w:rPr>
          <w:rFonts w:cs="Arial"/>
          <w:b/>
        </w:rPr>
        <w:t xml:space="preserve">GHT </w:t>
      </w:r>
      <w:r w:rsidRPr="00B85875">
        <w:rPr>
          <w:rFonts w:cs="Arial"/>
          <w:b/>
        </w:rPr>
        <w:t>202</w:t>
      </w:r>
      <w:r w:rsidR="0092397B">
        <w:rPr>
          <w:rFonts w:cs="Arial"/>
          <w:b/>
        </w:rPr>
        <w:t>6</w:t>
      </w:r>
      <w:r w:rsidR="00B85875" w:rsidRPr="00B85875">
        <w:rPr>
          <w:rFonts w:cs="Arial"/>
          <w:b/>
        </w:rPr>
        <w:t>-</w:t>
      </w:r>
      <w:r w:rsidR="0092397B">
        <w:rPr>
          <w:rFonts w:cs="Arial"/>
          <w:b/>
        </w:rPr>
        <w:t>06</w:t>
      </w:r>
    </w:p>
    <w:p w14:paraId="5C495EB0" w14:textId="77777777" w:rsidR="008D6CF7" w:rsidRDefault="008D6CF7" w:rsidP="00F053C4">
      <w:pPr>
        <w:tabs>
          <w:tab w:val="left" w:pos="397"/>
          <w:tab w:val="left" w:pos="426"/>
        </w:tabs>
        <w:jc w:val="both"/>
      </w:pPr>
    </w:p>
    <w:p w14:paraId="174DB1C5" w14:textId="77777777" w:rsidR="0081243B" w:rsidRDefault="0081243B" w:rsidP="00F053C4">
      <w:pPr>
        <w:pBdr>
          <w:top w:val="single" w:sz="4" w:space="1" w:color="auto" w:shadow="1"/>
          <w:left w:val="single" w:sz="4" w:space="1" w:color="auto" w:shadow="1"/>
          <w:bottom w:val="single" w:sz="4" w:space="1" w:color="auto" w:shadow="1"/>
          <w:right w:val="single" w:sz="4" w:space="1" w:color="auto" w:shadow="1"/>
        </w:pBdr>
        <w:jc w:val="both"/>
        <w:rPr>
          <w:b/>
          <w:noProof/>
          <w:color w:val="000000"/>
          <w:sz w:val="28"/>
          <w:szCs w:val="28"/>
        </w:rPr>
      </w:pPr>
      <w:bookmarkStart w:id="1" w:name="_Hlk148086751"/>
    </w:p>
    <w:p w14:paraId="7F31FCF9" w14:textId="77B9B7AE" w:rsidR="0081243B" w:rsidRDefault="00EA361C" w:rsidP="004C419A">
      <w:pPr>
        <w:pBdr>
          <w:top w:val="single" w:sz="4" w:space="1" w:color="auto" w:shadow="1"/>
          <w:left w:val="single" w:sz="4" w:space="1" w:color="auto" w:shadow="1"/>
          <w:bottom w:val="single" w:sz="4" w:space="1" w:color="auto" w:shadow="1"/>
          <w:right w:val="single" w:sz="4" w:space="1" w:color="auto" w:shadow="1"/>
        </w:pBdr>
        <w:jc w:val="center"/>
        <w:rPr>
          <w:b/>
          <w:noProof/>
          <w:color w:val="000000"/>
          <w:sz w:val="28"/>
          <w:szCs w:val="28"/>
        </w:rPr>
      </w:pPr>
      <w:r>
        <w:rPr>
          <w:b/>
          <w:noProof/>
          <w:color w:val="000000"/>
          <w:sz w:val="28"/>
          <w:szCs w:val="28"/>
        </w:rPr>
        <w:t>TRAVAUX DE REFECTION DES LOCAUX EN VUE DE LEUR REAFFECTATION</w:t>
      </w:r>
    </w:p>
    <w:p w14:paraId="3C5B587C" w14:textId="3CBC885E" w:rsidR="008D6CF7" w:rsidRDefault="00EA361C" w:rsidP="004C419A">
      <w:pPr>
        <w:pBdr>
          <w:top w:val="single" w:sz="4" w:space="1" w:color="auto" w:shadow="1"/>
          <w:left w:val="single" w:sz="4" w:space="1" w:color="auto" w:shadow="1"/>
          <w:bottom w:val="single" w:sz="4" w:space="1" w:color="auto" w:shadow="1"/>
          <w:right w:val="single" w:sz="4" w:space="1" w:color="auto" w:shadow="1"/>
        </w:pBdr>
        <w:jc w:val="center"/>
        <w:rPr>
          <w:b/>
          <w:noProof/>
          <w:color w:val="000000"/>
          <w:sz w:val="28"/>
          <w:szCs w:val="28"/>
        </w:rPr>
      </w:pPr>
      <w:r>
        <w:rPr>
          <w:b/>
          <w:noProof/>
          <w:color w:val="000000"/>
          <w:sz w:val="28"/>
          <w:szCs w:val="28"/>
        </w:rPr>
        <w:t xml:space="preserve">AU </w:t>
      </w:r>
      <w:r w:rsidRPr="0067743B">
        <w:rPr>
          <w:b/>
          <w:noProof/>
          <w:color w:val="000000"/>
          <w:sz w:val="28"/>
          <w:szCs w:val="28"/>
        </w:rPr>
        <w:t>CH</w:t>
      </w:r>
      <w:r>
        <w:rPr>
          <w:b/>
          <w:noProof/>
          <w:color w:val="000000"/>
          <w:sz w:val="28"/>
          <w:szCs w:val="28"/>
        </w:rPr>
        <w:t xml:space="preserve"> DE BROCELIANDE SUR LE SITE DE MONTFORT-SUR-MEU</w:t>
      </w:r>
    </w:p>
    <w:p w14:paraId="3D12695A" w14:textId="77777777" w:rsidR="0081243B" w:rsidRPr="00EF606C" w:rsidRDefault="0081243B" w:rsidP="00F053C4">
      <w:pPr>
        <w:pBdr>
          <w:top w:val="single" w:sz="4" w:space="1" w:color="auto" w:shadow="1"/>
          <w:left w:val="single" w:sz="4" w:space="1" w:color="auto" w:shadow="1"/>
          <w:bottom w:val="single" w:sz="4" w:space="1" w:color="auto" w:shadow="1"/>
          <w:right w:val="single" w:sz="4" w:space="1" w:color="auto" w:shadow="1"/>
        </w:pBdr>
        <w:jc w:val="both"/>
        <w:rPr>
          <w:b/>
          <w:noProof/>
          <w:color w:val="000000"/>
          <w:sz w:val="28"/>
          <w:szCs w:val="28"/>
        </w:rPr>
      </w:pPr>
    </w:p>
    <w:bookmarkEnd w:id="1"/>
    <w:p w14:paraId="5D77CDC9" w14:textId="6E39EFD2" w:rsidR="00296786" w:rsidRDefault="00296786" w:rsidP="00F053C4">
      <w:pPr>
        <w:spacing w:line="360" w:lineRule="auto"/>
        <w:jc w:val="both"/>
        <w:rPr>
          <w:sz w:val="25"/>
        </w:rPr>
      </w:pPr>
    </w:p>
    <w:p w14:paraId="3FB2474C" w14:textId="4962ED5D" w:rsidR="0081243B" w:rsidRDefault="0081243B" w:rsidP="00F053C4">
      <w:pPr>
        <w:spacing w:line="360" w:lineRule="auto"/>
        <w:jc w:val="both"/>
        <w:rPr>
          <w:sz w:val="25"/>
        </w:rPr>
      </w:pPr>
    </w:p>
    <w:p w14:paraId="7338DC07" w14:textId="77777777" w:rsidR="00192771" w:rsidRDefault="00192771" w:rsidP="00F053C4">
      <w:pPr>
        <w:spacing w:line="360" w:lineRule="auto"/>
        <w:jc w:val="both"/>
        <w:rPr>
          <w:sz w:val="25"/>
        </w:rPr>
      </w:pPr>
    </w:p>
    <w:p w14:paraId="6C20D61A" w14:textId="77777777" w:rsidR="0081243B" w:rsidRDefault="0081243B" w:rsidP="00F053C4">
      <w:pPr>
        <w:spacing w:line="360" w:lineRule="auto"/>
        <w:jc w:val="both"/>
        <w:rPr>
          <w:sz w:val="25"/>
        </w:rPr>
      </w:pPr>
    </w:p>
    <w:p w14:paraId="3B2D545A" w14:textId="5D980C5C" w:rsidR="0081243B" w:rsidRPr="0081243B" w:rsidRDefault="0081243B" w:rsidP="004C419A">
      <w:pPr>
        <w:spacing w:line="360" w:lineRule="auto"/>
        <w:jc w:val="center"/>
        <w:rPr>
          <w:sz w:val="20"/>
          <w:szCs w:val="20"/>
          <w:u w:val="single"/>
        </w:rPr>
      </w:pPr>
      <w:r w:rsidRPr="0081243B">
        <w:rPr>
          <w:sz w:val="20"/>
          <w:szCs w:val="20"/>
          <w:u w:val="single"/>
        </w:rPr>
        <w:t>Ma</w:t>
      </w:r>
      <w:r w:rsidR="000E1FD7">
        <w:rPr>
          <w:sz w:val="20"/>
          <w:szCs w:val="20"/>
          <w:u w:val="single"/>
        </w:rPr>
        <w:t>î</w:t>
      </w:r>
      <w:r w:rsidRPr="0081243B">
        <w:rPr>
          <w:sz w:val="20"/>
          <w:szCs w:val="20"/>
          <w:u w:val="single"/>
        </w:rPr>
        <w:t>tre d’Ouvrage :</w:t>
      </w:r>
    </w:p>
    <w:p w14:paraId="3B7CC330" w14:textId="6F86E4B8" w:rsidR="0081243B" w:rsidRPr="0081243B" w:rsidRDefault="0081243B" w:rsidP="004C419A">
      <w:pPr>
        <w:spacing w:line="360" w:lineRule="auto"/>
        <w:jc w:val="center"/>
        <w:rPr>
          <w:b/>
          <w:sz w:val="20"/>
          <w:szCs w:val="20"/>
        </w:rPr>
      </w:pPr>
      <w:r w:rsidRPr="0081243B">
        <w:rPr>
          <w:b/>
          <w:sz w:val="20"/>
          <w:szCs w:val="20"/>
        </w:rPr>
        <w:t>Centre Hospitalier de Brocéliande</w:t>
      </w:r>
    </w:p>
    <w:p w14:paraId="25014E66" w14:textId="77777777" w:rsidR="0081243B" w:rsidRPr="0081243B" w:rsidRDefault="0081243B" w:rsidP="004C419A">
      <w:pPr>
        <w:spacing w:line="360" w:lineRule="auto"/>
        <w:jc w:val="center"/>
        <w:rPr>
          <w:b/>
          <w:sz w:val="20"/>
          <w:szCs w:val="20"/>
        </w:rPr>
      </w:pPr>
    </w:p>
    <w:p w14:paraId="275584CE" w14:textId="70DA07E7" w:rsidR="00296786" w:rsidRPr="0081243B" w:rsidRDefault="00296786" w:rsidP="004C419A">
      <w:pPr>
        <w:spacing w:line="360" w:lineRule="auto"/>
        <w:jc w:val="center"/>
        <w:rPr>
          <w:sz w:val="20"/>
          <w:szCs w:val="20"/>
          <w:u w:val="single"/>
        </w:rPr>
      </w:pPr>
      <w:r w:rsidRPr="0081243B">
        <w:rPr>
          <w:sz w:val="20"/>
          <w:szCs w:val="20"/>
          <w:u w:val="single"/>
        </w:rPr>
        <w:t>Lieu d’exécution des travaux :</w:t>
      </w:r>
    </w:p>
    <w:p w14:paraId="16D49E84" w14:textId="77777777" w:rsidR="00254B40" w:rsidRPr="0081243B" w:rsidRDefault="00296786" w:rsidP="004C419A">
      <w:pPr>
        <w:spacing w:line="360" w:lineRule="auto"/>
        <w:jc w:val="center"/>
        <w:rPr>
          <w:b/>
          <w:sz w:val="20"/>
          <w:szCs w:val="20"/>
        </w:rPr>
      </w:pPr>
      <w:r w:rsidRPr="0081243B">
        <w:rPr>
          <w:b/>
          <w:sz w:val="20"/>
          <w:szCs w:val="20"/>
        </w:rPr>
        <w:t>Centre Hospitalier de Brocéliande – Site de Montfort sur Meu</w:t>
      </w:r>
    </w:p>
    <w:p w14:paraId="75D1F2F6" w14:textId="5EE99320" w:rsidR="00296786" w:rsidRPr="0081243B" w:rsidRDefault="00296786" w:rsidP="004C419A">
      <w:pPr>
        <w:spacing w:line="360" w:lineRule="auto"/>
        <w:jc w:val="center"/>
        <w:rPr>
          <w:b/>
          <w:sz w:val="20"/>
          <w:szCs w:val="20"/>
        </w:rPr>
      </w:pPr>
      <w:r w:rsidRPr="0081243B">
        <w:rPr>
          <w:b/>
          <w:sz w:val="20"/>
          <w:szCs w:val="20"/>
        </w:rPr>
        <w:t>33</w:t>
      </w:r>
      <w:r w:rsidR="0081243B" w:rsidRPr="0081243B">
        <w:rPr>
          <w:b/>
          <w:sz w:val="20"/>
          <w:szCs w:val="20"/>
        </w:rPr>
        <w:t xml:space="preserve">, </w:t>
      </w:r>
      <w:r w:rsidRPr="0081243B">
        <w:rPr>
          <w:b/>
          <w:sz w:val="20"/>
          <w:szCs w:val="20"/>
        </w:rPr>
        <w:t>rue Saint Nicolas</w:t>
      </w:r>
    </w:p>
    <w:p w14:paraId="1262AC60" w14:textId="11192A57" w:rsidR="00296786" w:rsidRPr="0081243B" w:rsidRDefault="00C544F4" w:rsidP="004C419A">
      <w:pPr>
        <w:spacing w:line="360" w:lineRule="auto"/>
        <w:jc w:val="center"/>
        <w:rPr>
          <w:b/>
          <w:sz w:val="20"/>
          <w:szCs w:val="20"/>
        </w:rPr>
      </w:pPr>
      <w:r w:rsidRPr="0081243B">
        <w:rPr>
          <w:b/>
          <w:sz w:val="20"/>
          <w:szCs w:val="20"/>
        </w:rPr>
        <w:t>35160 Montfort sur M</w:t>
      </w:r>
      <w:r w:rsidR="00296786" w:rsidRPr="0081243B">
        <w:rPr>
          <w:b/>
          <w:sz w:val="20"/>
          <w:szCs w:val="20"/>
        </w:rPr>
        <w:t>eu</w:t>
      </w:r>
    </w:p>
    <w:p w14:paraId="6E7B8CA7" w14:textId="77777777" w:rsidR="00254B40" w:rsidRDefault="00254B40" w:rsidP="00F053C4">
      <w:pPr>
        <w:spacing w:line="360" w:lineRule="auto"/>
        <w:jc w:val="both"/>
        <w:rPr>
          <w:sz w:val="25"/>
        </w:rPr>
      </w:pPr>
    </w:p>
    <w:p w14:paraId="14CFE233" w14:textId="77777777" w:rsidR="00254B40" w:rsidRDefault="00254B40" w:rsidP="00F053C4">
      <w:pPr>
        <w:spacing w:line="360" w:lineRule="auto"/>
        <w:jc w:val="both"/>
        <w:rPr>
          <w:sz w:val="25"/>
        </w:rPr>
      </w:pPr>
    </w:p>
    <w:p w14:paraId="06257800" w14:textId="3AC6CEA8" w:rsidR="008D6CF7" w:rsidRDefault="008D6CF7" w:rsidP="00F053C4">
      <w:pPr>
        <w:jc w:val="both"/>
        <w:rPr>
          <w:sz w:val="25"/>
        </w:rPr>
      </w:pPr>
      <w:r>
        <w:rPr>
          <w:sz w:val="25"/>
        </w:rPr>
        <w:br w:type="page"/>
      </w:r>
    </w:p>
    <w:p w14:paraId="77F2D2AD" w14:textId="77777777" w:rsidR="00254B40" w:rsidRDefault="00254B40" w:rsidP="00F053C4">
      <w:pPr>
        <w:spacing w:line="360" w:lineRule="auto"/>
        <w:jc w:val="both"/>
        <w:rPr>
          <w:sz w:val="25"/>
        </w:rPr>
      </w:pPr>
    </w:p>
    <w:p w14:paraId="5825E3E9" w14:textId="3203F952" w:rsidR="007265DC" w:rsidRPr="007F4E21" w:rsidRDefault="007F4E21" w:rsidP="004C419A">
      <w:pPr>
        <w:pStyle w:val="Corpsdetexte"/>
        <w:jc w:val="center"/>
        <w:rPr>
          <w:b/>
          <w:sz w:val="24"/>
          <w:u w:val="single"/>
        </w:rPr>
      </w:pPr>
      <w:r w:rsidRPr="007F4E21">
        <w:rPr>
          <w:b/>
          <w:sz w:val="24"/>
          <w:u w:val="single"/>
        </w:rPr>
        <w:t>SOMMAIRE</w:t>
      </w:r>
    </w:p>
    <w:p w14:paraId="40A54DD7" w14:textId="1F3BEFC3" w:rsidR="007265DC" w:rsidRDefault="007265DC" w:rsidP="00F053C4">
      <w:pPr>
        <w:pStyle w:val="Corpsdetexte"/>
        <w:spacing w:before="2"/>
        <w:jc w:val="both"/>
        <w:rPr>
          <w:b/>
          <w:sz w:val="27"/>
        </w:rPr>
      </w:pPr>
    </w:p>
    <w:p w14:paraId="5969D498" w14:textId="388AB436" w:rsidR="007F4E21" w:rsidRDefault="007F4E21" w:rsidP="00F053C4">
      <w:pPr>
        <w:pStyle w:val="Corpsdetexte"/>
        <w:spacing w:before="2"/>
        <w:jc w:val="both"/>
        <w:rPr>
          <w:b/>
          <w:sz w:val="27"/>
        </w:rPr>
      </w:pPr>
    </w:p>
    <w:p w14:paraId="3C305CF3" w14:textId="77777777" w:rsidR="007F4E21" w:rsidRDefault="007F4E21" w:rsidP="00F053C4">
      <w:pPr>
        <w:pStyle w:val="Corpsdetexte"/>
        <w:spacing w:before="2"/>
        <w:jc w:val="both"/>
        <w:rPr>
          <w:b/>
          <w:sz w:val="27"/>
        </w:rPr>
      </w:pPr>
    </w:p>
    <w:sdt>
      <w:sdtPr>
        <w:rPr>
          <w:b w:val="0"/>
          <w:bCs w:val="0"/>
          <w:sz w:val="22"/>
          <w:szCs w:val="22"/>
        </w:rPr>
        <w:id w:val="895931042"/>
        <w:docPartObj>
          <w:docPartGallery w:val="Table of Contents"/>
          <w:docPartUnique/>
        </w:docPartObj>
      </w:sdtPr>
      <w:sdtEndPr/>
      <w:sdtContent>
        <w:p w14:paraId="608DE09C" w14:textId="045BFCFD" w:rsidR="003C033A" w:rsidRDefault="00EC6829">
          <w:pPr>
            <w:pStyle w:val="TM1"/>
            <w:tabs>
              <w:tab w:val="right" w:leader="dot" w:pos="9840"/>
            </w:tabs>
            <w:rPr>
              <w:rFonts w:asciiTheme="minorHAnsi" w:eastAsiaTheme="minorEastAsia" w:hAnsiTheme="minorHAnsi" w:cstheme="minorBidi"/>
              <w:b w:val="0"/>
              <w:bCs w:val="0"/>
              <w:noProof/>
              <w:kern w:val="2"/>
              <w:sz w:val="24"/>
              <w:szCs w:val="24"/>
              <w:lang w:eastAsia="fr-FR"/>
              <w14:ligatures w14:val="standardContextual"/>
            </w:rPr>
          </w:pPr>
          <w:r>
            <w:fldChar w:fldCharType="begin"/>
          </w:r>
          <w:r>
            <w:instrText xml:space="preserve"> TOC \o "1-1" \h \z \u </w:instrText>
          </w:r>
          <w:r>
            <w:fldChar w:fldCharType="separate"/>
          </w:r>
          <w:hyperlink w:anchor="_Toc222844545" w:history="1">
            <w:r w:rsidR="003C033A" w:rsidRPr="001476F9">
              <w:rPr>
                <w:rStyle w:val="Lienhypertexte"/>
                <w:noProof/>
              </w:rPr>
              <w:t>ARTICLE</w:t>
            </w:r>
            <w:r w:rsidR="003C033A" w:rsidRPr="001476F9">
              <w:rPr>
                <w:rStyle w:val="Lienhypertexte"/>
                <w:noProof/>
                <w:spacing w:val="-3"/>
              </w:rPr>
              <w:t xml:space="preserve"> </w:t>
            </w:r>
            <w:r w:rsidR="003C033A" w:rsidRPr="001476F9">
              <w:rPr>
                <w:rStyle w:val="Lienhypertexte"/>
                <w:noProof/>
              </w:rPr>
              <w:t>1-</w:t>
            </w:r>
            <w:r w:rsidR="003C033A" w:rsidRPr="001476F9">
              <w:rPr>
                <w:rStyle w:val="Lienhypertexte"/>
                <w:noProof/>
                <w:spacing w:val="-1"/>
              </w:rPr>
              <w:t xml:space="preserve"> </w:t>
            </w:r>
            <w:r w:rsidR="003C033A" w:rsidRPr="001476F9">
              <w:rPr>
                <w:rStyle w:val="Lienhypertexte"/>
                <w:noProof/>
              </w:rPr>
              <w:t>OBJET</w:t>
            </w:r>
            <w:r w:rsidR="003C033A" w:rsidRPr="001476F9">
              <w:rPr>
                <w:rStyle w:val="Lienhypertexte"/>
                <w:noProof/>
                <w:spacing w:val="-1"/>
              </w:rPr>
              <w:t xml:space="preserve"> </w:t>
            </w:r>
            <w:r w:rsidR="003C033A" w:rsidRPr="001476F9">
              <w:rPr>
                <w:rStyle w:val="Lienhypertexte"/>
                <w:noProof/>
              </w:rPr>
              <w:t>DES</w:t>
            </w:r>
            <w:r w:rsidR="003C033A" w:rsidRPr="001476F9">
              <w:rPr>
                <w:rStyle w:val="Lienhypertexte"/>
                <w:noProof/>
                <w:spacing w:val="-4"/>
              </w:rPr>
              <w:t xml:space="preserve"> </w:t>
            </w:r>
            <w:r w:rsidR="003C033A" w:rsidRPr="001476F9">
              <w:rPr>
                <w:rStyle w:val="Lienhypertexte"/>
                <w:noProof/>
              </w:rPr>
              <w:t>TRAVAUX</w:t>
            </w:r>
            <w:r w:rsidR="003C033A">
              <w:rPr>
                <w:noProof/>
                <w:webHidden/>
              </w:rPr>
              <w:tab/>
            </w:r>
            <w:r w:rsidR="003C033A">
              <w:rPr>
                <w:noProof/>
                <w:webHidden/>
              </w:rPr>
              <w:fldChar w:fldCharType="begin"/>
            </w:r>
            <w:r w:rsidR="003C033A">
              <w:rPr>
                <w:noProof/>
                <w:webHidden/>
              </w:rPr>
              <w:instrText xml:space="preserve"> PAGEREF _Toc222844545 \h </w:instrText>
            </w:r>
            <w:r w:rsidR="003C033A">
              <w:rPr>
                <w:noProof/>
                <w:webHidden/>
              </w:rPr>
            </w:r>
            <w:r w:rsidR="003C033A">
              <w:rPr>
                <w:noProof/>
                <w:webHidden/>
              </w:rPr>
              <w:fldChar w:fldCharType="separate"/>
            </w:r>
            <w:r w:rsidR="003C033A">
              <w:rPr>
                <w:noProof/>
                <w:webHidden/>
              </w:rPr>
              <w:t>3</w:t>
            </w:r>
            <w:r w:rsidR="003C033A">
              <w:rPr>
                <w:noProof/>
                <w:webHidden/>
              </w:rPr>
              <w:fldChar w:fldCharType="end"/>
            </w:r>
          </w:hyperlink>
        </w:p>
        <w:p w14:paraId="3DEEA6BA" w14:textId="698FB9D4" w:rsidR="003C033A" w:rsidRDefault="009B2AE7">
          <w:pPr>
            <w:pStyle w:val="TM1"/>
            <w:tabs>
              <w:tab w:val="right" w:leader="dot" w:pos="9840"/>
            </w:tabs>
            <w:rPr>
              <w:rFonts w:asciiTheme="minorHAnsi" w:eastAsiaTheme="minorEastAsia" w:hAnsiTheme="minorHAnsi" w:cstheme="minorBidi"/>
              <w:b w:val="0"/>
              <w:bCs w:val="0"/>
              <w:noProof/>
              <w:kern w:val="2"/>
              <w:sz w:val="24"/>
              <w:szCs w:val="24"/>
              <w:lang w:eastAsia="fr-FR"/>
              <w14:ligatures w14:val="standardContextual"/>
            </w:rPr>
          </w:pPr>
          <w:hyperlink w:anchor="_Toc222844546" w:history="1">
            <w:r w:rsidR="003C033A" w:rsidRPr="001476F9">
              <w:rPr>
                <w:rStyle w:val="Lienhypertexte"/>
                <w:noProof/>
              </w:rPr>
              <w:t>ARTICLE</w:t>
            </w:r>
            <w:r w:rsidR="003C033A" w:rsidRPr="001476F9">
              <w:rPr>
                <w:rStyle w:val="Lienhypertexte"/>
                <w:noProof/>
                <w:spacing w:val="-4"/>
              </w:rPr>
              <w:t xml:space="preserve"> </w:t>
            </w:r>
            <w:r w:rsidR="003C033A" w:rsidRPr="001476F9">
              <w:rPr>
                <w:rStyle w:val="Lienhypertexte"/>
                <w:noProof/>
              </w:rPr>
              <w:t>2-</w:t>
            </w:r>
            <w:r w:rsidR="003C033A" w:rsidRPr="001476F9">
              <w:rPr>
                <w:rStyle w:val="Lienhypertexte"/>
                <w:noProof/>
                <w:spacing w:val="-3"/>
              </w:rPr>
              <w:t xml:space="preserve"> </w:t>
            </w:r>
            <w:r w:rsidR="003C033A" w:rsidRPr="001476F9">
              <w:rPr>
                <w:rStyle w:val="Lienhypertexte"/>
                <w:noProof/>
              </w:rPr>
              <w:t>DISPOSITIONS</w:t>
            </w:r>
            <w:r w:rsidR="003C033A" w:rsidRPr="001476F9">
              <w:rPr>
                <w:rStyle w:val="Lienhypertexte"/>
                <w:noProof/>
                <w:spacing w:val="-5"/>
              </w:rPr>
              <w:t xml:space="preserve"> </w:t>
            </w:r>
            <w:r w:rsidR="003C033A" w:rsidRPr="001476F9">
              <w:rPr>
                <w:rStyle w:val="Lienhypertexte"/>
                <w:noProof/>
              </w:rPr>
              <w:t>GENERALES</w:t>
            </w:r>
            <w:r w:rsidR="003C033A">
              <w:rPr>
                <w:noProof/>
                <w:webHidden/>
              </w:rPr>
              <w:tab/>
            </w:r>
            <w:r w:rsidR="003C033A">
              <w:rPr>
                <w:noProof/>
                <w:webHidden/>
              </w:rPr>
              <w:fldChar w:fldCharType="begin"/>
            </w:r>
            <w:r w:rsidR="003C033A">
              <w:rPr>
                <w:noProof/>
                <w:webHidden/>
              </w:rPr>
              <w:instrText xml:space="preserve"> PAGEREF _Toc222844546 \h </w:instrText>
            </w:r>
            <w:r w:rsidR="003C033A">
              <w:rPr>
                <w:noProof/>
                <w:webHidden/>
              </w:rPr>
            </w:r>
            <w:r w:rsidR="003C033A">
              <w:rPr>
                <w:noProof/>
                <w:webHidden/>
              </w:rPr>
              <w:fldChar w:fldCharType="separate"/>
            </w:r>
            <w:r w:rsidR="003C033A">
              <w:rPr>
                <w:noProof/>
                <w:webHidden/>
              </w:rPr>
              <w:t>3</w:t>
            </w:r>
            <w:r w:rsidR="003C033A">
              <w:rPr>
                <w:noProof/>
                <w:webHidden/>
              </w:rPr>
              <w:fldChar w:fldCharType="end"/>
            </w:r>
          </w:hyperlink>
        </w:p>
        <w:p w14:paraId="077EF02F" w14:textId="24B7A1E2" w:rsidR="003C033A" w:rsidRDefault="009B2AE7">
          <w:pPr>
            <w:pStyle w:val="TM1"/>
            <w:tabs>
              <w:tab w:val="right" w:leader="dot" w:pos="9840"/>
            </w:tabs>
            <w:rPr>
              <w:rFonts w:asciiTheme="minorHAnsi" w:eastAsiaTheme="minorEastAsia" w:hAnsiTheme="minorHAnsi" w:cstheme="minorBidi"/>
              <w:b w:val="0"/>
              <w:bCs w:val="0"/>
              <w:noProof/>
              <w:kern w:val="2"/>
              <w:sz w:val="24"/>
              <w:szCs w:val="24"/>
              <w:lang w:eastAsia="fr-FR"/>
              <w14:ligatures w14:val="standardContextual"/>
            </w:rPr>
          </w:pPr>
          <w:hyperlink w:anchor="_Toc222844547" w:history="1">
            <w:r w:rsidR="003C033A" w:rsidRPr="001476F9">
              <w:rPr>
                <w:rStyle w:val="Lienhypertexte"/>
                <w:noProof/>
              </w:rPr>
              <w:t>2.1-</w:t>
            </w:r>
            <w:r w:rsidR="003C033A" w:rsidRPr="001476F9">
              <w:rPr>
                <w:rStyle w:val="Lienhypertexte"/>
                <w:noProof/>
                <w:spacing w:val="-2"/>
              </w:rPr>
              <w:t xml:space="preserve"> </w:t>
            </w:r>
            <w:r w:rsidR="003C033A" w:rsidRPr="001476F9">
              <w:rPr>
                <w:rStyle w:val="Lienhypertexte"/>
                <w:noProof/>
              </w:rPr>
              <w:t>Etendue</w:t>
            </w:r>
            <w:r w:rsidR="003C033A" w:rsidRPr="001476F9">
              <w:rPr>
                <w:rStyle w:val="Lienhypertexte"/>
                <w:noProof/>
                <w:spacing w:val="-2"/>
              </w:rPr>
              <w:t xml:space="preserve"> </w:t>
            </w:r>
            <w:r w:rsidR="003C033A" w:rsidRPr="001476F9">
              <w:rPr>
                <w:rStyle w:val="Lienhypertexte"/>
                <w:noProof/>
              </w:rPr>
              <w:t>des</w:t>
            </w:r>
            <w:r w:rsidR="003C033A" w:rsidRPr="001476F9">
              <w:rPr>
                <w:rStyle w:val="Lienhypertexte"/>
                <w:noProof/>
                <w:spacing w:val="-2"/>
              </w:rPr>
              <w:t xml:space="preserve"> </w:t>
            </w:r>
            <w:r w:rsidR="003C033A" w:rsidRPr="001476F9">
              <w:rPr>
                <w:rStyle w:val="Lienhypertexte"/>
                <w:noProof/>
              </w:rPr>
              <w:t>travaux</w:t>
            </w:r>
            <w:r w:rsidR="003C033A">
              <w:rPr>
                <w:noProof/>
                <w:webHidden/>
              </w:rPr>
              <w:tab/>
            </w:r>
            <w:r w:rsidR="003C033A">
              <w:rPr>
                <w:noProof/>
                <w:webHidden/>
              </w:rPr>
              <w:fldChar w:fldCharType="begin"/>
            </w:r>
            <w:r w:rsidR="003C033A">
              <w:rPr>
                <w:noProof/>
                <w:webHidden/>
              </w:rPr>
              <w:instrText xml:space="preserve"> PAGEREF _Toc222844547 \h </w:instrText>
            </w:r>
            <w:r w:rsidR="003C033A">
              <w:rPr>
                <w:noProof/>
                <w:webHidden/>
              </w:rPr>
            </w:r>
            <w:r w:rsidR="003C033A">
              <w:rPr>
                <w:noProof/>
                <w:webHidden/>
              </w:rPr>
              <w:fldChar w:fldCharType="separate"/>
            </w:r>
            <w:r w:rsidR="003C033A">
              <w:rPr>
                <w:noProof/>
                <w:webHidden/>
              </w:rPr>
              <w:t>3</w:t>
            </w:r>
            <w:r w:rsidR="003C033A">
              <w:rPr>
                <w:noProof/>
                <w:webHidden/>
              </w:rPr>
              <w:fldChar w:fldCharType="end"/>
            </w:r>
          </w:hyperlink>
        </w:p>
        <w:p w14:paraId="2BD100E9" w14:textId="1992E147" w:rsidR="003C033A" w:rsidRDefault="009B2AE7">
          <w:pPr>
            <w:pStyle w:val="TM1"/>
            <w:tabs>
              <w:tab w:val="right" w:leader="dot" w:pos="9840"/>
            </w:tabs>
            <w:rPr>
              <w:rFonts w:asciiTheme="minorHAnsi" w:eastAsiaTheme="minorEastAsia" w:hAnsiTheme="minorHAnsi" w:cstheme="minorBidi"/>
              <w:b w:val="0"/>
              <w:bCs w:val="0"/>
              <w:noProof/>
              <w:kern w:val="2"/>
              <w:sz w:val="24"/>
              <w:szCs w:val="24"/>
              <w:lang w:eastAsia="fr-FR"/>
              <w14:ligatures w14:val="standardContextual"/>
            </w:rPr>
          </w:pPr>
          <w:hyperlink w:anchor="_Toc222844548" w:history="1">
            <w:r w:rsidR="003C033A" w:rsidRPr="001476F9">
              <w:rPr>
                <w:rStyle w:val="Lienhypertexte"/>
                <w:noProof/>
              </w:rPr>
              <w:t>2.2-</w:t>
            </w:r>
            <w:r w:rsidR="003C033A" w:rsidRPr="001476F9">
              <w:rPr>
                <w:rStyle w:val="Lienhypertexte"/>
                <w:noProof/>
                <w:spacing w:val="-3"/>
              </w:rPr>
              <w:t xml:space="preserve"> </w:t>
            </w:r>
            <w:r w:rsidR="003C033A" w:rsidRPr="001476F9">
              <w:rPr>
                <w:rStyle w:val="Lienhypertexte"/>
                <w:noProof/>
              </w:rPr>
              <w:t>Obligations</w:t>
            </w:r>
            <w:r w:rsidR="003C033A" w:rsidRPr="001476F9">
              <w:rPr>
                <w:rStyle w:val="Lienhypertexte"/>
                <w:noProof/>
                <w:spacing w:val="-2"/>
              </w:rPr>
              <w:t xml:space="preserve"> </w:t>
            </w:r>
            <w:r w:rsidR="003C033A" w:rsidRPr="001476F9">
              <w:rPr>
                <w:rStyle w:val="Lienhypertexte"/>
                <w:noProof/>
              </w:rPr>
              <w:t>du</w:t>
            </w:r>
            <w:r w:rsidR="003C033A" w:rsidRPr="001476F9">
              <w:rPr>
                <w:rStyle w:val="Lienhypertexte"/>
                <w:noProof/>
                <w:spacing w:val="-4"/>
              </w:rPr>
              <w:t xml:space="preserve"> </w:t>
            </w:r>
            <w:r w:rsidR="003C033A" w:rsidRPr="001476F9">
              <w:rPr>
                <w:rStyle w:val="Lienhypertexte"/>
                <w:noProof/>
              </w:rPr>
              <w:t>titulaire</w:t>
            </w:r>
            <w:r w:rsidR="003C033A">
              <w:rPr>
                <w:noProof/>
                <w:webHidden/>
              </w:rPr>
              <w:tab/>
            </w:r>
            <w:r w:rsidR="003C033A">
              <w:rPr>
                <w:noProof/>
                <w:webHidden/>
              </w:rPr>
              <w:fldChar w:fldCharType="begin"/>
            </w:r>
            <w:r w:rsidR="003C033A">
              <w:rPr>
                <w:noProof/>
                <w:webHidden/>
              </w:rPr>
              <w:instrText xml:space="preserve"> PAGEREF _Toc222844548 \h </w:instrText>
            </w:r>
            <w:r w:rsidR="003C033A">
              <w:rPr>
                <w:noProof/>
                <w:webHidden/>
              </w:rPr>
            </w:r>
            <w:r w:rsidR="003C033A">
              <w:rPr>
                <w:noProof/>
                <w:webHidden/>
              </w:rPr>
              <w:fldChar w:fldCharType="separate"/>
            </w:r>
            <w:r w:rsidR="003C033A">
              <w:rPr>
                <w:noProof/>
                <w:webHidden/>
              </w:rPr>
              <w:t>4</w:t>
            </w:r>
            <w:r w:rsidR="003C033A">
              <w:rPr>
                <w:noProof/>
                <w:webHidden/>
              </w:rPr>
              <w:fldChar w:fldCharType="end"/>
            </w:r>
          </w:hyperlink>
        </w:p>
        <w:p w14:paraId="0C1CA937" w14:textId="5B443BD4" w:rsidR="003C033A" w:rsidRDefault="009B2AE7">
          <w:pPr>
            <w:pStyle w:val="TM1"/>
            <w:tabs>
              <w:tab w:val="right" w:leader="dot" w:pos="9840"/>
            </w:tabs>
            <w:rPr>
              <w:rFonts w:asciiTheme="minorHAnsi" w:eastAsiaTheme="minorEastAsia" w:hAnsiTheme="minorHAnsi" w:cstheme="minorBidi"/>
              <w:b w:val="0"/>
              <w:bCs w:val="0"/>
              <w:noProof/>
              <w:kern w:val="2"/>
              <w:sz w:val="24"/>
              <w:szCs w:val="24"/>
              <w:lang w:eastAsia="fr-FR"/>
              <w14:ligatures w14:val="standardContextual"/>
            </w:rPr>
          </w:pPr>
          <w:hyperlink w:anchor="_Toc222844549" w:history="1">
            <w:r w:rsidR="003C033A" w:rsidRPr="001476F9">
              <w:rPr>
                <w:rStyle w:val="Lienhypertexte"/>
                <w:noProof/>
              </w:rPr>
              <w:t>2.3-</w:t>
            </w:r>
            <w:r w:rsidR="003C033A" w:rsidRPr="001476F9">
              <w:rPr>
                <w:rStyle w:val="Lienhypertexte"/>
                <w:noProof/>
                <w:spacing w:val="-4"/>
              </w:rPr>
              <w:t xml:space="preserve"> </w:t>
            </w:r>
            <w:r w:rsidR="003C033A" w:rsidRPr="001476F9">
              <w:rPr>
                <w:rStyle w:val="Lienhypertexte"/>
                <w:noProof/>
              </w:rPr>
              <w:t>Coordination</w:t>
            </w:r>
            <w:r w:rsidR="003C033A">
              <w:rPr>
                <w:noProof/>
                <w:webHidden/>
              </w:rPr>
              <w:tab/>
            </w:r>
            <w:r w:rsidR="003C033A">
              <w:rPr>
                <w:noProof/>
                <w:webHidden/>
              </w:rPr>
              <w:fldChar w:fldCharType="begin"/>
            </w:r>
            <w:r w:rsidR="003C033A">
              <w:rPr>
                <w:noProof/>
                <w:webHidden/>
              </w:rPr>
              <w:instrText xml:space="preserve"> PAGEREF _Toc222844549 \h </w:instrText>
            </w:r>
            <w:r w:rsidR="003C033A">
              <w:rPr>
                <w:noProof/>
                <w:webHidden/>
              </w:rPr>
            </w:r>
            <w:r w:rsidR="003C033A">
              <w:rPr>
                <w:noProof/>
                <w:webHidden/>
              </w:rPr>
              <w:fldChar w:fldCharType="separate"/>
            </w:r>
            <w:r w:rsidR="003C033A">
              <w:rPr>
                <w:noProof/>
                <w:webHidden/>
              </w:rPr>
              <w:t>4</w:t>
            </w:r>
            <w:r w:rsidR="003C033A">
              <w:rPr>
                <w:noProof/>
                <w:webHidden/>
              </w:rPr>
              <w:fldChar w:fldCharType="end"/>
            </w:r>
          </w:hyperlink>
        </w:p>
        <w:p w14:paraId="429449CB" w14:textId="37E8EAB2" w:rsidR="003C033A" w:rsidRDefault="009B2AE7">
          <w:pPr>
            <w:pStyle w:val="TM1"/>
            <w:tabs>
              <w:tab w:val="right" w:leader="dot" w:pos="9840"/>
            </w:tabs>
            <w:rPr>
              <w:rFonts w:asciiTheme="minorHAnsi" w:eastAsiaTheme="minorEastAsia" w:hAnsiTheme="minorHAnsi" w:cstheme="minorBidi"/>
              <w:b w:val="0"/>
              <w:bCs w:val="0"/>
              <w:noProof/>
              <w:kern w:val="2"/>
              <w:sz w:val="24"/>
              <w:szCs w:val="24"/>
              <w:lang w:eastAsia="fr-FR"/>
              <w14:ligatures w14:val="standardContextual"/>
            </w:rPr>
          </w:pPr>
          <w:hyperlink w:anchor="_Toc222844550" w:history="1">
            <w:r w:rsidR="003C033A" w:rsidRPr="001476F9">
              <w:rPr>
                <w:rStyle w:val="Lienhypertexte"/>
                <w:noProof/>
              </w:rPr>
              <w:t>2.4-</w:t>
            </w:r>
            <w:r w:rsidR="003C033A" w:rsidRPr="001476F9">
              <w:rPr>
                <w:rStyle w:val="Lienhypertexte"/>
                <w:noProof/>
                <w:spacing w:val="-3"/>
              </w:rPr>
              <w:t xml:space="preserve"> </w:t>
            </w:r>
            <w:r w:rsidR="003C033A" w:rsidRPr="001476F9">
              <w:rPr>
                <w:rStyle w:val="Lienhypertexte"/>
                <w:noProof/>
              </w:rPr>
              <w:t>Normes,</w:t>
            </w:r>
            <w:r w:rsidR="003C033A" w:rsidRPr="001476F9">
              <w:rPr>
                <w:rStyle w:val="Lienhypertexte"/>
                <w:noProof/>
                <w:spacing w:val="-1"/>
              </w:rPr>
              <w:t xml:space="preserve"> </w:t>
            </w:r>
            <w:r w:rsidR="003C033A" w:rsidRPr="001476F9">
              <w:rPr>
                <w:rStyle w:val="Lienhypertexte"/>
                <w:noProof/>
              </w:rPr>
              <w:t>règlement</w:t>
            </w:r>
            <w:r w:rsidR="003C033A" w:rsidRPr="001476F9">
              <w:rPr>
                <w:rStyle w:val="Lienhypertexte"/>
                <w:noProof/>
                <w:spacing w:val="-3"/>
              </w:rPr>
              <w:t xml:space="preserve"> </w:t>
            </w:r>
            <w:r w:rsidR="003C033A" w:rsidRPr="001476F9">
              <w:rPr>
                <w:rStyle w:val="Lienhypertexte"/>
                <w:noProof/>
              </w:rPr>
              <w:t>et</w:t>
            </w:r>
            <w:r w:rsidR="003C033A" w:rsidRPr="001476F9">
              <w:rPr>
                <w:rStyle w:val="Lienhypertexte"/>
                <w:noProof/>
                <w:spacing w:val="-4"/>
              </w:rPr>
              <w:t xml:space="preserve"> </w:t>
            </w:r>
            <w:r w:rsidR="003C033A" w:rsidRPr="001476F9">
              <w:rPr>
                <w:rStyle w:val="Lienhypertexte"/>
                <w:noProof/>
              </w:rPr>
              <w:t>avis</w:t>
            </w:r>
            <w:r w:rsidR="003C033A" w:rsidRPr="001476F9">
              <w:rPr>
                <w:rStyle w:val="Lienhypertexte"/>
                <w:noProof/>
                <w:spacing w:val="-4"/>
              </w:rPr>
              <w:t xml:space="preserve"> </w:t>
            </w:r>
            <w:r w:rsidR="003C033A" w:rsidRPr="001476F9">
              <w:rPr>
                <w:rStyle w:val="Lienhypertexte"/>
                <w:noProof/>
              </w:rPr>
              <w:t>techniques</w:t>
            </w:r>
            <w:r w:rsidR="003C033A">
              <w:rPr>
                <w:noProof/>
                <w:webHidden/>
              </w:rPr>
              <w:tab/>
            </w:r>
            <w:r w:rsidR="003C033A">
              <w:rPr>
                <w:noProof/>
                <w:webHidden/>
              </w:rPr>
              <w:fldChar w:fldCharType="begin"/>
            </w:r>
            <w:r w:rsidR="003C033A">
              <w:rPr>
                <w:noProof/>
                <w:webHidden/>
              </w:rPr>
              <w:instrText xml:space="preserve"> PAGEREF _Toc222844550 \h </w:instrText>
            </w:r>
            <w:r w:rsidR="003C033A">
              <w:rPr>
                <w:noProof/>
                <w:webHidden/>
              </w:rPr>
            </w:r>
            <w:r w:rsidR="003C033A">
              <w:rPr>
                <w:noProof/>
                <w:webHidden/>
              </w:rPr>
              <w:fldChar w:fldCharType="separate"/>
            </w:r>
            <w:r w:rsidR="003C033A">
              <w:rPr>
                <w:noProof/>
                <w:webHidden/>
              </w:rPr>
              <w:t>4</w:t>
            </w:r>
            <w:r w:rsidR="003C033A">
              <w:rPr>
                <w:noProof/>
                <w:webHidden/>
              </w:rPr>
              <w:fldChar w:fldCharType="end"/>
            </w:r>
          </w:hyperlink>
        </w:p>
        <w:p w14:paraId="4DDFCE08" w14:textId="29618791" w:rsidR="003C033A" w:rsidRDefault="009B2AE7">
          <w:pPr>
            <w:pStyle w:val="TM1"/>
            <w:tabs>
              <w:tab w:val="right" w:leader="dot" w:pos="9840"/>
            </w:tabs>
            <w:rPr>
              <w:rFonts w:asciiTheme="minorHAnsi" w:eastAsiaTheme="minorEastAsia" w:hAnsiTheme="minorHAnsi" w:cstheme="minorBidi"/>
              <w:b w:val="0"/>
              <w:bCs w:val="0"/>
              <w:noProof/>
              <w:kern w:val="2"/>
              <w:sz w:val="24"/>
              <w:szCs w:val="24"/>
              <w:lang w:eastAsia="fr-FR"/>
              <w14:ligatures w14:val="standardContextual"/>
            </w:rPr>
          </w:pPr>
          <w:hyperlink w:anchor="_Toc222844551" w:history="1">
            <w:r w:rsidR="003C033A" w:rsidRPr="001476F9">
              <w:rPr>
                <w:rStyle w:val="Lienhypertexte"/>
                <w:noProof/>
              </w:rPr>
              <w:t>ARTICLE</w:t>
            </w:r>
            <w:r w:rsidR="003C033A" w:rsidRPr="001476F9">
              <w:rPr>
                <w:rStyle w:val="Lienhypertexte"/>
                <w:noProof/>
                <w:spacing w:val="-5"/>
              </w:rPr>
              <w:t xml:space="preserve"> </w:t>
            </w:r>
            <w:r w:rsidR="003C033A" w:rsidRPr="001476F9">
              <w:rPr>
                <w:rStyle w:val="Lienhypertexte"/>
                <w:noProof/>
              </w:rPr>
              <w:t>3-</w:t>
            </w:r>
            <w:r w:rsidR="003C033A" w:rsidRPr="001476F9">
              <w:rPr>
                <w:rStyle w:val="Lienhypertexte"/>
                <w:noProof/>
                <w:spacing w:val="-2"/>
              </w:rPr>
              <w:t xml:space="preserve"> </w:t>
            </w:r>
            <w:r w:rsidR="003C033A" w:rsidRPr="001476F9">
              <w:rPr>
                <w:rStyle w:val="Lienhypertexte"/>
                <w:noProof/>
              </w:rPr>
              <w:t>SPECIFICATIONS</w:t>
            </w:r>
            <w:r w:rsidR="003C033A" w:rsidRPr="001476F9">
              <w:rPr>
                <w:rStyle w:val="Lienhypertexte"/>
                <w:noProof/>
                <w:spacing w:val="-4"/>
              </w:rPr>
              <w:t xml:space="preserve"> </w:t>
            </w:r>
            <w:r w:rsidR="003C033A" w:rsidRPr="001476F9">
              <w:rPr>
                <w:rStyle w:val="Lienhypertexte"/>
                <w:noProof/>
              </w:rPr>
              <w:t>TECHNIQUES</w:t>
            </w:r>
            <w:r w:rsidR="003C033A" w:rsidRPr="001476F9">
              <w:rPr>
                <w:rStyle w:val="Lienhypertexte"/>
                <w:noProof/>
                <w:spacing w:val="-6"/>
              </w:rPr>
              <w:t xml:space="preserve"> </w:t>
            </w:r>
            <w:r w:rsidR="003C033A" w:rsidRPr="001476F9">
              <w:rPr>
                <w:rStyle w:val="Lienhypertexte"/>
                <w:noProof/>
              </w:rPr>
              <w:t>GENERALES</w:t>
            </w:r>
            <w:r w:rsidR="003C033A">
              <w:rPr>
                <w:noProof/>
                <w:webHidden/>
              </w:rPr>
              <w:tab/>
            </w:r>
            <w:r w:rsidR="003C033A">
              <w:rPr>
                <w:noProof/>
                <w:webHidden/>
              </w:rPr>
              <w:fldChar w:fldCharType="begin"/>
            </w:r>
            <w:r w:rsidR="003C033A">
              <w:rPr>
                <w:noProof/>
                <w:webHidden/>
              </w:rPr>
              <w:instrText xml:space="preserve"> PAGEREF _Toc222844551 \h </w:instrText>
            </w:r>
            <w:r w:rsidR="003C033A">
              <w:rPr>
                <w:noProof/>
                <w:webHidden/>
              </w:rPr>
            </w:r>
            <w:r w:rsidR="003C033A">
              <w:rPr>
                <w:noProof/>
                <w:webHidden/>
              </w:rPr>
              <w:fldChar w:fldCharType="separate"/>
            </w:r>
            <w:r w:rsidR="003C033A">
              <w:rPr>
                <w:noProof/>
                <w:webHidden/>
              </w:rPr>
              <w:t>4</w:t>
            </w:r>
            <w:r w:rsidR="003C033A">
              <w:rPr>
                <w:noProof/>
                <w:webHidden/>
              </w:rPr>
              <w:fldChar w:fldCharType="end"/>
            </w:r>
          </w:hyperlink>
        </w:p>
        <w:p w14:paraId="1DEFE838" w14:textId="3A65535D" w:rsidR="003C033A" w:rsidRDefault="009B2AE7">
          <w:pPr>
            <w:pStyle w:val="TM1"/>
            <w:tabs>
              <w:tab w:val="right" w:leader="dot" w:pos="9840"/>
            </w:tabs>
            <w:rPr>
              <w:rFonts w:asciiTheme="minorHAnsi" w:eastAsiaTheme="minorEastAsia" w:hAnsiTheme="minorHAnsi" w:cstheme="minorBidi"/>
              <w:b w:val="0"/>
              <w:bCs w:val="0"/>
              <w:noProof/>
              <w:kern w:val="2"/>
              <w:sz w:val="24"/>
              <w:szCs w:val="24"/>
              <w:lang w:eastAsia="fr-FR"/>
              <w14:ligatures w14:val="standardContextual"/>
            </w:rPr>
          </w:pPr>
          <w:hyperlink w:anchor="_Toc222844552" w:history="1">
            <w:r w:rsidR="003C033A" w:rsidRPr="001476F9">
              <w:rPr>
                <w:rStyle w:val="Lienhypertexte"/>
                <w:noProof/>
              </w:rPr>
              <w:t>3.1-</w:t>
            </w:r>
            <w:r w:rsidR="003C033A" w:rsidRPr="001476F9">
              <w:rPr>
                <w:rStyle w:val="Lienhypertexte"/>
                <w:noProof/>
                <w:spacing w:val="-2"/>
              </w:rPr>
              <w:t xml:space="preserve"> </w:t>
            </w:r>
            <w:r w:rsidR="003C033A" w:rsidRPr="001476F9">
              <w:rPr>
                <w:rStyle w:val="Lienhypertexte"/>
                <w:noProof/>
              </w:rPr>
              <w:t>Documents</w:t>
            </w:r>
            <w:r w:rsidR="003C033A" w:rsidRPr="001476F9">
              <w:rPr>
                <w:rStyle w:val="Lienhypertexte"/>
                <w:noProof/>
                <w:spacing w:val="-1"/>
              </w:rPr>
              <w:t xml:space="preserve"> </w:t>
            </w:r>
            <w:r w:rsidR="003C033A" w:rsidRPr="001476F9">
              <w:rPr>
                <w:rStyle w:val="Lienhypertexte"/>
                <w:noProof/>
              </w:rPr>
              <w:t>de</w:t>
            </w:r>
            <w:r w:rsidR="003C033A" w:rsidRPr="001476F9">
              <w:rPr>
                <w:rStyle w:val="Lienhypertexte"/>
                <w:noProof/>
                <w:spacing w:val="-4"/>
              </w:rPr>
              <w:t xml:space="preserve"> </w:t>
            </w:r>
            <w:r w:rsidR="003C033A" w:rsidRPr="001476F9">
              <w:rPr>
                <w:rStyle w:val="Lienhypertexte"/>
                <w:noProof/>
              </w:rPr>
              <w:t>référence</w:t>
            </w:r>
            <w:r w:rsidR="003C033A">
              <w:rPr>
                <w:noProof/>
                <w:webHidden/>
              </w:rPr>
              <w:tab/>
            </w:r>
            <w:r w:rsidR="003C033A">
              <w:rPr>
                <w:noProof/>
                <w:webHidden/>
              </w:rPr>
              <w:fldChar w:fldCharType="begin"/>
            </w:r>
            <w:r w:rsidR="003C033A">
              <w:rPr>
                <w:noProof/>
                <w:webHidden/>
              </w:rPr>
              <w:instrText xml:space="preserve"> PAGEREF _Toc222844552 \h </w:instrText>
            </w:r>
            <w:r w:rsidR="003C033A">
              <w:rPr>
                <w:noProof/>
                <w:webHidden/>
              </w:rPr>
            </w:r>
            <w:r w:rsidR="003C033A">
              <w:rPr>
                <w:noProof/>
                <w:webHidden/>
              </w:rPr>
              <w:fldChar w:fldCharType="separate"/>
            </w:r>
            <w:r w:rsidR="003C033A">
              <w:rPr>
                <w:noProof/>
                <w:webHidden/>
              </w:rPr>
              <w:t>4</w:t>
            </w:r>
            <w:r w:rsidR="003C033A">
              <w:rPr>
                <w:noProof/>
                <w:webHidden/>
              </w:rPr>
              <w:fldChar w:fldCharType="end"/>
            </w:r>
          </w:hyperlink>
        </w:p>
        <w:p w14:paraId="17AC619F" w14:textId="0D5138C1" w:rsidR="003C033A" w:rsidRDefault="009B2AE7">
          <w:pPr>
            <w:pStyle w:val="TM1"/>
            <w:tabs>
              <w:tab w:val="right" w:leader="dot" w:pos="9840"/>
            </w:tabs>
            <w:rPr>
              <w:rFonts w:asciiTheme="minorHAnsi" w:eastAsiaTheme="minorEastAsia" w:hAnsiTheme="minorHAnsi" w:cstheme="minorBidi"/>
              <w:b w:val="0"/>
              <w:bCs w:val="0"/>
              <w:noProof/>
              <w:kern w:val="2"/>
              <w:sz w:val="24"/>
              <w:szCs w:val="24"/>
              <w:lang w:eastAsia="fr-FR"/>
              <w14:ligatures w14:val="standardContextual"/>
            </w:rPr>
          </w:pPr>
          <w:hyperlink w:anchor="_Toc222844553" w:history="1">
            <w:r w:rsidR="003C033A" w:rsidRPr="001476F9">
              <w:rPr>
                <w:rStyle w:val="Lienhypertexte"/>
                <w:noProof/>
              </w:rPr>
              <w:t>3.2- Pièces à remettre</w:t>
            </w:r>
            <w:r w:rsidR="003C033A">
              <w:rPr>
                <w:noProof/>
                <w:webHidden/>
              </w:rPr>
              <w:tab/>
            </w:r>
            <w:r w:rsidR="003C033A">
              <w:rPr>
                <w:noProof/>
                <w:webHidden/>
              </w:rPr>
              <w:fldChar w:fldCharType="begin"/>
            </w:r>
            <w:r w:rsidR="003C033A">
              <w:rPr>
                <w:noProof/>
                <w:webHidden/>
              </w:rPr>
              <w:instrText xml:space="preserve"> PAGEREF _Toc222844553 \h </w:instrText>
            </w:r>
            <w:r w:rsidR="003C033A">
              <w:rPr>
                <w:noProof/>
                <w:webHidden/>
              </w:rPr>
            </w:r>
            <w:r w:rsidR="003C033A">
              <w:rPr>
                <w:noProof/>
                <w:webHidden/>
              </w:rPr>
              <w:fldChar w:fldCharType="separate"/>
            </w:r>
            <w:r w:rsidR="003C033A">
              <w:rPr>
                <w:noProof/>
                <w:webHidden/>
              </w:rPr>
              <w:t>5</w:t>
            </w:r>
            <w:r w:rsidR="003C033A">
              <w:rPr>
                <w:noProof/>
                <w:webHidden/>
              </w:rPr>
              <w:fldChar w:fldCharType="end"/>
            </w:r>
          </w:hyperlink>
        </w:p>
        <w:p w14:paraId="4B29C9DB" w14:textId="7C258410" w:rsidR="003C033A" w:rsidRDefault="009B2AE7">
          <w:pPr>
            <w:pStyle w:val="TM1"/>
            <w:tabs>
              <w:tab w:val="right" w:leader="dot" w:pos="9840"/>
            </w:tabs>
            <w:rPr>
              <w:rFonts w:asciiTheme="minorHAnsi" w:eastAsiaTheme="minorEastAsia" w:hAnsiTheme="minorHAnsi" w:cstheme="minorBidi"/>
              <w:b w:val="0"/>
              <w:bCs w:val="0"/>
              <w:noProof/>
              <w:kern w:val="2"/>
              <w:sz w:val="24"/>
              <w:szCs w:val="24"/>
              <w:lang w:eastAsia="fr-FR"/>
              <w14:ligatures w14:val="standardContextual"/>
            </w:rPr>
          </w:pPr>
          <w:hyperlink w:anchor="_Toc222844554" w:history="1">
            <w:r w:rsidR="003C033A" w:rsidRPr="001476F9">
              <w:rPr>
                <w:rStyle w:val="Lienhypertexte"/>
                <w:noProof/>
              </w:rPr>
              <w:t>3.3-</w:t>
            </w:r>
            <w:r w:rsidR="003C033A" w:rsidRPr="001476F9">
              <w:rPr>
                <w:rStyle w:val="Lienhypertexte"/>
                <w:noProof/>
                <w:spacing w:val="-2"/>
              </w:rPr>
              <w:t xml:space="preserve"> </w:t>
            </w:r>
            <w:r w:rsidR="003C033A" w:rsidRPr="001476F9">
              <w:rPr>
                <w:rStyle w:val="Lienhypertexte"/>
                <w:noProof/>
              </w:rPr>
              <w:t>Dispositions</w:t>
            </w:r>
            <w:r w:rsidR="003C033A" w:rsidRPr="001476F9">
              <w:rPr>
                <w:rStyle w:val="Lienhypertexte"/>
                <w:noProof/>
                <w:spacing w:val="-2"/>
              </w:rPr>
              <w:t xml:space="preserve"> </w:t>
            </w:r>
            <w:r w:rsidR="003C033A" w:rsidRPr="001476F9">
              <w:rPr>
                <w:rStyle w:val="Lienhypertexte"/>
                <w:noProof/>
              </w:rPr>
              <w:t>particulières</w:t>
            </w:r>
            <w:r w:rsidR="003C033A" w:rsidRPr="001476F9">
              <w:rPr>
                <w:rStyle w:val="Lienhypertexte"/>
                <w:noProof/>
                <w:spacing w:val="-2"/>
              </w:rPr>
              <w:t xml:space="preserve"> </w:t>
            </w:r>
            <w:r w:rsidR="003C033A" w:rsidRPr="001476F9">
              <w:rPr>
                <w:rStyle w:val="Lienhypertexte"/>
                <w:noProof/>
              </w:rPr>
              <w:t>à</w:t>
            </w:r>
            <w:r w:rsidR="003C033A" w:rsidRPr="001476F9">
              <w:rPr>
                <w:rStyle w:val="Lienhypertexte"/>
                <w:noProof/>
                <w:spacing w:val="-2"/>
              </w:rPr>
              <w:t xml:space="preserve"> </w:t>
            </w:r>
            <w:r w:rsidR="003C033A" w:rsidRPr="001476F9">
              <w:rPr>
                <w:rStyle w:val="Lienhypertexte"/>
                <w:noProof/>
              </w:rPr>
              <w:t>la</w:t>
            </w:r>
            <w:r w:rsidR="003C033A" w:rsidRPr="001476F9">
              <w:rPr>
                <w:rStyle w:val="Lienhypertexte"/>
                <w:noProof/>
                <w:spacing w:val="-4"/>
              </w:rPr>
              <w:t xml:space="preserve"> </w:t>
            </w:r>
            <w:r w:rsidR="003C033A" w:rsidRPr="001476F9">
              <w:rPr>
                <w:rStyle w:val="Lienhypertexte"/>
                <w:noProof/>
              </w:rPr>
              <w:t>charge</w:t>
            </w:r>
            <w:r w:rsidR="003C033A" w:rsidRPr="001476F9">
              <w:rPr>
                <w:rStyle w:val="Lienhypertexte"/>
                <w:noProof/>
                <w:spacing w:val="-3"/>
              </w:rPr>
              <w:t xml:space="preserve"> </w:t>
            </w:r>
            <w:r w:rsidR="003C033A" w:rsidRPr="001476F9">
              <w:rPr>
                <w:rStyle w:val="Lienhypertexte"/>
                <w:noProof/>
              </w:rPr>
              <w:t>du</w:t>
            </w:r>
            <w:r w:rsidR="003C033A" w:rsidRPr="001476F9">
              <w:rPr>
                <w:rStyle w:val="Lienhypertexte"/>
                <w:noProof/>
                <w:spacing w:val="-3"/>
              </w:rPr>
              <w:t xml:space="preserve"> </w:t>
            </w:r>
            <w:r w:rsidR="003C033A" w:rsidRPr="001476F9">
              <w:rPr>
                <w:rStyle w:val="Lienhypertexte"/>
                <w:noProof/>
              </w:rPr>
              <w:t>titulaire</w:t>
            </w:r>
            <w:r w:rsidR="003C033A">
              <w:rPr>
                <w:noProof/>
                <w:webHidden/>
              </w:rPr>
              <w:tab/>
            </w:r>
            <w:r w:rsidR="003C033A">
              <w:rPr>
                <w:noProof/>
                <w:webHidden/>
              </w:rPr>
              <w:fldChar w:fldCharType="begin"/>
            </w:r>
            <w:r w:rsidR="003C033A">
              <w:rPr>
                <w:noProof/>
                <w:webHidden/>
              </w:rPr>
              <w:instrText xml:space="preserve"> PAGEREF _Toc222844554 \h </w:instrText>
            </w:r>
            <w:r w:rsidR="003C033A">
              <w:rPr>
                <w:noProof/>
                <w:webHidden/>
              </w:rPr>
            </w:r>
            <w:r w:rsidR="003C033A">
              <w:rPr>
                <w:noProof/>
                <w:webHidden/>
              </w:rPr>
              <w:fldChar w:fldCharType="separate"/>
            </w:r>
            <w:r w:rsidR="003C033A">
              <w:rPr>
                <w:noProof/>
                <w:webHidden/>
              </w:rPr>
              <w:t>5</w:t>
            </w:r>
            <w:r w:rsidR="003C033A">
              <w:rPr>
                <w:noProof/>
                <w:webHidden/>
              </w:rPr>
              <w:fldChar w:fldCharType="end"/>
            </w:r>
          </w:hyperlink>
        </w:p>
        <w:p w14:paraId="1D31C023" w14:textId="37A2633F" w:rsidR="003C033A" w:rsidRDefault="009B2AE7">
          <w:pPr>
            <w:pStyle w:val="TM1"/>
            <w:tabs>
              <w:tab w:val="right" w:leader="dot" w:pos="9840"/>
            </w:tabs>
            <w:rPr>
              <w:rFonts w:asciiTheme="minorHAnsi" w:eastAsiaTheme="minorEastAsia" w:hAnsiTheme="minorHAnsi" w:cstheme="minorBidi"/>
              <w:b w:val="0"/>
              <w:bCs w:val="0"/>
              <w:noProof/>
              <w:kern w:val="2"/>
              <w:sz w:val="24"/>
              <w:szCs w:val="24"/>
              <w:lang w:eastAsia="fr-FR"/>
              <w14:ligatures w14:val="standardContextual"/>
            </w:rPr>
          </w:pPr>
          <w:hyperlink w:anchor="_Toc222844555" w:history="1">
            <w:r w:rsidR="003C033A" w:rsidRPr="001476F9">
              <w:rPr>
                <w:rStyle w:val="Lienhypertexte"/>
                <w:noProof/>
              </w:rPr>
              <w:t>3.4-</w:t>
            </w:r>
            <w:r w:rsidR="003C033A" w:rsidRPr="001476F9">
              <w:rPr>
                <w:rStyle w:val="Lienhypertexte"/>
                <w:noProof/>
                <w:spacing w:val="-3"/>
              </w:rPr>
              <w:t xml:space="preserve"> </w:t>
            </w:r>
            <w:r w:rsidR="003C033A" w:rsidRPr="001476F9">
              <w:rPr>
                <w:rStyle w:val="Lienhypertexte"/>
                <w:noProof/>
              </w:rPr>
              <w:t>Essais</w:t>
            </w:r>
            <w:r w:rsidR="003C033A" w:rsidRPr="001476F9">
              <w:rPr>
                <w:rStyle w:val="Lienhypertexte"/>
                <w:noProof/>
                <w:spacing w:val="-2"/>
              </w:rPr>
              <w:t xml:space="preserve"> </w:t>
            </w:r>
            <w:r w:rsidR="003C033A" w:rsidRPr="001476F9">
              <w:rPr>
                <w:rStyle w:val="Lienhypertexte"/>
                <w:noProof/>
              </w:rPr>
              <w:t>et</w:t>
            </w:r>
            <w:r w:rsidR="003C033A" w:rsidRPr="001476F9">
              <w:rPr>
                <w:rStyle w:val="Lienhypertexte"/>
                <w:noProof/>
                <w:spacing w:val="-5"/>
              </w:rPr>
              <w:t xml:space="preserve"> </w:t>
            </w:r>
            <w:r w:rsidR="003C033A" w:rsidRPr="001476F9">
              <w:rPr>
                <w:rStyle w:val="Lienhypertexte"/>
                <w:noProof/>
              </w:rPr>
              <w:t>vérifications</w:t>
            </w:r>
            <w:r w:rsidR="003C033A">
              <w:rPr>
                <w:noProof/>
                <w:webHidden/>
              </w:rPr>
              <w:tab/>
            </w:r>
            <w:r w:rsidR="003C033A">
              <w:rPr>
                <w:noProof/>
                <w:webHidden/>
              </w:rPr>
              <w:fldChar w:fldCharType="begin"/>
            </w:r>
            <w:r w:rsidR="003C033A">
              <w:rPr>
                <w:noProof/>
                <w:webHidden/>
              </w:rPr>
              <w:instrText xml:space="preserve"> PAGEREF _Toc222844555 \h </w:instrText>
            </w:r>
            <w:r w:rsidR="003C033A">
              <w:rPr>
                <w:noProof/>
                <w:webHidden/>
              </w:rPr>
            </w:r>
            <w:r w:rsidR="003C033A">
              <w:rPr>
                <w:noProof/>
                <w:webHidden/>
              </w:rPr>
              <w:fldChar w:fldCharType="separate"/>
            </w:r>
            <w:r w:rsidR="003C033A">
              <w:rPr>
                <w:noProof/>
                <w:webHidden/>
              </w:rPr>
              <w:t>6</w:t>
            </w:r>
            <w:r w:rsidR="003C033A">
              <w:rPr>
                <w:noProof/>
                <w:webHidden/>
              </w:rPr>
              <w:fldChar w:fldCharType="end"/>
            </w:r>
          </w:hyperlink>
        </w:p>
        <w:p w14:paraId="18A4AF92" w14:textId="04BD6052" w:rsidR="003C033A" w:rsidRDefault="009B2AE7">
          <w:pPr>
            <w:pStyle w:val="TM1"/>
            <w:tabs>
              <w:tab w:val="right" w:leader="dot" w:pos="9840"/>
            </w:tabs>
            <w:rPr>
              <w:rFonts w:asciiTheme="minorHAnsi" w:eastAsiaTheme="minorEastAsia" w:hAnsiTheme="minorHAnsi" w:cstheme="minorBidi"/>
              <w:b w:val="0"/>
              <w:bCs w:val="0"/>
              <w:noProof/>
              <w:kern w:val="2"/>
              <w:sz w:val="24"/>
              <w:szCs w:val="24"/>
              <w:lang w:eastAsia="fr-FR"/>
              <w14:ligatures w14:val="standardContextual"/>
            </w:rPr>
          </w:pPr>
          <w:hyperlink w:anchor="_Toc222844556" w:history="1">
            <w:r w:rsidR="003C033A" w:rsidRPr="001476F9">
              <w:rPr>
                <w:rStyle w:val="Lienhypertexte"/>
                <w:noProof/>
              </w:rPr>
              <w:t>3.5-</w:t>
            </w:r>
            <w:r w:rsidR="003C033A" w:rsidRPr="001476F9">
              <w:rPr>
                <w:rStyle w:val="Lienhypertexte"/>
                <w:noProof/>
                <w:spacing w:val="-1"/>
              </w:rPr>
              <w:t xml:space="preserve"> </w:t>
            </w:r>
            <w:r w:rsidR="003C033A" w:rsidRPr="001476F9">
              <w:rPr>
                <w:rStyle w:val="Lienhypertexte"/>
                <w:noProof/>
              </w:rPr>
              <w:t>Accès</w:t>
            </w:r>
            <w:r w:rsidR="003C033A" w:rsidRPr="001476F9">
              <w:rPr>
                <w:rStyle w:val="Lienhypertexte"/>
                <w:noProof/>
                <w:spacing w:val="-1"/>
              </w:rPr>
              <w:t xml:space="preserve"> </w:t>
            </w:r>
            <w:r w:rsidR="003C033A" w:rsidRPr="001476F9">
              <w:rPr>
                <w:rStyle w:val="Lienhypertexte"/>
                <w:noProof/>
              </w:rPr>
              <w:t>au</w:t>
            </w:r>
            <w:r w:rsidR="003C033A" w:rsidRPr="001476F9">
              <w:rPr>
                <w:rStyle w:val="Lienhypertexte"/>
                <w:noProof/>
                <w:spacing w:val="-4"/>
              </w:rPr>
              <w:t xml:space="preserve"> </w:t>
            </w:r>
            <w:r w:rsidR="003C033A" w:rsidRPr="001476F9">
              <w:rPr>
                <w:rStyle w:val="Lienhypertexte"/>
                <w:noProof/>
              </w:rPr>
              <w:t>chantier</w:t>
            </w:r>
            <w:r w:rsidR="003C033A">
              <w:rPr>
                <w:noProof/>
                <w:webHidden/>
              </w:rPr>
              <w:tab/>
            </w:r>
            <w:r w:rsidR="003C033A">
              <w:rPr>
                <w:noProof/>
                <w:webHidden/>
              </w:rPr>
              <w:fldChar w:fldCharType="begin"/>
            </w:r>
            <w:r w:rsidR="003C033A">
              <w:rPr>
                <w:noProof/>
                <w:webHidden/>
              </w:rPr>
              <w:instrText xml:space="preserve"> PAGEREF _Toc222844556 \h </w:instrText>
            </w:r>
            <w:r w:rsidR="003C033A">
              <w:rPr>
                <w:noProof/>
                <w:webHidden/>
              </w:rPr>
            </w:r>
            <w:r w:rsidR="003C033A">
              <w:rPr>
                <w:noProof/>
                <w:webHidden/>
              </w:rPr>
              <w:fldChar w:fldCharType="separate"/>
            </w:r>
            <w:r w:rsidR="003C033A">
              <w:rPr>
                <w:noProof/>
                <w:webHidden/>
              </w:rPr>
              <w:t>6</w:t>
            </w:r>
            <w:r w:rsidR="003C033A">
              <w:rPr>
                <w:noProof/>
                <w:webHidden/>
              </w:rPr>
              <w:fldChar w:fldCharType="end"/>
            </w:r>
          </w:hyperlink>
        </w:p>
        <w:p w14:paraId="00F03801" w14:textId="69CDA655" w:rsidR="003C033A" w:rsidRDefault="009B2AE7">
          <w:pPr>
            <w:pStyle w:val="TM1"/>
            <w:tabs>
              <w:tab w:val="right" w:leader="dot" w:pos="9840"/>
            </w:tabs>
            <w:rPr>
              <w:rFonts w:asciiTheme="minorHAnsi" w:eastAsiaTheme="minorEastAsia" w:hAnsiTheme="minorHAnsi" w:cstheme="minorBidi"/>
              <w:b w:val="0"/>
              <w:bCs w:val="0"/>
              <w:noProof/>
              <w:kern w:val="2"/>
              <w:sz w:val="24"/>
              <w:szCs w:val="24"/>
              <w:lang w:eastAsia="fr-FR"/>
              <w14:ligatures w14:val="standardContextual"/>
            </w:rPr>
          </w:pPr>
          <w:hyperlink w:anchor="_Toc222844557" w:history="1">
            <w:r w:rsidR="003C033A" w:rsidRPr="001476F9">
              <w:rPr>
                <w:rStyle w:val="Lienhypertexte"/>
                <w:noProof/>
              </w:rPr>
              <w:t>3.6- Organisation en phase chantier</w:t>
            </w:r>
            <w:r w:rsidR="003C033A">
              <w:rPr>
                <w:noProof/>
                <w:webHidden/>
              </w:rPr>
              <w:tab/>
            </w:r>
            <w:r w:rsidR="003C033A">
              <w:rPr>
                <w:noProof/>
                <w:webHidden/>
              </w:rPr>
              <w:fldChar w:fldCharType="begin"/>
            </w:r>
            <w:r w:rsidR="003C033A">
              <w:rPr>
                <w:noProof/>
                <w:webHidden/>
              </w:rPr>
              <w:instrText xml:space="preserve"> PAGEREF _Toc222844557 \h </w:instrText>
            </w:r>
            <w:r w:rsidR="003C033A">
              <w:rPr>
                <w:noProof/>
                <w:webHidden/>
              </w:rPr>
            </w:r>
            <w:r w:rsidR="003C033A">
              <w:rPr>
                <w:noProof/>
                <w:webHidden/>
              </w:rPr>
              <w:fldChar w:fldCharType="separate"/>
            </w:r>
            <w:r w:rsidR="003C033A">
              <w:rPr>
                <w:noProof/>
                <w:webHidden/>
              </w:rPr>
              <w:t>6</w:t>
            </w:r>
            <w:r w:rsidR="003C033A">
              <w:rPr>
                <w:noProof/>
                <w:webHidden/>
              </w:rPr>
              <w:fldChar w:fldCharType="end"/>
            </w:r>
          </w:hyperlink>
        </w:p>
        <w:p w14:paraId="1AA1282D" w14:textId="48299B0D" w:rsidR="003C033A" w:rsidRDefault="009B2AE7">
          <w:pPr>
            <w:pStyle w:val="TM1"/>
            <w:tabs>
              <w:tab w:val="right" w:leader="dot" w:pos="9840"/>
            </w:tabs>
            <w:rPr>
              <w:rFonts w:asciiTheme="minorHAnsi" w:eastAsiaTheme="minorEastAsia" w:hAnsiTheme="minorHAnsi" w:cstheme="minorBidi"/>
              <w:b w:val="0"/>
              <w:bCs w:val="0"/>
              <w:noProof/>
              <w:kern w:val="2"/>
              <w:sz w:val="24"/>
              <w:szCs w:val="24"/>
              <w:lang w:eastAsia="fr-FR"/>
              <w14:ligatures w14:val="standardContextual"/>
            </w:rPr>
          </w:pPr>
          <w:hyperlink w:anchor="_Toc222844558" w:history="1">
            <w:r w:rsidR="003C033A" w:rsidRPr="001476F9">
              <w:rPr>
                <w:rStyle w:val="Lienhypertexte"/>
                <w:noProof/>
              </w:rPr>
              <w:t>3.7-</w:t>
            </w:r>
            <w:r w:rsidR="003C033A" w:rsidRPr="001476F9">
              <w:rPr>
                <w:rStyle w:val="Lienhypertexte"/>
                <w:noProof/>
                <w:spacing w:val="-1"/>
              </w:rPr>
              <w:t xml:space="preserve"> </w:t>
            </w:r>
            <w:r w:rsidR="003C033A" w:rsidRPr="001476F9">
              <w:rPr>
                <w:rStyle w:val="Lienhypertexte"/>
                <w:noProof/>
              </w:rPr>
              <w:t>Phasage</w:t>
            </w:r>
            <w:r w:rsidR="003C033A">
              <w:rPr>
                <w:noProof/>
                <w:webHidden/>
              </w:rPr>
              <w:tab/>
            </w:r>
            <w:r w:rsidR="003C033A">
              <w:rPr>
                <w:noProof/>
                <w:webHidden/>
              </w:rPr>
              <w:fldChar w:fldCharType="begin"/>
            </w:r>
            <w:r w:rsidR="003C033A">
              <w:rPr>
                <w:noProof/>
                <w:webHidden/>
              </w:rPr>
              <w:instrText xml:space="preserve"> PAGEREF _Toc222844558 \h </w:instrText>
            </w:r>
            <w:r w:rsidR="003C033A">
              <w:rPr>
                <w:noProof/>
                <w:webHidden/>
              </w:rPr>
            </w:r>
            <w:r w:rsidR="003C033A">
              <w:rPr>
                <w:noProof/>
                <w:webHidden/>
              </w:rPr>
              <w:fldChar w:fldCharType="separate"/>
            </w:r>
            <w:r w:rsidR="003C033A">
              <w:rPr>
                <w:noProof/>
                <w:webHidden/>
              </w:rPr>
              <w:t>6</w:t>
            </w:r>
            <w:r w:rsidR="003C033A">
              <w:rPr>
                <w:noProof/>
                <w:webHidden/>
              </w:rPr>
              <w:fldChar w:fldCharType="end"/>
            </w:r>
          </w:hyperlink>
        </w:p>
        <w:p w14:paraId="338F0776" w14:textId="36FD90B2" w:rsidR="003C033A" w:rsidRDefault="009B2AE7">
          <w:pPr>
            <w:pStyle w:val="TM1"/>
            <w:tabs>
              <w:tab w:val="right" w:leader="dot" w:pos="9840"/>
            </w:tabs>
            <w:rPr>
              <w:rFonts w:asciiTheme="minorHAnsi" w:eastAsiaTheme="minorEastAsia" w:hAnsiTheme="minorHAnsi" w:cstheme="minorBidi"/>
              <w:b w:val="0"/>
              <w:bCs w:val="0"/>
              <w:noProof/>
              <w:kern w:val="2"/>
              <w:sz w:val="24"/>
              <w:szCs w:val="24"/>
              <w:lang w:eastAsia="fr-FR"/>
              <w14:ligatures w14:val="standardContextual"/>
            </w:rPr>
          </w:pPr>
          <w:hyperlink w:anchor="_Toc222844559" w:history="1">
            <w:r w:rsidR="003C033A" w:rsidRPr="001476F9">
              <w:rPr>
                <w:rStyle w:val="Lienhypertexte"/>
                <w:noProof/>
              </w:rPr>
              <w:t>3.8-</w:t>
            </w:r>
            <w:r w:rsidR="003C033A" w:rsidRPr="001476F9">
              <w:rPr>
                <w:rStyle w:val="Lienhypertexte"/>
                <w:noProof/>
                <w:spacing w:val="-1"/>
              </w:rPr>
              <w:t xml:space="preserve"> </w:t>
            </w:r>
            <w:r w:rsidR="003C033A" w:rsidRPr="001476F9">
              <w:rPr>
                <w:rStyle w:val="Lienhypertexte"/>
                <w:noProof/>
              </w:rPr>
              <w:t>Réseaux</w:t>
            </w:r>
            <w:r w:rsidR="003C033A" w:rsidRPr="001476F9">
              <w:rPr>
                <w:rStyle w:val="Lienhypertexte"/>
                <w:noProof/>
                <w:spacing w:val="-2"/>
              </w:rPr>
              <w:t xml:space="preserve"> </w:t>
            </w:r>
            <w:r w:rsidR="003C033A" w:rsidRPr="001476F9">
              <w:rPr>
                <w:rStyle w:val="Lienhypertexte"/>
                <w:noProof/>
              </w:rPr>
              <w:t>de</w:t>
            </w:r>
            <w:r w:rsidR="003C033A" w:rsidRPr="001476F9">
              <w:rPr>
                <w:rStyle w:val="Lienhypertexte"/>
                <w:noProof/>
                <w:spacing w:val="-3"/>
              </w:rPr>
              <w:t xml:space="preserve"> </w:t>
            </w:r>
            <w:r w:rsidR="003C033A" w:rsidRPr="001476F9">
              <w:rPr>
                <w:rStyle w:val="Lienhypertexte"/>
                <w:noProof/>
              </w:rPr>
              <w:t>chantier</w:t>
            </w:r>
            <w:r w:rsidR="003C033A">
              <w:rPr>
                <w:noProof/>
                <w:webHidden/>
              </w:rPr>
              <w:tab/>
            </w:r>
            <w:r w:rsidR="003C033A">
              <w:rPr>
                <w:noProof/>
                <w:webHidden/>
              </w:rPr>
              <w:fldChar w:fldCharType="begin"/>
            </w:r>
            <w:r w:rsidR="003C033A">
              <w:rPr>
                <w:noProof/>
                <w:webHidden/>
              </w:rPr>
              <w:instrText xml:space="preserve"> PAGEREF _Toc222844559 \h </w:instrText>
            </w:r>
            <w:r w:rsidR="003C033A">
              <w:rPr>
                <w:noProof/>
                <w:webHidden/>
              </w:rPr>
            </w:r>
            <w:r w:rsidR="003C033A">
              <w:rPr>
                <w:noProof/>
                <w:webHidden/>
              </w:rPr>
              <w:fldChar w:fldCharType="separate"/>
            </w:r>
            <w:r w:rsidR="003C033A">
              <w:rPr>
                <w:noProof/>
                <w:webHidden/>
              </w:rPr>
              <w:t>7</w:t>
            </w:r>
            <w:r w:rsidR="003C033A">
              <w:rPr>
                <w:noProof/>
                <w:webHidden/>
              </w:rPr>
              <w:fldChar w:fldCharType="end"/>
            </w:r>
          </w:hyperlink>
        </w:p>
        <w:p w14:paraId="111E194B" w14:textId="4BBEA3AE" w:rsidR="003C033A" w:rsidRDefault="009B2AE7">
          <w:pPr>
            <w:pStyle w:val="TM1"/>
            <w:tabs>
              <w:tab w:val="right" w:leader="dot" w:pos="9840"/>
            </w:tabs>
            <w:rPr>
              <w:rFonts w:asciiTheme="minorHAnsi" w:eastAsiaTheme="minorEastAsia" w:hAnsiTheme="minorHAnsi" w:cstheme="minorBidi"/>
              <w:b w:val="0"/>
              <w:bCs w:val="0"/>
              <w:noProof/>
              <w:kern w:val="2"/>
              <w:sz w:val="24"/>
              <w:szCs w:val="24"/>
              <w:lang w:eastAsia="fr-FR"/>
              <w14:ligatures w14:val="standardContextual"/>
            </w:rPr>
          </w:pPr>
          <w:hyperlink w:anchor="_Toc222844560" w:history="1">
            <w:r w:rsidR="003C033A" w:rsidRPr="001476F9">
              <w:rPr>
                <w:rStyle w:val="Lienhypertexte"/>
                <w:noProof/>
              </w:rPr>
              <w:t>3.9-</w:t>
            </w:r>
            <w:r w:rsidR="003C033A" w:rsidRPr="001476F9">
              <w:rPr>
                <w:rStyle w:val="Lienhypertexte"/>
                <w:noProof/>
                <w:spacing w:val="-4"/>
              </w:rPr>
              <w:t xml:space="preserve"> </w:t>
            </w:r>
            <w:r w:rsidR="003C033A" w:rsidRPr="001476F9">
              <w:rPr>
                <w:rStyle w:val="Lienhypertexte"/>
                <w:noProof/>
              </w:rPr>
              <w:t>Matériel,</w:t>
            </w:r>
            <w:r w:rsidR="003C033A" w:rsidRPr="001476F9">
              <w:rPr>
                <w:rStyle w:val="Lienhypertexte"/>
                <w:noProof/>
                <w:spacing w:val="-2"/>
              </w:rPr>
              <w:t xml:space="preserve"> </w:t>
            </w:r>
            <w:r w:rsidR="003C033A" w:rsidRPr="001476F9">
              <w:rPr>
                <w:rStyle w:val="Lienhypertexte"/>
                <w:noProof/>
              </w:rPr>
              <w:t>outillages</w:t>
            </w:r>
            <w:r w:rsidR="003C033A" w:rsidRPr="001476F9">
              <w:rPr>
                <w:rStyle w:val="Lienhypertexte"/>
                <w:noProof/>
                <w:spacing w:val="-4"/>
              </w:rPr>
              <w:t xml:space="preserve"> </w:t>
            </w:r>
            <w:r w:rsidR="003C033A" w:rsidRPr="001476F9">
              <w:rPr>
                <w:rStyle w:val="Lienhypertexte"/>
                <w:noProof/>
              </w:rPr>
              <w:t>et</w:t>
            </w:r>
            <w:r w:rsidR="003C033A" w:rsidRPr="001476F9">
              <w:rPr>
                <w:rStyle w:val="Lienhypertexte"/>
                <w:noProof/>
                <w:spacing w:val="-6"/>
              </w:rPr>
              <w:t xml:space="preserve"> </w:t>
            </w:r>
            <w:r w:rsidR="003C033A" w:rsidRPr="001476F9">
              <w:rPr>
                <w:rStyle w:val="Lienhypertexte"/>
                <w:noProof/>
              </w:rPr>
              <w:t>équipements</w:t>
            </w:r>
            <w:r w:rsidR="003C033A">
              <w:rPr>
                <w:noProof/>
                <w:webHidden/>
              </w:rPr>
              <w:tab/>
            </w:r>
            <w:r w:rsidR="003C033A">
              <w:rPr>
                <w:noProof/>
                <w:webHidden/>
              </w:rPr>
              <w:fldChar w:fldCharType="begin"/>
            </w:r>
            <w:r w:rsidR="003C033A">
              <w:rPr>
                <w:noProof/>
                <w:webHidden/>
              </w:rPr>
              <w:instrText xml:space="preserve"> PAGEREF _Toc222844560 \h </w:instrText>
            </w:r>
            <w:r w:rsidR="003C033A">
              <w:rPr>
                <w:noProof/>
                <w:webHidden/>
              </w:rPr>
            </w:r>
            <w:r w:rsidR="003C033A">
              <w:rPr>
                <w:noProof/>
                <w:webHidden/>
              </w:rPr>
              <w:fldChar w:fldCharType="separate"/>
            </w:r>
            <w:r w:rsidR="003C033A">
              <w:rPr>
                <w:noProof/>
                <w:webHidden/>
              </w:rPr>
              <w:t>7</w:t>
            </w:r>
            <w:r w:rsidR="003C033A">
              <w:rPr>
                <w:noProof/>
                <w:webHidden/>
              </w:rPr>
              <w:fldChar w:fldCharType="end"/>
            </w:r>
          </w:hyperlink>
        </w:p>
        <w:p w14:paraId="4ABCFECA" w14:textId="1A1CB79C" w:rsidR="003C033A" w:rsidRDefault="009B2AE7">
          <w:pPr>
            <w:pStyle w:val="TM1"/>
            <w:tabs>
              <w:tab w:val="right" w:leader="dot" w:pos="9840"/>
            </w:tabs>
            <w:rPr>
              <w:rFonts w:asciiTheme="minorHAnsi" w:eastAsiaTheme="minorEastAsia" w:hAnsiTheme="minorHAnsi" w:cstheme="minorBidi"/>
              <w:b w:val="0"/>
              <w:bCs w:val="0"/>
              <w:noProof/>
              <w:kern w:val="2"/>
              <w:sz w:val="24"/>
              <w:szCs w:val="24"/>
              <w:lang w:eastAsia="fr-FR"/>
              <w14:ligatures w14:val="standardContextual"/>
            </w:rPr>
          </w:pPr>
          <w:hyperlink w:anchor="_Toc222844561" w:history="1">
            <w:r w:rsidR="003C033A" w:rsidRPr="001476F9">
              <w:rPr>
                <w:rStyle w:val="Lienhypertexte"/>
                <w:noProof/>
              </w:rPr>
              <w:t>3.10-</w:t>
            </w:r>
            <w:r w:rsidR="003C033A" w:rsidRPr="001476F9">
              <w:rPr>
                <w:rStyle w:val="Lienhypertexte"/>
                <w:noProof/>
                <w:spacing w:val="-1"/>
              </w:rPr>
              <w:t xml:space="preserve"> </w:t>
            </w:r>
            <w:r w:rsidR="003C033A" w:rsidRPr="001476F9">
              <w:rPr>
                <w:rStyle w:val="Lienhypertexte"/>
                <w:noProof/>
              </w:rPr>
              <w:t>Etudes</w:t>
            </w:r>
            <w:r w:rsidR="003C033A">
              <w:rPr>
                <w:noProof/>
                <w:webHidden/>
              </w:rPr>
              <w:tab/>
            </w:r>
            <w:r w:rsidR="003C033A">
              <w:rPr>
                <w:noProof/>
                <w:webHidden/>
              </w:rPr>
              <w:fldChar w:fldCharType="begin"/>
            </w:r>
            <w:r w:rsidR="003C033A">
              <w:rPr>
                <w:noProof/>
                <w:webHidden/>
              </w:rPr>
              <w:instrText xml:space="preserve"> PAGEREF _Toc222844561 \h </w:instrText>
            </w:r>
            <w:r w:rsidR="003C033A">
              <w:rPr>
                <w:noProof/>
                <w:webHidden/>
              </w:rPr>
            </w:r>
            <w:r w:rsidR="003C033A">
              <w:rPr>
                <w:noProof/>
                <w:webHidden/>
              </w:rPr>
              <w:fldChar w:fldCharType="separate"/>
            </w:r>
            <w:r w:rsidR="003C033A">
              <w:rPr>
                <w:noProof/>
                <w:webHidden/>
              </w:rPr>
              <w:t>7</w:t>
            </w:r>
            <w:r w:rsidR="003C033A">
              <w:rPr>
                <w:noProof/>
                <w:webHidden/>
              </w:rPr>
              <w:fldChar w:fldCharType="end"/>
            </w:r>
          </w:hyperlink>
        </w:p>
        <w:p w14:paraId="4F8777D7" w14:textId="52A5C453" w:rsidR="003C033A" w:rsidRDefault="009B2AE7">
          <w:pPr>
            <w:pStyle w:val="TM1"/>
            <w:tabs>
              <w:tab w:val="right" w:leader="dot" w:pos="9840"/>
            </w:tabs>
            <w:rPr>
              <w:rFonts w:asciiTheme="minorHAnsi" w:eastAsiaTheme="minorEastAsia" w:hAnsiTheme="minorHAnsi" w:cstheme="minorBidi"/>
              <w:b w:val="0"/>
              <w:bCs w:val="0"/>
              <w:noProof/>
              <w:kern w:val="2"/>
              <w:sz w:val="24"/>
              <w:szCs w:val="24"/>
              <w:lang w:eastAsia="fr-FR"/>
              <w14:ligatures w14:val="standardContextual"/>
            </w:rPr>
          </w:pPr>
          <w:hyperlink w:anchor="_Toc222844562" w:history="1">
            <w:r w:rsidR="003C033A" w:rsidRPr="001476F9">
              <w:rPr>
                <w:rStyle w:val="Lienhypertexte"/>
                <w:noProof/>
              </w:rPr>
              <w:t>3.11-</w:t>
            </w:r>
            <w:r w:rsidR="003C033A" w:rsidRPr="001476F9">
              <w:rPr>
                <w:rStyle w:val="Lienhypertexte"/>
                <w:noProof/>
                <w:spacing w:val="-5"/>
              </w:rPr>
              <w:t xml:space="preserve"> </w:t>
            </w:r>
            <w:r w:rsidR="003C033A" w:rsidRPr="001476F9">
              <w:rPr>
                <w:rStyle w:val="Lienhypertexte"/>
                <w:noProof/>
              </w:rPr>
              <w:t>Dispositions</w:t>
            </w:r>
            <w:r w:rsidR="003C033A" w:rsidRPr="001476F9">
              <w:rPr>
                <w:rStyle w:val="Lienhypertexte"/>
                <w:noProof/>
                <w:spacing w:val="-4"/>
              </w:rPr>
              <w:t xml:space="preserve"> </w:t>
            </w:r>
            <w:r w:rsidR="003C033A" w:rsidRPr="001476F9">
              <w:rPr>
                <w:rStyle w:val="Lienhypertexte"/>
                <w:noProof/>
              </w:rPr>
              <w:t>particulières</w:t>
            </w:r>
            <w:r w:rsidR="003C033A">
              <w:rPr>
                <w:noProof/>
                <w:webHidden/>
              </w:rPr>
              <w:tab/>
            </w:r>
            <w:r w:rsidR="003C033A">
              <w:rPr>
                <w:noProof/>
                <w:webHidden/>
              </w:rPr>
              <w:fldChar w:fldCharType="begin"/>
            </w:r>
            <w:r w:rsidR="003C033A">
              <w:rPr>
                <w:noProof/>
                <w:webHidden/>
              </w:rPr>
              <w:instrText xml:space="preserve"> PAGEREF _Toc222844562 \h </w:instrText>
            </w:r>
            <w:r w:rsidR="003C033A">
              <w:rPr>
                <w:noProof/>
                <w:webHidden/>
              </w:rPr>
            </w:r>
            <w:r w:rsidR="003C033A">
              <w:rPr>
                <w:noProof/>
                <w:webHidden/>
              </w:rPr>
              <w:fldChar w:fldCharType="separate"/>
            </w:r>
            <w:r w:rsidR="003C033A">
              <w:rPr>
                <w:noProof/>
                <w:webHidden/>
              </w:rPr>
              <w:t>7</w:t>
            </w:r>
            <w:r w:rsidR="003C033A">
              <w:rPr>
                <w:noProof/>
                <w:webHidden/>
              </w:rPr>
              <w:fldChar w:fldCharType="end"/>
            </w:r>
          </w:hyperlink>
        </w:p>
        <w:p w14:paraId="1B0D5D35" w14:textId="4063F14F" w:rsidR="003C033A" w:rsidRDefault="009B2AE7">
          <w:pPr>
            <w:pStyle w:val="TM1"/>
            <w:tabs>
              <w:tab w:val="right" w:leader="dot" w:pos="9840"/>
            </w:tabs>
            <w:rPr>
              <w:rFonts w:asciiTheme="minorHAnsi" w:eastAsiaTheme="minorEastAsia" w:hAnsiTheme="minorHAnsi" w:cstheme="minorBidi"/>
              <w:b w:val="0"/>
              <w:bCs w:val="0"/>
              <w:noProof/>
              <w:kern w:val="2"/>
              <w:sz w:val="24"/>
              <w:szCs w:val="24"/>
              <w:lang w:eastAsia="fr-FR"/>
              <w14:ligatures w14:val="standardContextual"/>
            </w:rPr>
          </w:pPr>
          <w:hyperlink w:anchor="_Toc222844563" w:history="1">
            <w:r w:rsidR="003C033A" w:rsidRPr="001476F9">
              <w:rPr>
                <w:rStyle w:val="Lienhypertexte"/>
                <w:noProof/>
              </w:rPr>
              <w:t>ARTICLE</w:t>
            </w:r>
            <w:r w:rsidR="003C033A" w:rsidRPr="001476F9">
              <w:rPr>
                <w:rStyle w:val="Lienhypertexte"/>
                <w:noProof/>
                <w:spacing w:val="-3"/>
              </w:rPr>
              <w:t xml:space="preserve"> </w:t>
            </w:r>
            <w:r w:rsidR="003C033A" w:rsidRPr="001476F9">
              <w:rPr>
                <w:rStyle w:val="Lienhypertexte"/>
                <w:noProof/>
              </w:rPr>
              <w:t>4-</w:t>
            </w:r>
            <w:r w:rsidR="003C033A" w:rsidRPr="001476F9">
              <w:rPr>
                <w:rStyle w:val="Lienhypertexte"/>
                <w:noProof/>
                <w:spacing w:val="-2"/>
              </w:rPr>
              <w:t xml:space="preserve"> </w:t>
            </w:r>
            <w:r w:rsidR="003C033A" w:rsidRPr="001476F9">
              <w:rPr>
                <w:rStyle w:val="Lienhypertexte"/>
                <w:noProof/>
              </w:rPr>
              <w:t>DESCRITPION</w:t>
            </w:r>
            <w:r w:rsidR="003C033A" w:rsidRPr="001476F9">
              <w:rPr>
                <w:rStyle w:val="Lienhypertexte"/>
                <w:noProof/>
                <w:spacing w:val="-2"/>
              </w:rPr>
              <w:t xml:space="preserve"> </w:t>
            </w:r>
            <w:r w:rsidR="003C033A" w:rsidRPr="001476F9">
              <w:rPr>
                <w:rStyle w:val="Lienhypertexte"/>
                <w:noProof/>
              </w:rPr>
              <w:t>DES</w:t>
            </w:r>
            <w:r w:rsidR="003C033A" w:rsidRPr="001476F9">
              <w:rPr>
                <w:rStyle w:val="Lienhypertexte"/>
                <w:noProof/>
                <w:spacing w:val="-3"/>
              </w:rPr>
              <w:t xml:space="preserve"> </w:t>
            </w:r>
            <w:r w:rsidR="003C033A" w:rsidRPr="001476F9">
              <w:rPr>
                <w:rStyle w:val="Lienhypertexte"/>
                <w:noProof/>
              </w:rPr>
              <w:t>LOTS</w:t>
            </w:r>
            <w:r w:rsidR="003C033A">
              <w:rPr>
                <w:noProof/>
                <w:webHidden/>
              </w:rPr>
              <w:tab/>
            </w:r>
            <w:r w:rsidR="003C033A">
              <w:rPr>
                <w:noProof/>
                <w:webHidden/>
              </w:rPr>
              <w:fldChar w:fldCharType="begin"/>
            </w:r>
            <w:r w:rsidR="003C033A">
              <w:rPr>
                <w:noProof/>
                <w:webHidden/>
              </w:rPr>
              <w:instrText xml:space="preserve"> PAGEREF _Toc222844563 \h </w:instrText>
            </w:r>
            <w:r w:rsidR="003C033A">
              <w:rPr>
                <w:noProof/>
                <w:webHidden/>
              </w:rPr>
            </w:r>
            <w:r w:rsidR="003C033A">
              <w:rPr>
                <w:noProof/>
                <w:webHidden/>
              </w:rPr>
              <w:fldChar w:fldCharType="separate"/>
            </w:r>
            <w:r w:rsidR="003C033A">
              <w:rPr>
                <w:noProof/>
                <w:webHidden/>
              </w:rPr>
              <w:t>7</w:t>
            </w:r>
            <w:r w:rsidR="003C033A">
              <w:rPr>
                <w:noProof/>
                <w:webHidden/>
              </w:rPr>
              <w:fldChar w:fldCharType="end"/>
            </w:r>
          </w:hyperlink>
        </w:p>
        <w:p w14:paraId="6ABD7585" w14:textId="1751952E" w:rsidR="003C033A" w:rsidRDefault="009B2AE7">
          <w:pPr>
            <w:pStyle w:val="TM1"/>
            <w:tabs>
              <w:tab w:val="right" w:leader="dot" w:pos="9840"/>
            </w:tabs>
            <w:rPr>
              <w:rFonts w:asciiTheme="minorHAnsi" w:eastAsiaTheme="minorEastAsia" w:hAnsiTheme="minorHAnsi" w:cstheme="minorBidi"/>
              <w:b w:val="0"/>
              <w:bCs w:val="0"/>
              <w:noProof/>
              <w:kern w:val="2"/>
              <w:sz w:val="24"/>
              <w:szCs w:val="24"/>
              <w:lang w:eastAsia="fr-FR"/>
              <w14:ligatures w14:val="standardContextual"/>
            </w:rPr>
          </w:pPr>
          <w:hyperlink w:anchor="_Toc222844564" w:history="1">
            <w:r w:rsidR="003C033A" w:rsidRPr="001476F9">
              <w:rPr>
                <w:rStyle w:val="Lienhypertexte"/>
                <w:noProof/>
              </w:rPr>
              <w:t>4.1-</w:t>
            </w:r>
            <w:r w:rsidR="003C033A" w:rsidRPr="001476F9">
              <w:rPr>
                <w:rStyle w:val="Lienhypertexte"/>
                <w:noProof/>
                <w:spacing w:val="-2"/>
              </w:rPr>
              <w:t xml:space="preserve"> </w:t>
            </w:r>
            <w:r w:rsidR="003C033A" w:rsidRPr="001476F9">
              <w:rPr>
                <w:rStyle w:val="Lienhypertexte"/>
                <w:noProof/>
              </w:rPr>
              <w:t>Lot</w:t>
            </w:r>
            <w:r w:rsidR="003C033A" w:rsidRPr="001476F9">
              <w:rPr>
                <w:rStyle w:val="Lienhypertexte"/>
                <w:noProof/>
                <w:spacing w:val="-4"/>
              </w:rPr>
              <w:t xml:space="preserve"> 1</w:t>
            </w:r>
            <w:r w:rsidR="003C033A" w:rsidRPr="001476F9">
              <w:rPr>
                <w:rStyle w:val="Lienhypertexte"/>
                <w:noProof/>
                <w:spacing w:val="-1"/>
              </w:rPr>
              <w:t xml:space="preserve"> </w:t>
            </w:r>
            <w:r w:rsidR="003C033A" w:rsidRPr="001476F9">
              <w:rPr>
                <w:rStyle w:val="Lienhypertexte"/>
                <w:noProof/>
              </w:rPr>
              <w:t>:</w:t>
            </w:r>
            <w:r w:rsidR="003C033A" w:rsidRPr="001476F9">
              <w:rPr>
                <w:rStyle w:val="Lienhypertexte"/>
                <w:noProof/>
                <w:spacing w:val="-2"/>
              </w:rPr>
              <w:t xml:space="preserve"> </w:t>
            </w:r>
            <w:r w:rsidR="003C033A" w:rsidRPr="001476F9">
              <w:rPr>
                <w:rStyle w:val="Lienhypertexte"/>
                <w:noProof/>
              </w:rPr>
              <w:t>Démolition / cloisons / doublages / menuiseries intérieures / agencement</w:t>
            </w:r>
            <w:r w:rsidR="003C033A">
              <w:rPr>
                <w:noProof/>
                <w:webHidden/>
              </w:rPr>
              <w:tab/>
            </w:r>
            <w:r w:rsidR="003C033A">
              <w:rPr>
                <w:noProof/>
                <w:webHidden/>
              </w:rPr>
              <w:fldChar w:fldCharType="begin"/>
            </w:r>
            <w:r w:rsidR="003C033A">
              <w:rPr>
                <w:noProof/>
                <w:webHidden/>
              </w:rPr>
              <w:instrText xml:space="preserve"> PAGEREF _Toc222844564 \h </w:instrText>
            </w:r>
            <w:r w:rsidR="003C033A">
              <w:rPr>
                <w:noProof/>
                <w:webHidden/>
              </w:rPr>
            </w:r>
            <w:r w:rsidR="003C033A">
              <w:rPr>
                <w:noProof/>
                <w:webHidden/>
              </w:rPr>
              <w:fldChar w:fldCharType="separate"/>
            </w:r>
            <w:r w:rsidR="003C033A">
              <w:rPr>
                <w:noProof/>
                <w:webHidden/>
              </w:rPr>
              <w:t>7</w:t>
            </w:r>
            <w:r w:rsidR="003C033A">
              <w:rPr>
                <w:noProof/>
                <w:webHidden/>
              </w:rPr>
              <w:fldChar w:fldCharType="end"/>
            </w:r>
          </w:hyperlink>
        </w:p>
        <w:p w14:paraId="01526329" w14:textId="2C72374A" w:rsidR="003C033A" w:rsidRDefault="009B2AE7">
          <w:pPr>
            <w:pStyle w:val="TM1"/>
            <w:tabs>
              <w:tab w:val="right" w:leader="dot" w:pos="9840"/>
            </w:tabs>
            <w:rPr>
              <w:rFonts w:asciiTheme="minorHAnsi" w:eastAsiaTheme="minorEastAsia" w:hAnsiTheme="minorHAnsi" w:cstheme="minorBidi"/>
              <w:b w:val="0"/>
              <w:bCs w:val="0"/>
              <w:noProof/>
              <w:kern w:val="2"/>
              <w:sz w:val="24"/>
              <w:szCs w:val="24"/>
              <w:lang w:eastAsia="fr-FR"/>
              <w14:ligatures w14:val="standardContextual"/>
            </w:rPr>
          </w:pPr>
          <w:hyperlink w:anchor="_Toc222844565" w:history="1">
            <w:r w:rsidR="003C033A" w:rsidRPr="001476F9">
              <w:rPr>
                <w:rStyle w:val="Lienhypertexte"/>
                <w:noProof/>
              </w:rPr>
              <w:t>4.2-</w:t>
            </w:r>
            <w:r w:rsidR="003C033A" w:rsidRPr="001476F9">
              <w:rPr>
                <w:rStyle w:val="Lienhypertexte"/>
                <w:noProof/>
                <w:spacing w:val="-2"/>
              </w:rPr>
              <w:t xml:space="preserve"> </w:t>
            </w:r>
            <w:r w:rsidR="003C033A" w:rsidRPr="001476F9">
              <w:rPr>
                <w:rStyle w:val="Lienhypertexte"/>
                <w:noProof/>
              </w:rPr>
              <w:t>Lot</w:t>
            </w:r>
            <w:r w:rsidR="003C033A" w:rsidRPr="001476F9">
              <w:rPr>
                <w:rStyle w:val="Lienhypertexte"/>
                <w:noProof/>
                <w:spacing w:val="-4"/>
              </w:rPr>
              <w:t xml:space="preserve"> 2</w:t>
            </w:r>
            <w:r w:rsidR="003C033A" w:rsidRPr="001476F9">
              <w:rPr>
                <w:rStyle w:val="Lienhypertexte"/>
                <w:noProof/>
                <w:spacing w:val="-1"/>
              </w:rPr>
              <w:t xml:space="preserve"> </w:t>
            </w:r>
            <w:r w:rsidR="003C033A" w:rsidRPr="001476F9">
              <w:rPr>
                <w:rStyle w:val="Lienhypertexte"/>
                <w:noProof/>
              </w:rPr>
              <w:t>:</w:t>
            </w:r>
            <w:r w:rsidR="003C033A" w:rsidRPr="001476F9">
              <w:rPr>
                <w:rStyle w:val="Lienhypertexte"/>
                <w:noProof/>
                <w:spacing w:val="-2"/>
              </w:rPr>
              <w:t xml:space="preserve"> </w:t>
            </w:r>
            <w:r w:rsidR="003C033A" w:rsidRPr="001476F9">
              <w:rPr>
                <w:rStyle w:val="Lienhypertexte"/>
                <w:noProof/>
              </w:rPr>
              <w:t>Dépose de menuiseries extérieures avec joints de vitrage amiantés</w:t>
            </w:r>
            <w:r w:rsidR="003C033A">
              <w:rPr>
                <w:noProof/>
                <w:webHidden/>
              </w:rPr>
              <w:tab/>
            </w:r>
            <w:r w:rsidR="003C033A">
              <w:rPr>
                <w:noProof/>
                <w:webHidden/>
              </w:rPr>
              <w:fldChar w:fldCharType="begin"/>
            </w:r>
            <w:r w:rsidR="003C033A">
              <w:rPr>
                <w:noProof/>
                <w:webHidden/>
              </w:rPr>
              <w:instrText xml:space="preserve"> PAGEREF _Toc222844565 \h </w:instrText>
            </w:r>
            <w:r w:rsidR="003C033A">
              <w:rPr>
                <w:noProof/>
                <w:webHidden/>
              </w:rPr>
            </w:r>
            <w:r w:rsidR="003C033A">
              <w:rPr>
                <w:noProof/>
                <w:webHidden/>
              </w:rPr>
              <w:fldChar w:fldCharType="separate"/>
            </w:r>
            <w:r w:rsidR="003C033A">
              <w:rPr>
                <w:noProof/>
                <w:webHidden/>
              </w:rPr>
              <w:t>10</w:t>
            </w:r>
            <w:r w:rsidR="003C033A">
              <w:rPr>
                <w:noProof/>
                <w:webHidden/>
              </w:rPr>
              <w:fldChar w:fldCharType="end"/>
            </w:r>
          </w:hyperlink>
        </w:p>
        <w:p w14:paraId="50B2C854" w14:textId="3498ABAC" w:rsidR="003C033A" w:rsidRDefault="009B2AE7">
          <w:pPr>
            <w:pStyle w:val="TM1"/>
            <w:tabs>
              <w:tab w:val="right" w:leader="dot" w:pos="9840"/>
            </w:tabs>
            <w:rPr>
              <w:rFonts w:asciiTheme="minorHAnsi" w:eastAsiaTheme="minorEastAsia" w:hAnsiTheme="minorHAnsi" w:cstheme="minorBidi"/>
              <w:b w:val="0"/>
              <w:bCs w:val="0"/>
              <w:noProof/>
              <w:kern w:val="2"/>
              <w:sz w:val="24"/>
              <w:szCs w:val="24"/>
              <w:lang w:eastAsia="fr-FR"/>
              <w14:ligatures w14:val="standardContextual"/>
            </w:rPr>
          </w:pPr>
          <w:hyperlink w:anchor="_Toc222844566" w:history="1">
            <w:r w:rsidR="003C033A" w:rsidRPr="001476F9">
              <w:rPr>
                <w:rStyle w:val="Lienhypertexte"/>
                <w:noProof/>
              </w:rPr>
              <w:t>4.3-</w:t>
            </w:r>
            <w:r w:rsidR="003C033A" w:rsidRPr="001476F9">
              <w:rPr>
                <w:rStyle w:val="Lienhypertexte"/>
                <w:noProof/>
                <w:spacing w:val="-2"/>
              </w:rPr>
              <w:t xml:space="preserve"> </w:t>
            </w:r>
            <w:r w:rsidR="003C033A" w:rsidRPr="001476F9">
              <w:rPr>
                <w:rStyle w:val="Lienhypertexte"/>
                <w:noProof/>
              </w:rPr>
              <w:t>Lot</w:t>
            </w:r>
            <w:r w:rsidR="003C033A" w:rsidRPr="001476F9">
              <w:rPr>
                <w:rStyle w:val="Lienhypertexte"/>
                <w:noProof/>
                <w:spacing w:val="-4"/>
              </w:rPr>
              <w:t xml:space="preserve"> 3</w:t>
            </w:r>
            <w:r w:rsidR="003C033A" w:rsidRPr="001476F9">
              <w:rPr>
                <w:rStyle w:val="Lienhypertexte"/>
                <w:noProof/>
                <w:spacing w:val="-1"/>
              </w:rPr>
              <w:t xml:space="preserve"> </w:t>
            </w:r>
            <w:r w:rsidR="003C033A" w:rsidRPr="001476F9">
              <w:rPr>
                <w:rStyle w:val="Lienhypertexte"/>
                <w:noProof/>
              </w:rPr>
              <w:t>:</w:t>
            </w:r>
            <w:r w:rsidR="003C033A" w:rsidRPr="001476F9">
              <w:rPr>
                <w:rStyle w:val="Lienhypertexte"/>
                <w:noProof/>
                <w:spacing w:val="-2"/>
              </w:rPr>
              <w:t xml:space="preserve"> </w:t>
            </w:r>
            <w:r w:rsidR="003C033A" w:rsidRPr="001476F9">
              <w:rPr>
                <w:rStyle w:val="Lienhypertexte"/>
                <w:noProof/>
              </w:rPr>
              <w:t>Menuiseries extérieures / occultations / asservissements</w:t>
            </w:r>
            <w:r w:rsidR="003C033A">
              <w:rPr>
                <w:noProof/>
                <w:webHidden/>
              </w:rPr>
              <w:tab/>
            </w:r>
            <w:r w:rsidR="003C033A">
              <w:rPr>
                <w:noProof/>
                <w:webHidden/>
              </w:rPr>
              <w:fldChar w:fldCharType="begin"/>
            </w:r>
            <w:r w:rsidR="003C033A">
              <w:rPr>
                <w:noProof/>
                <w:webHidden/>
              </w:rPr>
              <w:instrText xml:space="preserve"> PAGEREF _Toc222844566 \h </w:instrText>
            </w:r>
            <w:r w:rsidR="003C033A">
              <w:rPr>
                <w:noProof/>
                <w:webHidden/>
              </w:rPr>
            </w:r>
            <w:r w:rsidR="003C033A">
              <w:rPr>
                <w:noProof/>
                <w:webHidden/>
              </w:rPr>
              <w:fldChar w:fldCharType="separate"/>
            </w:r>
            <w:r w:rsidR="003C033A">
              <w:rPr>
                <w:noProof/>
                <w:webHidden/>
              </w:rPr>
              <w:t>11</w:t>
            </w:r>
            <w:r w:rsidR="003C033A">
              <w:rPr>
                <w:noProof/>
                <w:webHidden/>
              </w:rPr>
              <w:fldChar w:fldCharType="end"/>
            </w:r>
          </w:hyperlink>
        </w:p>
        <w:p w14:paraId="75BC0D57" w14:textId="515302BB" w:rsidR="003C033A" w:rsidRDefault="009B2AE7">
          <w:pPr>
            <w:pStyle w:val="TM1"/>
            <w:tabs>
              <w:tab w:val="right" w:leader="dot" w:pos="9840"/>
            </w:tabs>
            <w:rPr>
              <w:rFonts w:asciiTheme="minorHAnsi" w:eastAsiaTheme="minorEastAsia" w:hAnsiTheme="minorHAnsi" w:cstheme="minorBidi"/>
              <w:b w:val="0"/>
              <w:bCs w:val="0"/>
              <w:noProof/>
              <w:kern w:val="2"/>
              <w:sz w:val="24"/>
              <w:szCs w:val="24"/>
              <w:lang w:eastAsia="fr-FR"/>
              <w14:ligatures w14:val="standardContextual"/>
            </w:rPr>
          </w:pPr>
          <w:hyperlink w:anchor="_Toc222844567" w:history="1">
            <w:r w:rsidR="003C033A" w:rsidRPr="001476F9">
              <w:rPr>
                <w:rStyle w:val="Lienhypertexte"/>
                <w:noProof/>
              </w:rPr>
              <w:t>4.4-</w:t>
            </w:r>
            <w:r w:rsidR="003C033A" w:rsidRPr="001476F9">
              <w:rPr>
                <w:rStyle w:val="Lienhypertexte"/>
                <w:noProof/>
                <w:spacing w:val="-2"/>
              </w:rPr>
              <w:t xml:space="preserve"> </w:t>
            </w:r>
            <w:r w:rsidR="003C033A" w:rsidRPr="001476F9">
              <w:rPr>
                <w:rStyle w:val="Lienhypertexte"/>
                <w:noProof/>
              </w:rPr>
              <w:t>Lot</w:t>
            </w:r>
            <w:r w:rsidR="003C033A" w:rsidRPr="001476F9">
              <w:rPr>
                <w:rStyle w:val="Lienhypertexte"/>
                <w:noProof/>
                <w:spacing w:val="-3"/>
              </w:rPr>
              <w:t xml:space="preserve"> 4</w:t>
            </w:r>
            <w:r w:rsidR="003C033A" w:rsidRPr="001476F9">
              <w:rPr>
                <w:rStyle w:val="Lienhypertexte"/>
                <w:noProof/>
              </w:rPr>
              <w:t xml:space="preserve"> :</w:t>
            </w:r>
            <w:r w:rsidR="003C033A" w:rsidRPr="001476F9">
              <w:rPr>
                <w:rStyle w:val="Lienhypertexte"/>
                <w:noProof/>
                <w:spacing w:val="-2"/>
              </w:rPr>
              <w:t xml:space="preserve"> </w:t>
            </w:r>
            <w:r w:rsidR="003C033A" w:rsidRPr="001476F9">
              <w:rPr>
                <w:rStyle w:val="Lienhypertexte"/>
                <w:noProof/>
              </w:rPr>
              <w:t>Revêtements</w:t>
            </w:r>
            <w:r w:rsidR="003C033A" w:rsidRPr="001476F9">
              <w:rPr>
                <w:rStyle w:val="Lienhypertexte"/>
                <w:noProof/>
                <w:spacing w:val="-1"/>
              </w:rPr>
              <w:t xml:space="preserve"> </w:t>
            </w:r>
            <w:r w:rsidR="003C033A" w:rsidRPr="001476F9">
              <w:rPr>
                <w:rStyle w:val="Lienhypertexte"/>
                <w:noProof/>
              </w:rPr>
              <w:t>de</w:t>
            </w:r>
            <w:r w:rsidR="003C033A" w:rsidRPr="001476F9">
              <w:rPr>
                <w:rStyle w:val="Lienhypertexte"/>
                <w:noProof/>
                <w:spacing w:val="-5"/>
              </w:rPr>
              <w:t xml:space="preserve"> </w:t>
            </w:r>
            <w:r w:rsidR="003C033A" w:rsidRPr="001476F9">
              <w:rPr>
                <w:rStyle w:val="Lienhypertexte"/>
                <w:noProof/>
              </w:rPr>
              <w:t>sol</w:t>
            </w:r>
            <w:r w:rsidR="003C033A">
              <w:rPr>
                <w:noProof/>
                <w:webHidden/>
              </w:rPr>
              <w:tab/>
            </w:r>
            <w:r w:rsidR="003C033A">
              <w:rPr>
                <w:noProof/>
                <w:webHidden/>
              </w:rPr>
              <w:fldChar w:fldCharType="begin"/>
            </w:r>
            <w:r w:rsidR="003C033A">
              <w:rPr>
                <w:noProof/>
                <w:webHidden/>
              </w:rPr>
              <w:instrText xml:space="preserve"> PAGEREF _Toc222844567 \h </w:instrText>
            </w:r>
            <w:r w:rsidR="003C033A">
              <w:rPr>
                <w:noProof/>
                <w:webHidden/>
              </w:rPr>
            </w:r>
            <w:r w:rsidR="003C033A">
              <w:rPr>
                <w:noProof/>
                <w:webHidden/>
              </w:rPr>
              <w:fldChar w:fldCharType="separate"/>
            </w:r>
            <w:r w:rsidR="003C033A">
              <w:rPr>
                <w:noProof/>
                <w:webHidden/>
              </w:rPr>
              <w:t>14</w:t>
            </w:r>
            <w:r w:rsidR="003C033A">
              <w:rPr>
                <w:noProof/>
                <w:webHidden/>
              </w:rPr>
              <w:fldChar w:fldCharType="end"/>
            </w:r>
          </w:hyperlink>
        </w:p>
        <w:p w14:paraId="4A58AB34" w14:textId="52E92BCC" w:rsidR="003C033A" w:rsidRDefault="009B2AE7">
          <w:pPr>
            <w:pStyle w:val="TM1"/>
            <w:tabs>
              <w:tab w:val="right" w:leader="dot" w:pos="9840"/>
            </w:tabs>
            <w:rPr>
              <w:rFonts w:asciiTheme="minorHAnsi" w:eastAsiaTheme="minorEastAsia" w:hAnsiTheme="minorHAnsi" w:cstheme="minorBidi"/>
              <w:b w:val="0"/>
              <w:bCs w:val="0"/>
              <w:noProof/>
              <w:kern w:val="2"/>
              <w:sz w:val="24"/>
              <w:szCs w:val="24"/>
              <w:lang w:eastAsia="fr-FR"/>
              <w14:ligatures w14:val="standardContextual"/>
            </w:rPr>
          </w:pPr>
          <w:hyperlink w:anchor="_Toc222844568" w:history="1">
            <w:r w:rsidR="003C033A" w:rsidRPr="001476F9">
              <w:rPr>
                <w:rStyle w:val="Lienhypertexte"/>
                <w:noProof/>
              </w:rPr>
              <w:t>4.5-</w:t>
            </w:r>
            <w:r w:rsidR="003C033A" w:rsidRPr="001476F9">
              <w:rPr>
                <w:rStyle w:val="Lienhypertexte"/>
                <w:noProof/>
                <w:spacing w:val="-1"/>
              </w:rPr>
              <w:t xml:space="preserve"> </w:t>
            </w:r>
            <w:r w:rsidR="003C033A" w:rsidRPr="001476F9">
              <w:rPr>
                <w:rStyle w:val="Lienhypertexte"/>
                <w:noProof/>
              </w:rPr>
              <w:t>Lot</w:t>
            </w:r>
            <w:r w:rsidR="003C033A" w:rsidRPr="001476F9">
              <w:rPr>
                <w:rStyle w:val="Lienhypertexte"/>
                <w:noProof/>
                <w:spacing w:val="-2"/>
              </w:rPr>
              <w:t xml:space="preserve"> 5</w:t>
            </w:r>
            <w:r w:rsidR="003C033A" w:rsidRPr="001476F9">
              <w:rPr>
                <w:rStyle w:val="Lienhypertexte"/>
                <w:noProof/>
              </w:rPr>
              <w:t xml:space="preserve"> :</w:t>
            </w:r>
            <w:r w:rsidR="003C033A" w:rsidRPr="001476F9">
              <w:rPr>
                <w:rStyle w:val="Lienhypertexte"/>
                <w:noProof/>
                <w:spacing w:val="-1"/>
              </w:rPr>
              <w:t xml:space="preserve"> </w:t>
            </w:r>
            <w:r w:rsidR="003C033A" w:rsidRPr="001476F9">
              <w:rPr>
                <w:rStyle w:val="Lienhypertexte"/>
                <w:noProof/>
              </w:rPr>
              <w:t>Peinture</w:t>
            </w:r>
            <w:r w:rsidR="003C033A">
              <w:rPr>
                <w:noProof/>
                <w:webHidden/>
              </w:rPr>
              <w:tab/>
            </w:r>
            <w:r w:rsidR="003C033A">
              <w:rPr>
                <w:noProof/>
                <w:webHidden/>
              </w:rPr>
              <w:fldChar w:fldCharType="begin"/>
            </w:r>
            <w:r w:rsidR="003C033A">
              <w:rPr>
                <w:noProof/>
                <w:webHidden/>
              </w:rPr>
              <w:instrText xml:space="preserve"> PAGEREF _Toc222844568 \h </w:instrText>
            </w:r>
            <w:r w:rsidR="003C033A">
              <w:rPr>
                <w:noProof/>
                <w:webHidden/>
              </w:rPr>
            </w:r>
            <w:r w:rsidR="003C033A">
              <w:rPr>
                <w:noProof/>
                <w:webHidden/>
              </w:rPr>
              <w:fldChar w:fldCharType="separate"/>
            </w:r>
            <w:r w:rsidR="003C033A">
              <w:rPr>
                <w:noProof/>
                <w:webHidden/>
              </w:rPr>
              <w:t>15</w:t>
            </w:r>
            <w:r w:rsidR="003C033A">
              <w:rPr>
                <w:noProof/>
                <w:webHidden/>
              </w:rPr>
              <w:fldChar w:fldCharType="end"/>
            </w:r>
          </w:hyperlink>
        </w:p>
        <w:p w14:paraId="46ACD99C" w14:textId="77313566" w:rsidR="003C033A" w:rsidRDefault="009B2AE7">
          <w:pPr>
            <w:pStyle w:val="TM1"/>
            <w:tabs>
              <w:tab w:val="right" w:leader="dot" w:pos="9840"/>
            </w:tabs>
            <w:rPr>
              <w:rFonts w:asciiTheme="minorHAnsi" w:eastAsiaTheme="minorEastAsia" w:hAnsiTheme="minorHAnsi" w:cstheme="minorBidi"/>
              <w:b w:val="0"/>
              <w:bCs w:val="0"/>
              <w:noProof/>
              <w:kern w:val="2"/>
              <w:sz w:val="24"/>
              <w:szCs w:val="24"/>
              <w:lang w:eastAsia="fr-FR"/>
              <w14:ligatures w14:val="standardContextual"/>
            </w:rPr>
          </w:pPr>
          <w:hyperlink w:anchor="_Toc222844569" w:history="1">
            <w:r w:rsidR="003C033A" w:rsidRPr="001476F9">
              <w:rPr>
                <w:rStyle w:val="Lienhypertexte"/>
                <w:noProof/>
              </w:rPr>
              <w:t>4.6-</w:t>
            </w:r>
            <w:r w:rsidR="003C033A" w:rsidRPr="001476F9">
              <w:rPr>
                <w:rStyle w:val="Lienhypertexte"/>
                <w:noProof/>
                <w:spacing w:val="-2"/>
              </w:rPr>
              <w:t xml:space="preserve"> </w:t>
            </w:r>
            <w:r w:rsidR="003C033A" w:rsidRPr="001476F9">
              <w:rPr>
                <w:rStyle w:val="Lienhypertexte"/>
                <w:noProof/>
              </w:rPr>
              <w:t>Lot</w:t>
            </w:r>
            <w:r w:rsidR="003C033A" w:rsidRPr="001476F9">
              <w:rPr>
                <w:rStyle w:val="Lienhypertexte"/>
                <w:noProof/>
                <w:spacing w:val="-4"/>
              </w:rPr>
              <w:t xml:space="preserve"> 6</w:t>
            </w:r>
            <w:r w:rsidR="003C033A" w:rsidRPr="001476F9">
              <w:rPr>
                <w:rStyle w:val="Lienhypertexte"/>
                <w:noProof/>
                <w:spacing w:val="-1"/>
              </w:rPr>
              <w:t xml:space="preserve"> </w:t>
            </w:r>
            <w:r w:rsidR="003C033A" w:rsidRPr="001476F9">
              <w:rPr>
                <w:rStyle w:val="Lienhypertexte"/>
                <w:noProof/>
              </w:rPr>
              <w:t>:</w:t>
            </w:r>
            <w:r w:rsidR="003C033A" w:rsidRPr="001476F9">
              <w:rPr>
                <w:rStyle w:val="Lienhypertexte"/>
                <w:noProof/>
                <w:spacing w:val="-2"/>
              </w:rPr>
              <w:t xml:space="preserve"> Plafonds suspendus</w:t>
            </w:r>
            <w:r w:rsidR="003C033A">
              <w:rPr>
                <w:noProof/>
                <w:webHidden/>
              </w:rPr>
              <w:tab/>
            </w:r>
            <w:r w:rsidR="003C033A">
              <w:rPr>
                <w:noProof/>
                <w:webHidden/>
              </w:rPr>
              <w:fldChar w:fldCharType="begin"/>
            </w:r>
            <w:r w:rsidR="003C033A">
              <w:rPr>
                <w:noProof/>
                <w:webHidden/>
              </w:rPr>
              <w:instrText xml:space="preserve"> PAGEREF _Toc222844569 \h </w:instrText>
            </w:r>
            <w:r w:rsidR="003C033A">
              <w:rPr>
                <w:noProof/>
                <w:webHidden/>
              </w:rPr>
            </w:r>
            <w:r w:rsidR="003C033A">
              <w:rPr>
                <w:noProof/>
                <w:webHidden/>
              </w:rPr>
              <w:fldChar w:fldCharType="separate"/>
            </w:r>
            <w:r w:rsidR="003C033A">
              <w:rPr>
                <w:noProof/>
                <w:webHidden/>
              </w:rPr>
              <w:t>18</w:t>
            </w:r>
            <w:r w:rsidR="003C033A">
              <w:rPr>
                <w:noProof/>
                <w:webHidden/>
              </w:rPr>
              <w:fldChar w:fldCharType="end"/>
            </w:r>
          </w:hyperlink>
        </w:p>
        <w:p w14:paraId="702508D7" w14:textId="4ABAE32E" w:rsidR="003C033A" w:rsidRDefault="009B2AE7">
          <w:pPr>
            <w:pStyle w:val="TM1"/>
            <w:tabs>
              <w:tab w:val="right" w:leader="dot" w:pos="9840"/>
            </w:tabs>
            <w:rPr>
              <w:rFonts w:asciiTheme="minorHAnsi" w:eastAsiaTheme="minorEastAsia" w:hAnsiTheme="minorHAnsi" w:cstheme="minorBidi"/>
              <w:b w:val="0"/>
              <w:bCs w:val="0"/>
              <w:noProof/>
              <w:kern w:val="2"/>
              <w:sz w:val="24"/>
              <w:szCs w:val="24"/>
              <w:lang w:eastAsia="fr-FR"/>
              <w14:ligatures w14:val="standardContextual"/>
            </w:rPr>
          </w:pPr>
          <w:hyperlink w:anchor="_Toc222844570" w:history="1">
            <w:r w:rsidR="003C033A" w:rsidRPr="001476F9">
              <w:rPr>
                <w:rStyle w:val="Lienhypertexte"/>
                <w:noProof/>
              </w:rPr>
              <w:t>4.7-</w:t>
            </w:r>
            <w:r w:rsidR="003C033A" w:rsidRPr="001476F9">
              <w:rPr>
                <w:rStyle w:val="Lienhypertexte"/>
                <w:noProof/>
                <w:spacing w:val="-2"/>
              </w:rPr>
              <w:t xml:space="preserve"> </w:t>
            </w:r>
            <w:r w:rsidR="003C033A" w:rsidRPr="001476F9">
              <w:rPr>
                <w:rStyle w:val="Lienhypertexte"/>
                <w:noProof/>
              </w:rPr>
              <w:t>Lot</w:t>
            </w:r>
            <w:r w:rsidR="003C033A" w:rsidRPr="001476F9">
              <w:rPr>
                <w:rStyle w:val="Lienhypertexte"/>
                <w:noProof/>
                <w:spacing w:val="-4"/>
              </w:rPr>
              <w:t xml:space="preserve"> 7</w:t>
            </w:r>
            <w:r w:rsidR="003C033A" w:rsidRPr="001476F9">
              <w:rPr>
                <w:rStyle w:val="Lienhypertexte"/>
                <w:noProof/>
                <w:spacing w:val="-1"/>
              </w:rPr>
              <w:t xml:space="preserve"> </w:t>
            </w:r>
            <w:r w:rsidR="003C033A" w:rsidRPr="001476F9">
              <w:rPr>
                <w:rStyle w:val="Lienhypertexte"/>
                <w:noProof/>
              </w:rPr>
              <w:t>:</w:t>
            </w:r>
            <w:r w:rsidR="003C033A" w:rsidRPr="001476F9">
              <w:rPr>
                <w:rStyle w:val="Lienhypertexte"/>
                <w:noProof/>
                <w:spacing w:val="-2"/>
              </w:rPr>
              <w:t xml:space="preserve"> </w:t>
            </w:r>
            <w:r w:rsidR="003C033A" w:rsidRPr="001476F9">
              <w:rPr>
                <w:rStyle w:val="Lienhypertexte"/>
                <w:noProof/>
              </w:rPr>
              <w:t>Chauffage / ventilation / plomberie</w:t>
            </w:r>
            <w:r w:rsidR="003C033A">
              <w:rPr>
                <w:noProof/>
                <w:webHidden/>
              </w:rPr>
              <w:tab/>
            </w:r>
            <w:r w:rsidR="003C033A">
              <w:rPr>
                <w:noProof/>
                <w:webHidden/>
              </w:rPr>
              <w:fldChar w:fldCharType="begin"/>
            </w:r>
            <w:r w:rsidR="003C033A">
              <w:rPr>
                <w:noProof/>
                <w:webHidden/>
              </w:rPr>
              <w:instrText xml:space="preserve"> PAGEREF _Toc222844570 \h </w:instrText>
            </w:r>
            <w:r w:rsidR="003C033A">
              <w:rPr>
                <w:noProof/>
                <w:webHidden/>
              </w:rPr>
            </w:r>
            <w:r w:rsidR="003C033A">
              <w:rPr>
                <w:noProof/>
                <w:webHidden/>
              </w:rPr>
              <w:fldChar w:fldCharType="separate"/>
            </w:r>
            <w:r w:rsidR="003C033A">
              <w:rPr>
                <w:noProof/>
                <w:webHidden/>
              </w:rPr>
              <w:t>19</w:t>
            </w:r>
            <w:r w:rsidR="003C033A">
              <w:rPr>
                <w:noProof/>
                <w:webHidden/>
              </w:rPr>
              <w:fldChar w:fldCharType="end"/>
            </w:r>
          </w:hyperlink>
        </w:p>
        <w:p w14:paraId="57D111C5" w14:textId="47DA15AC" w:rsidR="003C033A" w:rsidRDefault="009B2AE7">
          <w:pPr>
            <w:pStyle w:val="TM1"/>
            <w:tabs>
              <w:tab w:val="right" w:leader="dot" w:pos="9840"/>
            </w:tabs>
            <w:rPr>
              <w:rFonts w:asciiTheme="minorHAnsi" w:eastAsiaTheme="minorEastAsia" w:hAnsiTheme="minorHAnsi" w:cstheme="minorBidi"/>
              <w:b w:val="0"/>
              <w:bCs w:val="0"/>
              <w:noProof/>
              <w:kern w:val="2"/>
              <w:sz w:val="24"/>
              <w:szCs w:val="24"/>
              <w:lang w:eastAsia="fr-FR"/>
              <w14:ligatures w14:val="standardContextual"/>
            </w:rPr>
          </w:pPr>
          <w:hyperlink w:anchor="_Toc222844571" w:history="1">
            <w:r w:rsidR="003C033A" w:rsidRPr="001476F9">
              <w:rPr>
                <w:rStyle w:val="Lienhypertexte"/>
                <w:noProof/>
              </w:rPr>
              <w:t>4.8-</w:t>
            </w:r>
            <w:r w:rsidR="003C033A" w:rsidRPr="001476F9">
              <w:rPr>
                <w:rStyle w:val="Lienhypertexte"/>
                <w:noProof/>
                <w:spacing w:val="-2"/>
              </w:rPr>
              <w:t xml:space="preserve"> </w:t>
            </w:r>
            <w:r w:rsidR="003C033A" w:rsidRPr="001476F9">
              <w:rPr>
                <w:rStyle w:val="Lienhypertexte"/>
                <w:noProof/>
              </w:rPr>
              <w:t>Lot</w:t>
            </w:r>
            <w:r w:rsidR="003C033A" w:rsidRPr="001476F9">
              <w:rPr>
                <w:rStyle w:val="Lienhypertexte"/>
                <w:noProof/>
                <w:spacing w:val="-3"/>
              </w:rPr>
              <w:t xml:space="preserve"> 8</w:t>
            </w:r>
            <w:r w:rsidR="003C033A" w:rsidRPr="001476F9">
              <w:rPr>
                <w:rStyle w:val="Lienhypertexte"/>
                <w:noProof/>
              </w:rPr>
              <w:t xml:space="preserve"> :</w:t>
            </w:r>
            <w:r w:rsidR="003C033A" w:rsidRPr="001476F9">
              <w:rPr>
                <w:rStyle w:val="Lienhypertexte"/>
                <w:noProof/>
                <w:spacing w:val="-2"/>
              </w:rPr>
              <w:t xml:space="preserve"> </w:t>
            </w:r>
            <w:r w:rsidR="003C033A" w:rsidRPr="001476F9">
              <w:rPr>
                <w:rStyle w:val="Lienhypertexte"/>
                <w:noProof/>
              </w:rPr>
              <w:t>Electricité</w:t>
            </w:r>
            <w:r w:rsidR="003C033A">
              <w:rPr>
                <w:noProof/>
                <w:webHidden/>
              </w:rPr>
              <w:tab/>
            </w:r>
            <w:r w:rsidR="003C033A">
              <w:rPr>
                <w:noProof/>
                <w:webHidden/>
              </w:rPr>
              <w:fldChar w:fldCharType="begin"/>
            </w:r>
            <w:r w:rsidR="003C033A">
              <w:rPr>
                <w:noProof/>
                <w:webHidden/>
              </w:rPr>
              <w:instrText xml:space="preserve"> PAGEREF _Toc222844571 \h </w:instrText>
            </w:r>
            <w:r w:rsidR="003C033A">
              <w:rPr>
                <w:noProof/>
                <w:webHidden/>
              </w:rPr>
            </w:r>
            <w:r w:rsidR="003C033A">
              <w:rPr>
                <w:noProof/>
                <w:webHidden/>
              </w:rPr>
              <w:fldChar w:fldCharType="separate"/>
            </w:r>
            <w:r w:rsidR="003C033A">
              <w:rPr>
                <w:noProof/>
                <w:webHidden/>
              </w:rPr>
              <w:t>21</w:t>
            </w:r>
            <w:r w:rsidR="003C033A">
              <w:rPr>
                <w:noProof/>
                <w:webHidden/>
              </w:rPr>
              <w:fldChar w:fldCharType="end"/>
            </w:r>
          </w:hyperlink>
        </w:p>
        <w:p w14:paraId="7BBBF75E" w14:textId="0AA3A18A" w:rsidR="00EC6829" w:rsidRDefault="00EC6829" w:rsidP="00F053C4">
          <w:pPr>
            <w:jc w:val="both"/>
          </w:pPr>
          <w:r>
            <w:fldChar w:fldCharType="end"/>
          </w:r>
        </w:p>
      </w:sdtContent>
    </w:sdt>
    <w:p w14:paraId="6E5888C5" w14:textId="12850421" w:rsidR="007265DC" w:rsidRPr="00836632" w:rsidRDefault="007265DC" w:rsidP="00F053C4">
      <w:pPr>
        <w:tabs>
          <w:tab w:val="left" w:pos="2805"/>
        </w:tabs>
        <w:jc w:val="both"/>
        <w:sectPr w:rsidR="007265DC" w:rsidRPr="00836632">
          <w:headerReference w:type="default" r:id="rId10"/>
          <w:footerReference w:type="default" r:id="rId11"/>
          <w:pgSz w:w="11910" w:h="16840"/>
          <w:pgMar w:top="640" w:right="1100" w:bottom="1160" w:left="960" w:header="275" w:footer="964" w:gutter="0"/>
          <w:cols w:space="720"/>
        </w:sectPr>
      </w:pPr>
    </w:p>
    <w:p w14:paraId="51EB9E1D" w14:textId="77777777" w:rsidR="007265DC" w:rsidRDefault="00964828" w:rsidP="00F053C4">
      <w:pPr>
        <w:pStyle w:val="Titre1"/>
      </w:pPr>
      <w:bookmarkStart w:id="2" w:name="_Toc222844545"/>
      <w:r>
        <w:lastRenderedPageBreak/>
        <w:t>ARTICLE</w:t>
      </w:r>
      <w:r>
        <w:rPr>
          <w:spacing w:val="-3"/>
        </w:rPr>
        <w:t xml:space="preserve"> </w:t>
      </w:r>
      <w:r>
        <w:t>1-</w:t>
      </w:r>
      <w:r>
        <w:rPr>
          <w:spacing w:val="-1"/>
        </w:rPr>
        <w:t xml:space="preserve"> </w:t>
      </w:r>
      <w:r>
        <w:t>OBJET</w:t>
      </w:r>
      <w:r>
        <w:rPr>
          <w:spacing w:val="-1"/>
        </w:rPr>
        <w:t xml:space="preserve"> </w:t>
      </w:r>
      <w:r>
        <w:t>DES</w:t>
      </w:r>
      <w:r>
        <w:rPr>
          <w:spacing w:val="-4"/>
        </w:rPr>
        <w:t xml:space="preserve"> </w:t>
      </w:r>
      <w:r>
        <w:t>TRAVAUX</w:t>
      </w:r>
      <w:bookmarkEnd w:id="2"/>
    </w:p>
    <w:p w14:paraId="571DA3C3" w14:textId="77777777" w:rsidR="007265DC" w:rsidRDefault="007265DC" w:rsidP="00F053C4">
      <w:pPr>
        <w:pStyle w:val="Corpsdetexte"/>
        <w:spacing w:before="8"/>
        <w:jc w:val="both"/>
        <w:rPr>
          <w:b/>
          <w:sz w:val="25"/>
        </w:rPr>
      </w:pPr>
    </w:p>
    <w:p w14:paraId="272058E4" w14:textId="31DF22FD" w:rsidR="007265DC" w:rsidRDefault="00964828" w:rsidP="00F053C4">
      <w:pPr>
        <w:pStyle w:val="Corpsdetexte"/>
        <w:spacing w:line="259" w:lineRule="auto"/>
        <w:ind w:left="172" w:right="315"/>
        <w:jc w:val="both"/>
      </w:pPr>
      <w:r>
        <w:t xml:space="preserve">Le présent </w:t>
      </w:r>
      <w:r w:rsidR="00C465CF">
        <w:t>CC</w:t>
      </w:r>
      <w:r w:rsidR="00D011B1">
        <w:t>TP</w:t>
      </w:r>
      <w:r>
        <w:t xml:space="preserve"> a pour but de définir la nature et le contenu des travaux se rapportant </w:t>
      </w:r>
      <w:r w:rsidR="00AA3B0B">
        <w:t>à la</w:t>
      </w:r>
      <w:r>
        <w:rPr>
          <w:spacing w:val="1"/>
        </w:rPr>
        <w:t xml:space="preserve"> </w:t>
      </w:r>
      <w:r w:rsidR="00A8056D">
        <w:t>réfection des locaux en vue de leur réaffectation</w:t>
      </w:r>
      <w:r w:rsidR="00B85875">
        <w:t xml:space="preserve"> au </w:t>
      </w:r>
      <w:r>
        <w:t xml:space="preserve">Centre Hospitalier de </w:t>
      </w:r>
      <w:r w:rsidR="00296786">
        <w:t>Brocéliande</w:t>
      </w:r>
      <w:r w:rsidR="00B85875">
        <w:t xml:space="preserve"> sur le site de de Montfort-</w:t>
      </w:r>
      <w:r w:rsidR="00296786">
        <w:t>sur</w:t>
      </w:r>
      <w:r w:rsidR="00B85875">
        <w:t>-M</w:t>
      </w:r>
      <w:r w:rsidR="00296786">
        <w:t>eu</w:t>
      </w:r>
      <w:r>
        <w:t>, situé</w:t>
      </w:r>
      <w:r w:rsidR="00B85875">
        <w:t xml:space="preserve"> </w:t>
      </w:r>
      <w:r>
        <w:t xml:space="preserve">au </w:t>
      </w:r>
      <w:r w:rsidR="00296786">
        <w:t>33 ru</w:t>
      </w:r>
      <w:r w:rsidR="00B85875">
        <w:t>e Sant Nicolas – 35160 Montfort-</w:t>
      </w:r>
      <w:r w:rsidR="00296786">
        <w:t>sur</w:t>
      </w:r>
      <w:r w:rsidR="00B85875">
        <w:t>-</w:t>
      </w:r>
      <w:r w:rsidR="00296786">
        <w:t>Meu</w:t>
      </w:r>
      <w:r>
        <w:t>.</w:t>
      </w:r>
    </w:p>
    <w:p w14:paraId="353BD44C" w14:textId="5AC7DBE8" w:rsidR="00296786" w:rsidRDefault="00296786" w:rsidP="00F053C4">
      <w:pPr>
        <w:pStyle w:val="Corpsdetexte"/>
        <w:spacing w:before="7"/>
        <w:jc w:val="both"/>
        <w:rPr>
          <w:sz w:val="25"/>
        </w:rPr>
      </w:pPr>
    </w:p>
    <w:p w14:paraId="534C3529" w14:textId="77777777" w:rsidR="007265DC" w:rsidRDefault="00964828" w:rsidP="00F053C4">
      <w:pPr>
        <w:pStyle w:val="Corpsdetexte"/>
        <w:ind w:left="172"/>
        <w:jc w:val="both"/>
      </w:pPr>
      <w:r>
        <w:t>Le</w:t>
      </w:r>
      <w:r>
        <w:rPr>
          <w:spacing w:val="-1"/>
        </w:rPr>
        <w:t xml:space="preserve"> </w:t>
      </w:r>
      <w:r>
        <w:t>présent</w:t>
      </w:r>
      <w:r>
        <w:rPr>
          <w:spacing w:val="-4"/>
        </w:rPr>
        <w:t xml:space="preserve"> </w:t>
      </w:r>
      <w:r>
        <w:t>marché</w:t>
      </w:r>
      <w:r>
        <w:rPr>
          <w:spacing w:val="-1"/>
        </w:rPr>
        <w:t xml:space="preserve"> </w:t>
      </w:r>
      <w:r>
        <w:t>est</w:t>
      </w:r>
      <w:r>
        <w:rPr>
          <w:spacing w:val="-1"/>
        </w:rPr>
        <w:t xml:space="preserve"> </w:t>
      </w:r>
      <w:r>
        <w:t>alloti</w:t>
      </w:r>
      <w:r>
        <w:rPr>
          <w:spacing w:val="-2"/>
        </w:rPr>
        <w:t xml:space="preserve"> </w:t>
      </w:r>
      <w:r>
        <w:t>comme</w:t>
      </w:r>
      <w:r>
        <w:rPr>
          <w:spacing w:val="-1"/>
        </w:rPr>
        <w:t xml:space="preserve"> </w:t>
      </w:r>
      <w:r>
        <w:t>suit</w:t>
      </w:r>
      <w:r>
        <w:rPr>
          <w:spacing w:val="1"/>
        </w:rPr>
        <w:t xml:space="preserve"> </w:t>
      </w:r>
      <w:r>
        <w:t>:</w:t>
      </w:r>
    </w:p>
    <w:p w14:paraId="43E0EECC" w14:textId="0149C4E7" w:rsidR="00020351" w:rsidRDefault="00D011B1" w:rsidP="00F053C4">
      <w:pPr>
        <w:pStyle w:val="Paragraphedeliste"/>
        <w:numPr>
          <w:ilvl w:val="0"/>
          <w:numId w:val="7"/>
        </w:numPr>
        <w:tabs>
          <w:tab w:val="left" w:pos="894"/>
        </w:tabs>
        <w:spacing w:before="22"/>
        <w:ind w:hanging="361"/>
        <w:jc w:val="both"/>
        <w:rPr>
          <w:rFonts w:asciiTheme="minorHAnsi" w:hAnsiTheme="minorHAnsi"/>
        </w:rPr>
      </w:pPr>
      <w:r>
        <w:fldChar w:fldCharType="begin"/>
      </w:r>
      <w:r>
        <w:instrText xml:space="preserve"> LINK </w:instrText>
      </w:r>
      <w:r w:rsidR="00020351">
        <w:instrText xml:space="preserve">Word.Document.12 \\\\SRV-AD1\\DATA\\SERVICES_ECONOMIQUES\\MARCHES\\TRAVAUX\\CHB\\SECTORISATION\\1_DCE\\RC_SECTORISATION_V1.docx OLE_LINK1 </w:instrText>
      </w:r>
      <w:r>
        <w:instrText xml:space="preserve">\a \r </w:instrText>
      </w:r>
      <w:r w:rsidR="00F053C4">
        <w:instrText xml:space="preserve"> \* MERGEFORMAT </w:instrText>
      </w:r>
      <w:r>
        <w:fldChar w:fldCharType="separate"/>
      </w:r>
      <w:bookmarkStart w:id="3" w:name="OLE_LINK1"/>
      <w:bookmarkStart w:id="4" w:name="_Hlk194911799"/>
      <w:bookmarkStart w:id="5" w:name="_Hlk204174123"/>
      <w:r w:rsidR="00020351" w:rsidRPr="00067F21">
        <w:rPr>
          <w:rFonts w:asciiTheme="minorHAnsi" w:hAnsiTheme="minorHAnsi"/>
        </w:rPr>
        <w:t>Lot</w:t>
      </w:r>
      <w:r w:rsidR="00020351" w:rsidRPr="00067F21">
        <w:rPr>
          <w:rFonts w:asciiTheme="minorHAnsi" w:hAnsiTheme="minorHAnsi"/>
          <w:spacing w:val="-3"/>
        </w:rPr>
        <w:t xml:space="preserve"> </w:t>
      </w:r>
      <w:r w:rsidR="00020351">
        <w:rPr>
          <w:rFonts w:asciiTheme="minorHAnsi" w:hAnsiTheme="minorHAnsi"/>
        </w:rPr>
        <w:t xml:space="preserve">1 </w:t>
      </w:r>
      <w:r w:rsidR="00020351" w:rsidRPr="00067F21">
        <w:rPr>
          <w:rFonts w:asciiTheme="minorHAnsi" w:hAnsiTheme="minorHAnsi"/>
        </w:rPr>
        <w:t>:</w:t>
      </w:r>
      <w:r w:rsidR="00020351" w:rsidRPr="00067F21">
        <w:rPr>
          <w:rFonts w:asciiTheme="minorHAnsi" w:hAnsiTheme="minorHAnsi"/>
          <w:spacing w:val="-1"/>
        </w:rPr>
        <w:t xml:space="preserve"> </w:t>
      </w:r>
      <w:r w:rsidR="00301735">
        <w:rPr>
          <w:rFonts w:asciiTheme="minorHAnsi" w:hAnsiTheme="minorHAnsi"/>
        </w:rPr>
        <w:t>Dé</w:t>
      </w:r>
      <w:r w:rsidR="000028A2">
        <w:rPr>
          <w:rFonts w:asciiTheme="minorHAnsi" w:hAnsiTheme="minorHAnsi"/>
        </w:rPr>
        <w:t>pose</w:t>
      </w:r>
      <w:r w:rsidR="00AA3B0B">
        <w:rPr>
          <w:rFonts w:asciiTheme="minorHAnsi" w:hAnsiTheme="minorHAnsi"/>
        </w:rPr>
        <w:t xml:space="preserve"> / cloisons / doublages / menuiseries intérieures</w:t>
      </w:r>
      <w:r w:rsidR="00595D46">
        <w:rPr>
          <w:rFonts w:asciiTheme="minorHAnsi" w:hAnsiTheme="minorHAnsi"/>
        </w:rPr>
        <w:t xml:space="preserve"> /agencement</w:t>
      </w:r>
    </w:p>
    <w:bookmarkEnd w:id="5"/>
    <w:p w14:paraId="40494256" w14:textId="0CD058DC" w:rsidR="00194B30" w:rsidRPr="00067F21" w:rsidRDefault="00194B30" w:rsidP="00F053C4">
      <w:pPr>
        <w:pStyle w:val="Paragraphedeliste"/>
        <w:numPr>
          <w:ilvl w:val="0"/>
          <w:numId w:val="7"/>
        </w:numPr>
        <w:tabs>
          <w:tab w:val="left" w:pos="894"/>
        </w:tabs>
        <w:spacing w:before="22"/>
        <w:ind w:hanging="361"/>
        <w:jc w:val="both"/>
        <w:rPr>
          <w:rFonts w:asciiTheme="minorHAnsi" w:hAnsiTheme="minorHAnsi"/>
        </w:rPr>
      </w:pPr>
      <w:r>
        <w:rPr>
          <w:rFonts w:asciiTheme="minorHAnsi" w:hAnsiTheme="minorHAnsi"/>
        </w:rPr>
        <w:t xml:space="preserve">Lot 2 : </w:t>
      </w:r>
      <w:r w:rsidR="00693D4C">
        <w:rPr>
          <w:rFonts w:asciiTheme="minorHAnsi" w:hAnsiTheme="minorHAnsi"/>
        </w:rPr>
        <w:t>Dépose de menuiseries extérieures avec joint de vitrage amianté</w:t>
      </w:r>
    </w:p>
    <w:p w14:paraId="157E1AD6" w14:textId="2F63CE3E" w:rsidR="00AA3B0B" w:rsidRDefault="00020351" w:rsidP="00F053C4">
      <w:pPr>
        <w:pStyle w:val="Paragraphedeliste"/>
        <w:numPr>
          <w:ilvl w:val="0"/>
          <w:numId w:val="7"/>
        </w:numPr>
        <w:tabs>
          <w:tab w:val="left" w:pos="894"/>
        </w:tabs>
        <w:spacing w:before="20"/>
        <w:ind w:hanging="361"/>
        <w:jc w:val="both"/>
        <w:rPr>
          <w:rFonts w:asciiTheme="minorHAnsi" w:hAnsiTheme="minorHAnsi"/>
        </w:rPr>
      </w:pPr>
      <w:r w:rsidRPr="00AA3B0B">
        <w:rPr>
          <w:rFonts w:asciiTheme="minorHAnsi" w:hAnsiTheme="minorHAnsi"/>
        </w:rPr>
        <w:t>Lot</w:t>
      </w:r>
      <w:r w:rsidRPr="00AA3B0B">
        <w:rPr>
          <w:rFonts w:asciiTheme="minorHAnsi" w:hAnsiTheme="minorHAnsi"/>
          <w:spacing w:val="-3"/>
        </w:rPr>
        <w:t xml:space="preserve"> </w:t>
      </w:r>
      <w:r w:rsidR="00194B30">
        <w:rPr>
          <w:rFonts w:asciiTheme="minorHAnsi" w:hAnsiTheme="minorHAnsi"/>
        </w:rPr>
        <w:t>3</w:t>
      </w:r>
      <w:r w:rsidRPr="00AA3B0B">
        <w:rPr>
          <w:rFonts w:asciiTheme="minorHAnsi" w:hAnsiTheme="minorHAnsi"/>
          <w:spacing w:val="-1"/>
        </w:rPr>
        <w:t xml:space="preserve"> </w:t>
      </w:r>
      <w:r w:rsidRPr="00AA3B0B">
        <w:rPr>
          <w:rFonts w:asciiTheme="minorHAnsi" w:hAnsiTheme="minorHAnsi"/>
        </w:rPr>
        <w:t xml:space="preserve">: </w:t>
      </w:r>
      <w:r w:rsidR="00AA3B0B" w:rsidRPr="00AA3B0B">
        <w:rPr>
          <w:rFonts w:asciiTheme="minorHAnsi" w:hAnsiTheme="minorHAnsi"/>
        </w:rPr>
        <w:t>Menuiseries extérieures / occul</w:t>
      </w:r>
      <w:r w:rsidR="00AA3B0B">
        <w:rPr>
          <w:rFonts w:asciiTheme="minorHAnsi" w:hAnsiTheme="minorHAnsi"/>
        </w:rPr>
        <w:t>t</w:t>
      </w:r>
      <w:r w:rsidR="00AA3B0B" w:rsidRPr="00AA3B0B">
        <w:rPr>
          <w:rFonts w:asciiTheme="minorHAnsi" w:hAnsiTheme="minorHAnsi"/>
        </w:rPr>
        <w:t xml:space="preserve">ations </w:t>
      </w:r>
      <w:r w:rsidR="00AA3B0B">
        <w:rPr>
          <w:rFonts w:asciiTheme="minorHAnsi" w:hAnsiTheme="minorHAnsi"/>
        </w:rPr>
        <w:t>/ asservissements</w:t>
      </w:r>
    </w:p>
    <w:p w14:paraId="4C7B53E3" w14:textId="5146FB16" w:rsidR="00AA3B0B" w:rsidRDefault="00AA3B0B" w:rsidP="00F053C4">
      <w:pPr>
        <w:pStyle w:val="Paragraphedeliste"/>
        <w:numPr>
          <w:ilvl w:val="0"/>
          <w:numId w:val="7"/>
        </w:numPr>
        <w:tabs>
          <w:tab w:val="left" w:pos="894"/>
        </w:tabs>
        <w:spacing w:before="20"/>
        <w:ind w:hanging="361"/>
        <w:jc w:val="both"/>
        <w:rPr>
          <w:rFonts w:asciiTheme="minorHAnsi" w:hAnsiTheme="minorHAnsi"/>
        </w:rPr>
      </w:pPr>
      <w:r>
        <w:rPr>
          <w:rFonts w:asciiTheme="minorHAnsi" w:hAnsiTheme="minorHAnsi"/>
        </w:rPr>
        <w:t xml:space="preserve">Lot </w:t>
      </w:r>
      <w:r w:rsidR="00194B30">
        <w:rPr>
          <w:rFonts w:asciiTheme="minorHAnsi" w:hAnsiTheme="minorHAnsi"/>
        </w:rPr>
        <w:t>4</w:t>
      </w:r>
      <w:r>
        <w:rPr>
          <w:rFonts w:asciiTheme="minorHAnsi" w:hAnsiTheme="minorHAnsi"/>
        </w:rPr>
        <w:t xml:space="preserve"> : Revêtements de sol</w:t>
      </w:r>
    </w:p>
    <w:p w14:paraId="70331B25" w14:textId="54724B74" w:rsidR="00AA3B0B" w:rsidRDefault="00AA3B0B" w:rsidP="00F053C4">
      <w:pPr>
        <w:pStyle w:val="Paragraphedeliste"/>
        <w:numPr>
          <w:ilvl w:val="0"/>
          <w:numId w:val="7"/>
        </w:numPr>
        <w:tabs>
          <w:tab w:val="left" w:pos="894"/>
        </w:tabs>
        <w:spacing w:before="20"/>
        <w:ind w:hanging="361"/>
        <w:jc w:val="both"/>
        <w:rPr>
          <w:rFonts w:asciiTheme="minorHAnsi" w:hAnsiTheme="minorHAnsi"/>
        </w:rPr>
      </w:pPr>
      <w:r>
        <w:rPr>
          <w:rFonts w:asciiTheme="minorHAnsi" w:hAnsiTheme="minorHAnsi"/>
        </w:rPr>
        <w:t xml:space="preserve">Lot </w:t>
      </w:r>
      <w:r w:rsidR="00194B30">
        <w:rPr>
          <w:rFonts w:asciiTheme="minorHAnsi" w:hAnsiTheme="minorHAnsi"/>
        </w:rPr>
        <w:t>5</w:t>
      </w:r>
      <w:r>
        <w:rPr>
          <w:rFonts w:asciiTheme="minorHAnsi" w:hAnsiTheme="minorHAnsi"/>
        </w:rPr>
        <w:t xml:space="preserve"> : Peinture</w:t>
      </w:r>
    </w:p>
    <w:p w14:paraId="7EBF4C1E" w14:textId="6AD72665" w:rsidR="00AA3B0B" w:rsidRDefault="00AA3B0B" w:rsidP="00F053C4">
      <w:pPr>
        <w:pStyle w:val="Paragraphedeliste"/>
        <w:numPr>
          <w:ilvl w:val="0"/>
          <w:numId w:val="7"/>
        </w:numPr>
        <w:tabs>
          <w:tab w:val="left" w:pos="894"/>
        </w:tabs>
        <w:spacing w:before="20"/>
        <w:ind w:hanging="361"/>
        <w:jc w:val="both"/>
        <w:rPr>
          <w:rFonts w:asciiTheme="minorHAnsi" w:hAnsiTheme="minorHAnsi"/>
        </w:rPr>
      </w:pPr>
      <w:r>
        <w:rPr>
          <w:rFonts w:asciiTheme="minorHAnsi" w:hAnsiTheme="minorHAnsi"/>
        </w:rPr>
        <w:t xml:space="preserve">Lot </w:t>
      </w:r>
      <w:r w:rsidR="00194B30">
        <w:rPr>
          <w:rFonts w:asciiTheme="minorHAnsi" w:hAnsiTheme="minorHAnsi"/>
        </w:rPr>
        <w:t>6</w:t>
      </w:r>
      <w:r>
        <w:rPr>
          <w:rFonts w:asciiTheme="minorHAnsi" w:hAnsiTheme="minorHAnsi"/>
        </w:rPr>
        <w:t xml:space="preserve"> : Faux-plafonds</w:t>
      </w:r>
    </w:p>
    <w:p w14:paraId="27E3A94F" w14:textId="77777777" w:rsidR="000A504B" w:rsidRPr="00067F21" w:rsidRDefault="000A504B" w:rsidP="00F053C4">
      <w:pPr>
        <w:pStyle w:val="Paragraphedeliste"/>
        <w:numPr>
          <w:ilvl w:val="0"/>
          <w:numId w:val="7"/>
        </w:numPr>
        <w:tabs>
          <w:tab w:val="left" w:pos="894"/>
        </w:tabs>
        <w:spacing w:before="21"/>
        <w:ind w:hanging="361"/>
        <w:jc w:val="both"/>
        <w:rPr>
          <w:rFonts w:asciiTheme="minorHAnsi" w:hAnsiTheme="minorHAnsi"/>
        </w:rPr>
      </w:pPr>
      <w:r w:rsidRPr="00067F21">
        <w:rPr>
          <w:rFonts w:asciiTheme="minorHAnsi" w:hAnsiTheme="minorHAnsi"/>
        </w:rPr>
        <w:t>Lot</w:t>
      </w:r>
      <w:r w:rsidRPr="00067F21">
        <w:rPr>
          <w:rFonts w:asciiTheme="minorHAnsi" w:hAnsiTheme="minorHAnsi"/>
          <w:spacing w:val="-2"/>
        </w:rPr>
        <w:t xml:space="preserve"> </w:t>
      </w:r>
      <w:r>
        <w:rPr>
          <w:rFonts w:asciiTheme="minorHAnsi" w:hAnsiTheme="minorHAnsi"/>
          <w:spacing w:val="-2"/>
        </w:rPr>
        <w:t>7 : Chauffage / ventilation / plomberie</w:t>
      </w:r>
    </w:p>
    <w:p w14:paraId="2735E8D8" w14:textId="618ABC09" w:rsidR="00020351" w:rsidRPr="00AA3B0B" w:rsidRDefault="00AA3B0B" w:rsidP="00F053C4">
      <w:pPr>
        <w:pStyle w:val="Paragraphedeliste"/>
        <w:numPr>
          <w:ilvl w:val="0"/>
          <w:numId w:val="7"/>
        </w:numPr>
        <w:tabs>
          <w:tab w:val="left" w:pos="894"/>
        </w:tabs>
        <w:spacing w:before="20"/>
        <w:ind w:hanging="361"/>
        <w:jc w:val="both"/>
        <w:rPr>
          <w:rFonts w:asciiTheme="minorHAnsi" w:hAnsiTheme="minorHAnsi"/>
        </w:rPr>
      </w:pPr>
      <w:r w:rsidRPr="00AA3B0B">
        <w:rPr>
          <w:rFonts w:asciiTheme="minorHAnsi" w:hAnsiTheme="minorHAnsi"/>
        </w:rPr>
        <w:t xml:space="preserve">Lot </w:t>
      </w:r>
      <w:r w:rsidR="000A504B">
        <w:rPr>
          <w:rFonts w:asciiTheme="minorHAnsi" w:hAnsiTheme="minorHAnsi"/>
        </w:rPr>
        <w:t>8</w:t>
      </w:r>
      <w:r w:rsidRPr="00AA3B0B">
        <w:rPr>
          <w:rFonts w:asciiTheme="minorHAnsi" w:hAnsiTheme="minorHAnsi"/>
        </w:rPr>
        <w:t xml:space="preserve"> : </w:t>
      </w:r>
      <w:r w:rsidR="00B85875">
        <w:rPr>
          <w:rFonts w:asciiTheme="minorHAnsi" w:hAnsiTheme="minorHAnsi" w:cstheme="minorHAnsi"/>
        </w:rPr>
        <w:t>É</w:t>
      </w:r>
      <w:r w:rsidR="00020351" w:rsidRPr="00AA3B0B">
        <w:rPr>
          <w:rFonts w:asciiTheme="minorHAnsi" w:hAnsiTheme="minorHAnsi"/>
        </w:rPr>
        <w:t>lectricité</w:t>
      </w:r>
    </w:p>
    <w:bookmarkEnd w:id="3"/>
    <w:bookmarkEnd w:id="4"/>
    <w:p w14:paraId="7FDF8E70" w14:textId="1E3F9592" w:rsidR="00EA361C" w:rsidRPr="00EA361C" w:rsidRDefault="00D011B1" w:rsidP="00EA361C">
      <w:r>
        <w:fldChar w:fldCharType="end"/>
      </w:r>
    </w:p>
    <w:p w14:paraId="4451A0A3" w14:textId="6F1047FB" w:rsidR="007265DC" w:rsidRDefault="00964828" w:rsidP="00F053C4">
      <w:pPr>
        <w:spacing w:before="56" w:line="259" w:lineRule="auto"/>
        <w:ind w:left="172"/>
        <w:jc w:val="both"/>
      </w:pPr>
      <w:r>
        <w:rPr>
          <w:b/>
          <w:i/>
        </w:rPr>
        <w:t>Maitre</w:t>
      </w:r>
      <w:r>
        <w:rPr>
          <w:b/>
          <w:i/>
          <w:spacing w:val="7"/>
        </w:rPr>
        <w:t xml:space="preserve"> </w:t>
      </w:r>
      <w:r>
        <w:rPr>
          <w:b/>
          <w:i/>
        </w:rPr>
        <w:t>d’ouvrage</w:t>
      </w:r>
      <w:r w:rsidR="008E54D6">
        <w:rPr>
          <w:b/>
          <w:i/>
        </w:rPr>
        <w:t xml:space="preserve"> </w:t>
      </w:r>
      <w:r>
        <w:t>:</w:t>
      </w:r>
      <w:r>
        <w:rPr>
          <w:spacing w:val="12"/>
        </w:rPr>
        <w:t xml:space="preserve"> </w:t>
      </w:r>
      <w:r>
        <w:t>Centre</w:t>
      </w:r>
      <w:r>
        <w:rPr>
          <w:spacing w:val="8"/>
        </w:rPr>
        <w:t xml:space="preserve"> </w:t>
      </w:r>
      <w:r>
        <w:t>Hospitalier</w:t>
      </w:r>
      <w:r>
        <w:rPr>
          <w:spacing w:val="11"/>
        </w:rPr>
        <w:t xml:space="preserve"> </w:t>
      </w:r>
      <w:r>
        <w:t>de</w:t>
      </w:r>
      <w:r>
        <w:rPr>
          <w:spacing w:val="11"/>
        </w:rPr>
        <w:t xml:space="preserve"> </w:t>
      </w:r>
      <w:r w:rsidR="00A818FD">
        <w:t>Brocéliande</w:t>
      </w:r>
      <w:r w:rsidR="00EA361C">
        <w:t>.</w:t>
      </w:r>
    </w:p>
    <w:p w14:paraId="0A8C59CC" w14:textId="77777777" w:rsidR="007265DC" w:rsidRDefault="007265DC" w:rsidP="00F053C4">
      <w:pPr>
        <w:pStyle w:val="Corpsdetexte"/>
        <w:jc w:val="both"/>
      </w:pPr>
    </w:p>
    <w:p w14:paraId="30E99638" w14:textId="77777777" w:rsidR="007265DC" w:rsidRDefault="00964828" w:rsidP="00F053C4">
      <w:pPr>
        <w:pStyle w:val="Titre1"/>
      </w:pPr>
      <w:bookmarkStart w:id="6" w:name="_Toc222844546"/>
      <w:r>
        <w:t>ARTICLE</w:t>
      </w:r>
      <w:r>
        <w:rPr>
          <w:spacing w:val="-4"/>
        </w:rPr>
        <w:t xml:space="preserve"> </w:t>
      </w:r>
      <w:r>
        <w:t>2-</w:t>
      </w:r>
      <w:r>
        <w:rPr>
          <w:spacing w:val="-3"/>
        </w:rPr>
        <w:t xml:space="preserve"> </w:t>
      </w:r>
      <w:r>
        <w:t>DISPOSITIONS</w:t>
      </w:r>
      <w:r>
        <w:rPr>
          <w:spacing w:val="-5"/>
        </w:rPr>
        <w:t xml:space="preserve"> </w:t>
      </w:r>
      <w:r>
        <w:t>GENERALES</w:t>
      </w:r>
      <w:bookmarkEnd w:id="6"/>
    </w:p>
    <w:p w14:paraId="0C34BAFD" w14:textId="77777777" w:rsidR="007265DC" w:rsidRDefault="007265DC" w:rsidP="00F053C4">
      <w:pPr>
        <w:pStyle w:val="Corpsdetexte"/>
        <w:spacing w:before="12"/>
        <w:jc w:val="both"/>
        <w:rPr>
          <w:b/>
          <w:sz w:val="20"/>
        </w:rPr>
      </w:pPr>
    </w:p>
    <w:p w14:paraId="5DF62AD0" w14:textId="786BA7FB" w:rsidR="007265DC" w:rsidRDefault="00964828" w:rsidP="00F053C4">
      <w:pPr>
        <w:pStyle w:val="Corpsdetexte"/>
        <w:spacing w:before="56"/>
        <w:ind w:left="172" w:right="314"/>
        <w:jc w:val="both"/>
      </w:pPr>
      <w:r>
        <w:t xml:space="preserve">Le présent Cahier </w:t>
      </w:r>
      <w:r w:rsidR="00A818FD">
        <w:t xml:space="preserve">des </w:t>
      </w:r>
      <w:r w:rsidR="00A86B0A">
        <w:t>Clauses Techniques Particulières</w:t>
      </w:r>
      <w:r>
        <w:t xml:space="preserve"> (C</w:t>
      </w:r>
      <w:r w:rsidR="00A86B0A">
        <w:t>CTP</w:t>
      </w:r>
      <w:r>
        <w:t>) a pour but de renseigner les titulaires sur</w:t>
      </w:r>
      <w:r>
        <w:rPr>
          <w:spacing w:val="1"/>
        </w:rPr>
        <w:t xml:space="preserve"> </w:t>
      </w:r>
      <w:r>
        <w:t xml:space="preserve">la nature des ouvrages à réaliser concernant </w:t>
      </w:r>
      <w:r w:rsidR="00AA3B0B">
        <w:t>la</w:t>
      </w:r>
      <w:r w:rsidR="00AA3B0B">
        <w:rPr>
          <w:spacing w:val="1"/>
        </w:rPr>
        <w:t xml:space="preserve"> </w:t>
      </w:r>
      <w:r w:rsidR="00AA3B0B">
        <w:t xml:space="preserve">réfection des locaux en vue de leur réaffectation </w:t>
      </w:r>
      <w:r w:rsidR="00A818FD">
        <w:t>du Centre Hospitalier de Brocéliande.</w:t>
      </w:r>
    </w:p>
    <w:p w14:paraId="47D56287" w14:textId="77777777" w:rsidR="007265DC" w:rsidRDefault="007265DC" w:rsidP="00F053C4">
      <w:pPr>
        <w:pStyle w:val="Corpsdetexte"/>
        <w:spacing w:before="8"/>
        <w:jc w:val="both"/>
        <w:rPr>
          <w:sz w:val="23"/>
        </w:rPr>
      </w:pPr>
    </w:p>
    <w:p w14:paraId="60319D46" w14:textId="1445088A" w:rsidR="007265DC" w:rsidRDefault="00964828" w:rsidP="00F053C4">
      <w:pPr>
        <w:pStyle w:val="Corpsdetexte"/>
        <w:spacing w:line="259" w:lineRule="auto"/>
        <w:ind w:left="172" w:right="312"/>
        <w:jc w:val="both"/>
      </w:pPr>
      <w:r>
        <w:t>L'ensemble</w:t>
      </w:r>
      <w:r>
        <w:rPr>
          <w:spacing w:val="-11"/>
        </w:rPr>
        <w:t xml:space="preserve"> </w:t>
      </w:r>
      <w:r>
        <w:t>des</w:t>
      </w:r>
      <w:r>
        <w:rPr>
          <w:spacing w:val="-11"/>
        </w:rPr>
        <w:t xml:space="preserve"> </w:t>
      </w:r>
      <w:r>
        <w:t>spécifications</w:t>
      </w:r>
      <w:r>
        <w:rPr>
          <w:spacing w:val="-9"/>
        </w:rPr>
        <w:t xml:space="preserve"> </w:t>
      </w:r>
      <w:r>
        <w:t>et</w:t>
      </w:r>
      <w:r>
        <w:rPr>
          <w:spacing w:val="-10"/>
        </w:rPr>
        <w:t xml:space="preserve"> </w:t>
      </w:r>
      <w:r>
        <w:t>prescriptions</w:t>
      </w:r>
      <w:r>
        <w:rPr>
          <w:spacing w:val="-11"/>
        </w:rPr>
        <w:t xml:space="preserve"> </w:t>
      </w:r>
      <w:r>
        <w:t>techniques</w:t>
      </w:r>
      <w:r>
        <w:rPr>
          <w:spacing w:val="-8"/>
        </w:rPr>
        <w:t xml:space="preserve"> </w:t>
      </w:r>
      <w:r>
        <w:t>définies</w:t>
      </w:r>
      <w:r>
        <w:rPr>
          <w:spacing w:val="-10"/>
        </w:rPr>
        <w:t xml:space="preserve"> </w:t>
      </w:r>
      <w:r>
        <w:t>ci-après</w:t>
      </w:r>
      <w:r>
        <w:rPr>
          <w:spacing w:val="-10"/>
        </w:rPr>
        <w:t xml:space="preserve"> </w:t>
      </w:r>
      <w:r>
        <w:t>s'applique</w:t>
      </w:r>
      <w:r>
        <w:rPr>
          <w:spacing w:val="-9"/>
        </w:rPr>
        <w:t xml:space="preserve"> </w:t>
      </w:r>
      <w:r>
        <w:t>pour</w:t>
      </w:r>
      <w:r>
        <w:rPr>
          <w:spacing w:val="-11"/>
        </w:rPr>
        <w:t xml:space="preserve"> </w:t>
      </w:r>
      <w:r>
        <w:t>l'ensemble</w:t>
      </w:r>
      <w:r>
        <w:rPr>
          <w:spacing w:val="-11"/>
        </w:rPr>
        <w:t xml:space="preserve"> </w:t>
      </w:r>
      <w:r>
        <w:t>des</w:t>
      </w:r>
      <w:r>
        <w:rPr>
          <w:spacing w:val="-48"/>
        </w:rPr>
        <w:t xml:space="preserve"> </w:t>
      </w:r>
      <w:r>
        <w:t xml:space="preserve">lots du présent </w:t>
      </w:r>
      <w:r w:rsidR="00A86B0A">
        <w:t>CCTP</w:t>
      </w:r>
      <w:r>
        <w:t>. Les compléments descriptifs au sein de chaque lot viennent en complément de ces</w:t>
      </w:r>
      <w:r>
        <w:rPr>
          <w:spacing w:val="-47"/>
        </w:rPr>
        <w:t xml:space="preserve"> </w:t>
      </w:r>
      <w:r>
        <w:t>prescriptions.</w:t>
      </w:r>
    </w:p>
    <w:p w14:paraId="43D6B08B" w14:textId="77777777" w:rsidR="00EA361C" w:rsidRDefault="00EA361C" w:rsidP="00F053C4">
      <w:pPr>
        <w:pStyle w:val="Corpsdetexte"/>
        <w:spacing w:line="259" w:lineRule="auto"/>
        <w:ind w:left="172" w:right="312"/>
        <w:jc w:val="both"/>
      </w:pPr>
    </w:p>
    <w:p w14:paraId="6A6B642A" w14:textId="4990454C" w:rsidR="007265DC" w:rsidRDefault="00964828" w:rsidP="00F053C4">
      <w:pPr>
        <w:pStyle w:val="Corpsdetexte"/>
        <w:spacing w:before="2"/>
        <w:ind w:left="172" w:right="318"/>
        <w:jc w:val="both"/>
      </w:pPr>
      <w:r>
        <w:t>Sauf stipulations expresses au présent descriptif, les travaux seront conformes à l'ensemble des règles,</w:t>
      </w:r>
      <w:r>
        <w:rPr>
          <w:spacing w:val="1"/>
        </w:rPr>
        <w:t xml:space="preserve"> </w:t>
      </w:r>
      <w:r>
        <w:t xml:space="preserve">D.T.U, cahiers des charges du C.S.T.B </w:t>
      </w:r>
      <w:r w:rsidR="00AA3B0B">
        <w:t xml:space="preserve">et </w:t>
      </w:r>
      <w:r>
        <w:t>normes en vigueur à la signature des marchés, ainsi qu'à tous les</w:t>
      </w:r>
      <w:r>
        <w:rPr>
          <w:spacing w:val="1"/>
        </w:rPr>
        <w:t xml:space="preserve"> </w:t>
      </w:r>
      <w:r>
        <w:t>textes législatifs</w:t>
      </w:r>
      <w:r>
        <w:rPr>
          <w:spacing w:val="-3"/>
        </w:rPr>
        <w:t xml:space="preserve"> </w:t>
      </w:r>
      <w:r>
        <w:t>et réglementaires</w:t>
      </w:r>
      <w:r>
        <w:rPr>
          <w:spacing w:val="-1"/>
        </w:rPr>
        <w:t xml:space="preserve"> </w:t>
      </w:r>
      <w:r>
        <w:t>en</w:t>
      </w:r>
      <w:r>
        <w:rPr>
          <w:spacing w:val="-4"/>
        </w:rPr>
        <w:t xml:space="preserve"> </w:t>
      </w:r>
      <w:r>
        <w:t>vigueur</w:t>
      </w:r>
      <w:r>
        <w:rPr>
          <w:spacing w:val="-1"/>
        </w:rPr>
        <w:t xml:space="preserve"> </w:t>
      </w:r>
      <w:r>
        <w:t>applicables à</w:t>
      </w:r>
      <w:r>
        <w:rPr>
          <w:spacing w:val="-1"/>
        </w:rPr>
        <w:t xml:space="preserve"> </w:t>
      </w:r>
      <w:r>
        <w:t>l'Ouvrage</w:t>
      </w:r>
      <w:r>
        <w:rPr>
          <w:spacing w:val="-2"/>
        </w:rPr>
        <w:t xml:space="preserve"> </w:t>
      </w:r>
      <w:r>
        <w:t>objet</w:t>
      </w:r>
      <w:r>
        <w:rPr>
          <w:spacing w:val="-3"/>
        </w:rPr>
        <w:t xml:space="preserve"> </w:t>
      </w:r>
      <w:r>
        <w:t>du</w:t>
      </w:r>
      <w:r>
        <w:rPr>
          <w:spacing w:val="-1"/>
        </w:rPr>
        <w:t xml:space="preserve"> </w:t>
      </w:r>
      <w:r>
        <w:t>présent</w:t>
      </w:r>
      <w:r>
        <w:rPr>
          <w:spacing w:val="-1"/>
        </w:rPr>
        <w:t xml:space="preserve"> </w:t>
      </w:r>
      <w:r w:rsidR="00A86B0A">
        <w:t>CCTP</w:t>
      </w:r>
      <w:r>
        <w:t>.</w:t>
      </w:r>
    </w:p>
    <w:p w14:paraId="3CFE965D" w14:textId="77777777" w:rsidR="007265DC" w:rsidRDefault="007265DC" w:rsidP="00F053C4">
      <w:pPr>
        <w:pStyle w:val="Corpsdetexte"/>
        <w:jc w:val="both"/>
        <w:rPr>
          <w:sz w:val="20"/>
        </w:rPr>
      </w:pPr>
    </w:p>
    <w:p w14:paraId="0DDB4F7F" w14:textId="1CEA47E4" w:rsidR="007265DC" w:rsidRDefault="007265DC" w:rsidP="00F053C4">
      <w:pPr>
        <w:pStyle w:val="Corpsdetexte"/>
        <w:spacing w:before="3"/>
        <w:jc w:val="both"/>
        <w:rPr>
          <w:sz w:val="19"/>
        </w:rPr>
      </w:pPr>
    </w:p>
    <w:p w14:paraId="31856938" w14:textId="77777777" w:rsidR="007265DC" w:rsidRDefault="00964828" w:rsidP="00F053C4">
      <w:pPr>
        <w:pStyle w:val="Titre1"/>
      </w:pPr>
      <w:bookmarkStart w:id="7" w:name="_Toc222844547"/>
      <w:r>
        <w:t>2.1-</w:t>
      </w:r>
      <w:r>
        <w:rPr>
          <w:spacing w:val="-2"/>
        </w:rPr>
        <w:t xml:space="preserve"> </w:t>
      </w:r>
      <w:r>
        <w:t>Etendue</w:t>
      </w:r>
      <w:r>
        <w:rPr>
          <w:spacing w:val="-2"/>
        </w:rPr>
        <w:t xml:space="preserve"> </w:t>
      </w:r>
      <w:r>
        <w:t>des</w:t>
      </w:r>
      <w:r>
        <w:rPr>
          <w:spacing w:val="-2"/>
        </w:rPr>
        <w:t xml:space="preserve"> </w:t>
      </w:r>
      <w:r>
        <w:t>travaux</w:t>
      </w:r>
      <w:bookmarkEnd w:id="7"/>
    </w:p>
    <w:p w14:paraId="66225804" w14:textId="77777777" w:rsidR="007265DC" w:rsidRDefault="007265DC" w:rsidP="00F053C4">
      <w:pPr>
        <w:pStyle w:val="Corpsdetexte"/>
        <w:spacing w:before="6"/>
        <w:jc w:val="both"/>
        <w:rPr>
          <w:b/>
          <w:sz w:val="17"/>
        </w:rPr>
      </w:pPr>
    </w:p>
    <w:p w14:paraId="4E978704" w14:textId="75BAB963" w:rsidR="007265DC" w:rsidRDefault="00964828" w:rsidP="00F053C4">
      <w:pPr>
        <w:spacing w:before="56"/>
        <w:ind w:left="172" w:right="315"/>
        <w:jc w:val="both"/>
        <w:rPr>
          <w:i/>
        </w:rPr>
      </w:pPr>
      <w:r>
        <w:rPr>
          <w:i/>
        </w:rPr>
        <w:t>D’une manière générale, le titulaire doit la réalisation de tous les ouvrages tels qu’indiqués aux plans et</w:t>
      </w:r>
      <w:r>
        <w:rPr>
          <w:i/>
          <w:spacing w:val="1"/>
        </w:rPr>
        <w:t xml:space="preserve"> </w:t>
      </w:r>
      <w:r>
        <w:rPr>
          <w:i/>
        </w:rPr>
        <w:t xml:space="preserve">au présent </w:t>
      </w:r>
      <w:r w:rsidR="00A86B0A">
        <w:rPr>
          <w:i/>
        </w:rPr>
        <w:t>CCTP</w:t>
      </w:r>
      <w:r>
        <w:rPr>
          <w:i/>
        </w:rPr>
        <w:t>. Il doit également tous les travaux qui, bien que non explicitement décrits, découleraient</w:t>
      </w:r>
      <w:r>
        <w:rPr>
          <w:i/>
          <w:spacing w:val="-47"/>
        </w:rPr>
        <w:t xml:space="preserve"> </w:t>
      </w:r>
      <w:r>
        <w:rPr>
          <w:i/>
        </w:rPr>
        <w:t>d’une façon logique des prestations dues ainsi que la mise en œuvre de tous les ouvrages et accessoires</w:t>
      </w:r>
      <w:r>
        <w:rPr>
          <w:i/>
          <w:spacing w:val="1"/>
        </w:rPr>
        <w:t xml:space="preserve"> </w:t>
      </w:r>
      <w:r>
        <w:rPr>
          <w:i/>
        </w:rPr>
        <w:t>nécessaires</w:t>
      </w:r>
      <w:r>
        <w:rPr>
          <w:i/>
          <w:spacing w:val="-1"/>
        </w:rPr>
        <w:t xml:space="preserve"> </w:t>
      </w:r>
      <w:r>
        <w:rPr>
          <w:i/>
        </w:rPr>
        <w:t>à</w:t>
      </w:r>
      <w:r>
        <w:rPr>
          <w:i/>
          <w:spacing w:val="-1"/>
        </w:rPr>
        <w:t xml:space="preserve"> </w:t>
      </w:r>
      <w:r>
        <w:rPr>
          <w:i/>
        </w:rPr>
        <w:t>la</w:t>
      </w:r>
      <w:r>
        <w:rPr>
          <w:i/>
          <w:spacing w:val="-1"/>
        </w:rPr>
        <w:t xml:space="preserve"> </w:t>
      </w:r>
      <w:r>
        <w:rPr>
          <w:i/>
        </w:rPr>
        <w:t>bonne finition</w:t>
      </w:r>
      <w:r>
        <w:rPr>
          <w:i/>
          <w:spacing w:val="-1"/>
        </w:rPr>
        <w:t xml:space="preserve"> </w:t>
      </w:r>
      <w:r>
        <w:rPr>
          <w:i/>
        </w:rPr>
        <w:t>de ses</w:t>
      </w:r>
      <w:r>
        <w:rPr>
          <w:i/>
          <w:spacing w:val="-2"/>
        </w:rPr>
        <w:t xml:space="preserve"> </w:t>
      </w:r>
      <w:r>
        <w:rPr>
          <w:i/>
        </w:rPr>
        <w:t>travaux.</w:t>
      </w:r>
    </w:p>
    <w:p w14:paraId="26237E12" w14:textId="77777777" w:rsidR="007265DC" w:rsidRDefault="007265DC" w:rsidP="00F053C4">
      <w:pPr>
        <w:pStyle w:val="Corpsdetexte"/>
        <w:spacing w:before="1"/>
        <w:jc w:val="both"/>
        <w:rPr>
          <w:i/>
        </w:rPr>
      </w:pPr>
    </w:p>
    <w:p w14:paraId="3AA8354E" w14:textId="4AA5901F" w:rsidR="007265DC" w:rsidRDefault="00964828" w:rsidP="00F053C4">
      <w:pPr>
        <w:pStyle w:val="Corpsdetexte"/>
        <w:spacing w:before="1"/>
        <w:ind w:left="172" w:right="312"/>
        <w:jc w:val="both"/>
      </w:pPr>
      <w:r>
        <w:t>Le</w:t>
      </w:r>
      <w:r>
        <w:rPr>
          <w:spacing w:val="-4"/>
        </w:rPr>
        <w:t xml:space="preserve"> </w:t>
      </w:r>
      <w:r>
        <w:t>titulaire</w:t>
      </w:r>
      <w:r>
        <w:rPr>
          <w:spacing w:val="-5"/>
        </w:rPr>
        <w:t xml:space="preserve"> </w:t>
      </w:r>
      <w:r>
        <w:t>est</w:t>
      </w:r>
      <w:r>
        <w:rPr>
          <w:spacing w:val="-2"/>
        </w:rPr>
        <w:t xml:space="preserve"> </w:t>
      </w:r>
      <w:r>
        <w:t>réputé</w:t>
      </w:r>
      <w:r>
        <w:rPr>
          <w:spacing w:val="-5"/>
        </w:rPr>
        <w:t xml:space="preserve"> </w:t>
      </w:r>
      <w:r>
        <w:t>avoir</w:t>
      </w:r>
      <w:r>
        <w:rPr>
          <w:spacing w:val="-5"/>
        </w:rPr>
        <w:t xml:space="preserve"> </w:t>
      </w:r>
      <w:r>
        <w:t>pris</w:t>
      </w:r>
      <w:r>
        <w:rPr>
          <w:spacing w:val="-3"/>
        </w:rPr>
        <w:t xml:space="preserve"> </w:t>
      </w:r>
      <w:r>
        <w:t>parfaite</w:t>
      </w:r>
      <w:r>
        <w:rPr>
          <w:spacing w:val="-5"/>
        </w:rPr>
        <w:t xml:space="preserve"> </w:t>
      </w:r>
      <w:r>
        <w:t>connaissance</w:t>
      </w:r>
      <w:r>
        <w:rPr>
          <w:spacing w:val="-4"/>
        </w:rPr>
        <w:t xml:space="preserve"> </w:t>
      </w:r>
      <w:r>
        <w:t>des</w:t>
      </w:r>
      <w:r>
        <w:rPr>
          <w:spacing w:val="-1"/>
        </w:rPr>
        <w:t xml:space="preserve"> </w:t>
      </w:r>
      <w:r>
        <w:t>travaux</w:t>
      </w:r>
      <w:r>
        <w:rPr>
          <w:spacing w:val="-5"/>
        </w:rPr>
        <w:t xml:space="preserve"> </w:t>
      </w:r>
      <w:r>
        <w:t>à</w:t>
      </w:r>
      <w:r>
        <w:rPr>
          <w:spacing w:val="-5"/>
        </w:rPr>
        <w:t xml:space="preserve"> </w:t>
      </w:r>
      <w:r>
        <w:t>effectuer,</w:t>
      </w:r>
      <w:r>
        <w:rPr>
          <w:spacing w:val="-5"/>
        </w:rPr>
        <w:t xml:space="preserve"> </w:t>
      </w:r>
      <w:r>
        <w:t>de</w:t>
      </w:r>
      <w:r>
        <w:rPr>
          <w:spacing w:val="-7"/>
        </w:rPr>
        <w:t xml:space="preserve"> </w:t>
      </w:r>
      <w:r>
        <w:t>leur</w:t>
      </w:r>
      <w:r>
        <w:rPr>
          <w:spacing w:val="-2"/>
        </w:rPr>
        <w:t xml:space="preserve"> </w:t>
      </w:r>
      <w:r>
        <w:t>nature</w:t>
      </w:r>
      <w:r>
        <w:rPr>
          <w:spacing w:val="-4"/>
        </w:rPr>
        <w:t xml:space="preserve"> </w:t>
      </w:r>
      <w:r>
        <w:t>ainsi</w:t>
      </w:r>
      <w:r>
        <w:rPr>
          <w:spacing w:val="-4"/>
        </w:rPr>
        <w:t xml:space="preserve"> </w:t>
      </w:r>
      <w:r>
        <w:t>que</w:t>
      </w:r>
      <w:r>
        <w:rPr>
          <w:spacing w:val="-4"/>
        </w:rPr>
        <w:t xml:space="preserve"> </w:t>
      </w:r>
      <w:r>
        <w:t>de</w:t>
      </w:r>
      <w:r>
        <w:rPr>
          <w:spacing w:val="-47"/>
        </w:rPr>
        <w:t xml:space="preserve"> </w:t>
      </w:r>
      <w:r>
        <w:t>leur importance et reconnaît avoir suppléé, par les connaissances professionnelles de sa spécialité, aux</w:t>
      </w:r>
      <w:r>
        <w:rPr>
          <w:spacing w:val="1"/>
        </w:rPr>
        <w:t xml:space="preserve"> </w:t>
      </w:r>
      <w:r>
        <w:t>détails qui pourraient être omis dans les différentes pièces contractuelles du dossier. Tous les travaux</w:t>
      </w:r>
      <w:r>
        <w:rPr>
          <w:spacing w:val="1"/>
        </w:rPr>
        <w:t xml:space="preserve"> </w:t>
      </w:r>
      <w:r>
        <w:t>sont inclus quels que soient les méthodes et le matériel nécessaire, y compris l’évacuation et la mise en</w:t>
      </w:r>
      <w:r>
        <w:rPr>
          <w:spacing w:val="1"/>
        </w:rPr>
        <w:t xml:space="preserve"> </w:t>
      </w:r>
      <w:r>
        <w:t>décharge.</w:t>
      </w:r>
    </w:p>
    <w:p w14:paraId="07136E6B" w14:textId="52D0E3A5" w:rsidR="0022741D" w:rsidRDefault="0022741D" w:rsidP="00F053C4">
      <w:pPr>
        <w:pStyle w:val="Corpsdetexte"/>
        <w:spacing w:before="1"/>
        <w:ind w:left="172" w:right="312"/>
        <w:jc w:val="both"/>
      </w:pPr>
      <w:r>
        <w:t>Les articles décrivant les ouvrages élémentaires sont donc entendus comme comprenant fourniture, pose et toutes sujétions. Par ailleurs, l</w:t>
      </w:r>
      <w:r w:rsidR="00B9409B">
        <w:t>e titulaire</w:t>
      </w:r>
      <w:r>
        <w:t xml:space="preserve"> doit tous les moyens nécessaires à l'approvisionnement de ses matériaux et à la réalisation de ses ouvrages : échafaudages, moyens de levage, etc. </w:t>
      </w:r>
    </w:p>
    <w:p w14:paraId="4C96DCF6" w14:textId="0F7FB845" w:rsidR="0022741D" w:rsidRDefault="0022741D" w:rsidP="00F053C4">
      <w:pPr>
        <w:pStyle w:val="Corpsdetexte"/>
        <w:spacing w:before="1"/>
        <w:ind w:left="172" w:right="312"/>
        <w:jc w:val="both"/>
      </w:pPr>
      <w:r>
        <w:t>Pour mémoire, le prix du marché est global et forfaitaire.</w:t>
      </w:r>
    </w:p>
    <w:p w14:paraId="2F31D15A" w14:textId="0221F79B" w:rsidR="0022741D" w:rsidRDefault="0022741D" w:rsidP="00F053C4">
      <w:pPr>
        <w:pStyle w:val="Corpsdetexte"/>
        <w:spacing w:before="57"/>
        <w:ind w:left="172" w:right="318"/>
        <w:jc w:val="both"/>
      </w:pPr>
      <w:r>
        <w:t xml:space="preserve">Les éventuelles incohérences entre pièces écrites et pièces graphiques doivent être signalées au maître d'ouvrage. </w:t>
      </w:r>
    </w:p>
    <w:p w14:paraId="347E56E8" w14:textId="1502822E" w:rsidR="0022741D" w:rsidRDefault="0022741D" w:rsidP="00F053C4">
      <w:pPr>
        <w:pStyle w:val="Corpsdetexte"/>
        <w:spacing w:before="57"/>
        <w:ind w:left="172" w:right="318"/>
        <w:jc w:val="both"/>
      </w:pPr>
      <w:r>
        <w:t>Les problèmes non signalés avant ou lors de la remise de l'offre de prix ne p</w:t>
      </w:r>
      <w:r w:rsidR="00B9409B">
        <w:t>euvent</w:t>
      </w:r>
      <w:r>
        <w:t xml:space="preserve"> donner lieu à réclamation. </w:t>
      </w:r>
    </w:p>
    <w:p w14:paraId="3798B2EB" w14:textId="4D372A21" w:rsidR="0022741D" w:rsidRDefault="0022741D" w:rsidP="00F053C4">
      <w:pPr>
        <w:pStyle w:val="Corpsdetexte"/>
        <w:spacing w:before="57"/>
        <w:ind w:left="172" w:right="318"/>
        <w:jc w:val="both"/>
      </w:pPr>
      <w:r>
        <w:lastRenderedPageBreak/>
        <w:t>Le</w:t>
      </w:r>
      <w:r w:rsidR="00B9409B">
        <w:t xml:space="preserve"> titulaire ne peut </w:t>
      </w:r>
      <w:r>
        <w:t xml:space="preserve">demander de modification de prix après signature du marché sous prétexte que le dossier de consultation comportait des erreurs ; </w:t>
      </w:r>
      <w:r w:rsidR="00B9409B">
        <w:t xml:space="preserve">il est </w:t>
      </w:r>
      <w:r>
        <w:t xml:space="preserve">réputé l'avoir étudié en détail, et avoir décelé et pris en compte les problèmes éventuels. </w:t>
      </w:r>
    </w:p>
    <w:p w14:paraId="289EC80B" w14:textId="5CAEE706" w:rsidR="0022741D" w:rsidRDefault="0022741D" w:rsidP="00F053C4">
      <w:pPr>
        <w:pStyle w:val="Corpsdetexte"/>
        <w:spacing w:before="57"/>
        <w:ind w:left="172" w:right="318"/>
        <w:jc w:val="both"/>
      </w:pPr>
      <w:r>
        <w:t xml:space="preserve">Le </w:t>
      </w:r>
      <w:r w:rsidR="00B9409B">
        <w:t xml:space="preserve">titulaire doit avant </w:t>
      </w:r>
      <w:r>
        <w:t xml:space="preserve">la remise de son offre </w:t>
      </w:r>
      <w:r w:rsidR="00B9409B">
        <w:t>avoir pris</w:t>
      </w:r>
      <w:r>
        <w:t xml:space="preserve"> connaissance des prestations des autres corps d'état dont les travaux </w:t>
      </w:r>
      <w:r w:rsidR="00B9409B">
        <w:t>s</w:t>
      </w:r>
      <w:r>
        <w:t xml:space="preserve">ont exécutés en liaison avec les siens, et d’adapter ses propres travaux pour assurer une parfaite finition de l'ensemble de l'ouvrage.  </w:t>
      </w:r>
    </w:p>
    <w:p w14:paraId="7CB5404A" w14:textId="3506EB1D" w:rsidR="0022741D" w:rsidRDefault="0022741D" w:rsidP="00F053C4">
      <w:pPr>
        <w:pStyle w:val="Corpsdetexte"/>
        <w:spacing w:before="57"/>
        <w:ind w:left="172" w:right="318"/>
        <w:jc w:val="both"/>
      </w:pPr>
      <w:r>
        <w:t>Dans le cas o</w:t>
      </w:r>
      <w:r w:rsidR="00F90A62">
        <w:t>ù</w:t>
      </w:r>
      <w:r>
        <w:t xml:space="preserve"> le </w:t>
      </w:r>
      <w:r w:rsidR="00B9409B">
        <w:t xml:space="preserve">titulaire </w:t>
      </w:r>
      <w:r>
        <w:t xml:space="preserve">estimerait qu'il y a dans </w:t>
      </w:r>
      <w:r w:rsidR="00B9409B">
        <w:t>l</w:t>
      </w:r>
      <w:r>
        <w:t>e dossier de consultation des omissions, erreurs ou non</w:t>
      </w:r>
      <w:r w:rsidR="00F90A62">
        <w:t>-</w:t>
      </w:r>
      <w:r>
        <w:t>conformités avec la réglementation en vigueur qui le conduisent à modifier ou à compléter les dispositions prévues dans ce dossier, il d</w:t>
      </w:r>
      <w:r w:rsidR="00B9409B">
        <w:t>oit</w:t>
      </w:r>
      <w:r>
        <w:t xml:space="preserve"> en tenir compte dans l'établissement de son prix. Cette modification s'accompagne d'une note explicative détaillée et jointe à </w:t>
      </w:r>
      <w:r w:rsidR="001935AE">
        <w:t>l’</w:t>
      </w:r>
      <w:r>
        <w:t>offre. De ce fait, si l'ouvrage concerné figure sur les plans, le présent lot ne pourra arguer d'un oubli de description et de localisation pour prétendre à un supplément concernant un ensemble d'ouvrages traités globalement au prix forfaitaire et faisant l'objet du présent marché.</w:t>
      </w:r>
    </w:p>
    <w:p w14:paraId="60ED2242" w14:textId="7036AE18" w:rsidR="0022741D" w:rsidRDefault="0022741D" w:rsidP="00F053C4">
      <w:pPr>
        <w:pStyle w:val="Corpsdetexte"/>
        <w:spacing w:before="57"/>
        <w:ind w:left="172" w:right="318"/>
        <w:jc w:val="both"/>
      </w:pPr>
      <w:r>
        <w:t xml:space="preserve">Des précisions </w:t>
      </w:r>
      <w:r w:rsidR="001935AE">
        <w:t>ont pu</w:t>
      </w:r>
      <w:r>
        <w:t xml:space="preserve"> être demandées lors de la consultation des entreprises si cela s'</w:t>
      </w:r>
      <w:r w:rsidR="008429EA">
        <w:t xml:space="preserve">est </w:t>
      </w:r>
      <w:r>
        <w:t>av</w:t>
      </w:r>
      <w:r w:rsidR="008429EA">
        <w:t>éré</w:t>
      </w:r>
      <w:r>
        <w:t xml:space="preserve"> nécessaire.</w:t>
      </w:r>
    </w:p>
    <w:p w14:paraId="4C513082" w14:textId="6D1656C6" w:rsidR="0022741D" w:rsidRDefault="0022741D" w:rsidP="00F053C4">
      <w:pPr>
        <w:pStyle w:val="Corpsdetexte"/>
        <w:spacing w:before="57"/>
        <w:ind w:left="172" w:right="318"/>
        <w:jc w:val="both"/>
      </w:pPr>
      <w:r>
        <w:t>En cours d'exécution des travaux, l</w:t>
      </w:r>
      <w:r w:rsidR="008429EA">
        <w:t>e titulaire</w:t>
      </w:r>
      <w:r>
        <w:t xml:space="preserve"> ne prend pas l'initiative de modifier quoi que ce soit au projet. Si besoin est, il prend des renseignements complémentaires auprès du maître d'ouvrage.</w:t>
      </w:r>
    </w:p>
    <w:p w14:paraId="6E1C10D2" w14:textId="79123DCF" w:rsidR="007265DC" w:rsidRDefault="007265DC" w:rsidP="00F053C4">
      <w:pPr>
        <w:pStyle w:val="Corpsdetexte"/>
        <w:spacing w:before="11"/>
        <w:jc w:val="both"/>
        <w:rPr>
          <w:sz w:val="21"/>
        </w:rPr>
      </w:pPr>
    </w:p>
    <w:p w14:paraId="45BE2BB8" w14:textId="5BA51C4A" w:rsidR="007265DC" w:rsidRDefault="00964828" w:rsidP="00F053C4">
      <w:pPr>
        <w:pStyle w:val="Titre1"/>
      </w:pPr>
      <w:bookmarkStart w:id="8" w:name="_Toc222844548"/>
      <w:r>
        <w:t>2.2-</w:t>
      </w:r>
      <w:r>
        <w:rPr>
          <w:spacing w:val="-3"/>
        </w:rPr>
        <w:t xml:space="preserve"> </w:t>
      </w:r>
      <w:r>
        <w:t>Obligations</w:t>
      </w:r>
      <w:r>
        <w:rPr>
          <w:spacing w:val="-2"/>
        </w:rPr>
        <w:t xml:space="preserve"> </w:t>
      </w:r>
      <w:r>
        <w:t>du</w:t>
      </w:r>
      <w:r>
        <w:rPr>
          <w:spacing w:val="-4"/>
        </w:rPr>
        <w:t xml:space="preserve"> </w:t>
      </w:r>
      <w:r>
        <w:t>titulaire</w:t>
      </w:r>
      <w:bookmarkEnd w:id="8"/>
    </w:p>
    <w:p w14:paraId="2BA00D2F" w14:textId="77777777" w:rsidR="007265DC" w:rsidRDefault="007265DC" w:rsidP="00F053C4">
      <w:pPr>
        <w:pStyle w:val="Corpsdetexte"/>
        <w:jc w:val="both"/>
        <w:rPr>
          <w:b/>
          <w:sz w:val="20"/>
        </w:rPr>
      </w:pPr>
    </w:p>
    <w:p w14:paraId="7F2F3216" w14:textId="77777777" w:rsidR="007265DC" w:rsidRDefault="00964828" w:rsidP="00F053C4">
      <w:pPr>
        <w:pStyle w:val="Corpsdetexte"/>
        <w:spacing w:before="57"/>
        <w:ind w:left="172" w:right="318"/>
        <w:jc w:val="both"/>
      </w:pPr>
      <w:r>
        <w:t>Le titulaire doit des ouvrages offrant une parfaite finition et reste seul responsable de l’exécution des</w:t>
      </w:r>
      <w:r>
        <w:rPr>
          <w:spacing w:val="1"/>
        </w:rPr>
        <w:t xml:space="preserve"> </w:t>
      </w:r>
      <w:r>
        <w:t>travaux</w:t>
      </w:r>
      <w:r>
        <w:rPr>
          <w:spacing w:val="-3"/>
        </w:rPr>
        <w:t xml:space="preserve"> </w:t>
      </w:r>
      <w:r>
        <w:t>inclus dans son</w:t>
      </w:r>
      <w:r>
        <w:rPr>
          <w:spacing w:val="-1"/>
        </w:rPr>
        <w:t xml:space="preserve"> </w:t>
      </w:r>
      <w:r>
        <w:t>lot,</w:t>
      </w:r>
      <w:r>
        <w:rPr>
          <w:spacing w:val="-2"/>
        </w:rPr>
        <w:t xml:space="preserve"> </w:t>
      </w:r>
      <w:r>
        <w:t>ainsi que</w:t>
      </w:r>
      <w:r>
        <w:rPr>
          <w:spacing w:val="1"/>
        </w:rPr>
        <w:t xml:space="preserve"> </w:t>
      </w:r>
      <w:r>
        <w:t>leur</w:t>
      </w:r>
      <w:r>
        <w:rPr>
          <w:spacing w:val="-2"/>
        </w:rPr>
        <w:t xml:space="preserve"> </w:t>
      </w:r>
      <w:r>
        <w:t>tenue</w:t>
      </w:r>
      <w:r>
        <w:rPr>
          <w:spacing w:val="1"/>
        </w:rPr>
        <w:t xml:space="preserve"> </w:t>
      </w:r>
      <w:r>
        <w:t>dans</w:t>
      </w:r>
      <w:r>
        <w:rPr>
          <w:spacing w:val="-3"/>
        </w:rPr>
        <w:t xml:space="preserve"> </w:t>
      </w:r>
      <w:r>
        <w:t>le temps.</w:t>
      </w:r>
    </w:p>
    <w:p w14:paraId="50A17213" w14:textId="77777777" w:rsidR="007265DC" w:rsidRDefault="00964828" w:rsidP="00F053C4">
      <w:pPr>
        <w:pStyle w:val="Corpsdetexte"/>
        <w:spacing w:line="267" w:lineRule="exact"/>
        <w:ind w:left="172"/>
        <w:jc w:val="both"/>
      </w:pPr>
      <w:r>
        <w:t>Chaque</w:t>
      </w:r>
      <w:r>
        <w:rPr>
          <w:spacing w:val="-1"/>
        </w:rPr>
        <w:t xml:space="preserve"> </w:t>
      </w:r>
      <w:r>
        <w:t>entreprise</w:t>
      </w:r>
      <w:r>
        <w:rPr>
          <w:spacing w:val="-1"/>
        </w:rPr>
        <w:t xml:space="preserve"> </w:t>
      </w:r>
      <w:r>
        <w:t>doit</w:t>
      </w:r>
      <w:r>
        <w:rPr>
          <w:spacing w:val="-2"/>
        </w:rPr>
        <w:t xml:space="preserve"> </w:t>
      </w:r>
      <w:r>
        <w:t>son</w:t>
      </w:r>
      <w:r>
        <w:rPr>
          <w:spacing w:val="-6"/>
        </w:rPr>
        <w:t xml:space="preserve"> </w:t>
      </w:r>
      <w:r>
        <w:t>propre</w:t>
      </w:r>
      <w:r>
        <w:rPr>
          <w:spacing w:val="-2"/>
        </w:rPr>
        <w:t xml:space="preserve"> </w:t>
      </w:r>
      <w:r>
        <w:t>nettoyage</w:t>
      </w:r>
      <w:r>
        <w:rPr>
          <w:spacing w:val="-1"/>
        </w:rPr>
        <w:t xml:space="preserve"> </w:t>
      </w:r>
      <w:r>
        <w:t>et</w:t>
      </w:r>
      <w:r>
        <w:rPr>
          <w:spacing w:val="-2"/>
        </w:rPr>
        <w:t xml:space="preserve"> </w:t>
      </w:r>
      <w:r>
        <w:t>l’évacuation</w:t>
      </w:r>
      <w:r>
        <w:rPr>
          <w:spacing w:val="-3"/>
        </w:rPr>
        <w:t xml:space="preserve"> </w:t>
      </w:r>
      <w:r>
        <w:t>des</w:t>
      </w:r>
      <w:r>
        <w:rPr>
          <w:spacing w:val="-5"/>
        </w:rPr>
        <w:t xml:space="preserve"> </w:t>
      </w:r>
      <w:r>
        <w:t>gravats</w:t>
      </w:r>
      <w:r>
        <w:rPr>
          <w:spacing w:val="-1"/>
        </w:rPr>
        <w:t xml:space="preserve"> </w:t>
      </w:r>
      <w:r>
        <w:t>aux</w:t>
      </w:r>
      <w:r>
        <w:rPr>
          <w:spacing w:val="-2"/>
        </w:rPr>
        <w:t xml:space="preserve"> </w:t>
      </w:r>
      <w:r>
        <w:t>décharges</w:t>
      </w:r>
      <w:r>
        <w:rPr>
          <w:spacing w:val="-1"/>
        </w:rPr>
        <w:t xml:space="preserve"> </w:t>
      </w:r>
      <w:r>
        <w:t>publiques.</w:t>
      </w:r>
    </w:p>
    <w:p w14:paraId="5CA214F3" w14:textId="0A5345DE" w:rsidR="007265DC" w:rsidRDefault="00964828" w:rsidP="00F053C4">
      <w:pPr>
        <w:pStyle w:val="Corpsdetexte"/>
        <w:ind w:left="172" w:right="318"/>
        <w:jc w:val="both"/>
      </w:pPr>
      <w:r>
        <w:t>Les titulaires ne p</w:t>
      </w:r>
      <w:r w:rsidR="00751112">
        <w:t>euvent</w:t>
      </w:r>
      <w:r>
        <w:t xml:space="preserve"> se prévaloir d’erreur ou d’omission dans le présent cahier des charges pour</w:t>
      </w:r>
      <w:r>
        <w:rPr>
          <w:spacing w:val="1"/>
        </w:rPr>
        <w:t xml:space="preserve"> </w:t>
      </w:r>
      <w:r>
        <w:t>proposer ou exécuter une prestation incomplète et non conforme</w:t>
      </w:r>
      <w:r>
        <w:rPr>
          <w:spacing w:val="1"/>
        </w:rPr>
        <w:t xml:space="preserve"> </w:t>
      </w:r>
      <w:r>
        <w:t>aux règles de</w:t>
      </w:r>
      <w:r>
        <w:rPr>
          <w:spacing w:val="1"/>
        </w:rPr>
        <w:t xml:space="preserve"> </w:t>
      </w:r>
      <w:r>
        <w:t>l’Art et différents</w:t>
      </w:r>
      <w:r>
        <w:rPr>
          <w:spacing w:val="1"/>
        </w:rPr>
        <w:t xml:space="preserve"> </w:t>
      </w:r>
      <w:r>
        <w:t>règlements</w:t>
      </w:r>
      <w:r>
        <w:rPr>
          <w:spacing w:val="-3"/>
        </w:rPr>
        <w:t xml:space="preserve"> </w:t>
      </w:r>
      <w:r>
        <w:t>et avis</w:t>
      </w:r>
      <w:r>
        <w:rPr>
          <w:spacing w:val="-2"/>
        </w:rPr>
        <w:t xml:space="preserve"> </w:t>
      </w:r>
      <w:r>
        <w:t>techniques.</w:t>
      </w:r>
    </w:p>
    <w:p w14:paraId="1B7C5F6D" w14:textId="77777777" w:rsidR="007265DC" w:rsidRDefault="007265DC" w:rsidP="00F053C4">
      <w:pPr>
        <w:pStyle w:val="Corpsdetexte"/>
        <w:jc w:val="both"/>
      </w:pPr>
    </w:p>
    <w:p w14:paraId="0FA6B971" w14:textId="77777777" w:rsidR="007265DC" w:rsidRDefault="00964828" w:rsidP="00F053C4">
      <w:pPr>
        <w:pStyle w:val="Titre1"/>
      </w:pPr>
      <w:bookmarkStart w:id="9" w:name="_Toc222844549"/>
      <w:r>
        <w:t>2.3-</w:t>
      </w:r>
      <w:r>
        <w:rPr>
          <w:spacing w:val="-4"/>
        </w:rPr>
        <w:t xml:space="preserve"> </w:t>
      </w:r>
      <w:r>
        <w:t>Coordination</w:t>
      </w:r>
      <w:bookmarkEnd w:id="9"/>
    </w:p>
    <w:p w14:paraId="0A24EAA3" w14:textId="77777777" w:rsidR="007265DC" w:rsidRDefault="007265DC" w:rsidP="00F053C4">
      <w:pPr>
        <w:pStyle w:val="Corpsdetexte"/>
        <w:spacing w:before="6"/>
        <w:jc w:val="both"/>
        <w:rPr>
          <w:b/>
          <w:sz w:val="17"/>
        </w:rPr>
      </w:pPr>
    </w:p>
    <w:p w14:paraId="454A26BD" w14:textId="14BC0ECC" w:rsidR="007265DC" w:rsidRDefault="00964828" w:rsidP="00F053C4">
      <w:pPr>
        <w:pStyle w:val="Corpsdetexte"/>
        <w:spacing w:before="56"/>
        <w:ind w:left="172"/>
        <w:jc w:val="both"/>
      </w:pPr>
      <w:r>
        <w:t>Une parfaite</w:t>
      </w:r>
      <w:r>
        <w:rPr>
          <w:spacing w:val="-3"/>
        </w:rPr>
        <w:t xml:space="preserve"> </w:t>
      </w:r>
      <w:r>
        <w:t>collaboration</w:t>
      </w:r>
      <w:r>
        <w:rPr>
          <w:spacing w:val="-3"/>
        </w:rPr>
        <w:t xml:space="preserve"> </w:t>
      </w:r>
      <w:r>
        <w:t>d</w:t>
      </w:r>
      <w:r w:rsidR="005870D1">
        <w:t>oit</w:t>
      </w:r>
      <w:r>
        <w:rPr>
          <w:spacing w:val="-4"/>
        </w:rPr>
        <w:t xml:space="preserve"> </w:t>
      </w:r>
      <w:r>
        <w:t xml:space="preserve">exister </w:t>
      </w:r>
      <w:r w:rsidR="00DA0650">
        <w:t>entre</w:t>
      </w:r>
      <w:r>
        <w:rPr>
          <w:spacing w:val="-3"/>
        </w:rPr>
        <w:t xml:space="preserve"> </w:t>
      </w:r>
      <w:r>
        <w:t>les</w:t>
      </w:r>
      <w:r>
        <w:rPr>
          <w:spacing w:val="1"/>
        </w:rPr>
        <w:t xml:space="preserve"> </w:t>
      </w:r>
      <w:r>
        <w:t>corps</w:t>
      </w:r>
      <w:r>
        <w:rPr>
          <w:spacing w:val="-4"/>
        </w:rPr>
        <w:t xml:space="preserve"> </w:t>
      </w:r>
      <w:r>
        <w:t>d’état présents</w:t>
      </w:r>
      <w:r>
        <w:rPr>
          <w:spacing w:val="-1"/>
        </w:rPr>
        <w:t xml:space="preserve"> </w:t>
      </w:r>
      <w:r>
        <w:t>sur</w:t>
      </w:r>
      <w:r>
        <w:rPr>
          <w:spacing w:val="-4"/>
        </w:rPr>
        <w:t xml:space="preserve"> </w:t>
      </w:r>
      <w:r>
        <w:t>le chantier.</w:t>
      </w:r>
      <w:r w:rsidR="00DA0650">
        <w:t xml:space="preserve"> Il est précisé que cette opération est réalisée sans mission de maîtr</w:t>
      </w:r>
      <w:r w:rsidR="00AD5CC5">
        <w:t>ise</w:t>
      </w:r>
      <w:r w:rsidR="00DA0650">
        <w:t xml:space="preserve"> d’œuvre ni d’OPC</w:t>
      </w:r>
      <w:r w:rsidR="00095704">
        <w:t xml:space="preserve"> confiées à un tiers</w:t>
      </w:r>
      <w:r w:rsidR="00DA0650">
        <w:t xml:space="preserve">. Une réunion de chantier dont le créneau </w:t>
      </w:r>
      <w:r w:rsidR="005870D1">
        <w:t>est</w:t>
      </w:r>
      <w:r w:rsidR="00DA0650">
        <w:t xml:space="preserve"> fixé par le maître d’ouvrage se tien</w:t>
      </w:r>
      <w:r w:rsidR="005870D1">
        <w:t>t</w:t>
      </w:r>
      <w:r w:rsidR="00DA0650">
        <w:t xml:space="preserve"> chaque semaine</w:t>
      </w:r>
      <w:r w:rsidR="00AD5CC5">
        <w:t>.</w:t>
      </w:r>
      <w:r w:rsidR="00DA0650">
        <w:t xml:space="preserve"> Lors de cette réunion, chaque entreprise présente son avancement et soumet ses interrogations et propositions aux interlocuteurs concernés. Les entreprises ont obligation d’assister à ces réunions.</w:t>
      </w:r>
    </w:p>
    <w:p w14:paraId="48BCEAFD" w14:textId="77777777" w:rsidR="007265DC" w:rsidRDefault="007265DC" w:rsidP="00F053C4">
      <w:pPr>
        <w:pStyle w:val="Corpsdetexte"/>
        <w:spacing w:before="10"/>
        <w:jc w:val="both"/>
        <w:rPr>
          <w:sz w:val="21"/>
        </w:rPr>
      </w:pPr>
    </w:p>
    <w:p w14:paraId="128FCCF2" w14:textId="50CDB01D" w:rsidR="007265DC" w:rsidRDefault="00964828" w:rsidP="00F053C4">
      <w:pPr>
        <w:pStyle w:val="Corpsdetexte"/>
        <w:spacing w:before="1"/>
        <w:ind w:left="172" w:right="315"/>
        <w:jc w:val="both"/>
      </w:pPr>
      <w:r>
        <w:t>Le</w:t>
      </w:r>
      <w:r>
        <w:rPr>
          <w:spacing w:val="-7"/>
        </w:rPr>
        <w:t xml:space="preserve"> </w:t>
      </w:r>
      <w:r>
        <w:t>titulaire</w:t>
      </w:r>
      <w:r>
        <w:rPr>
          <w:spacing w:val="-8"/>
        </w:rPr>
        <w:t xml:space="preserve"> </w:t>
      </w:r>
      <w:r>
        <w:t>d</w:t>
      </w:r>
      <w:r w:rsidR="005870D1">
        <w:t>oit</w:t>
      </w:r>
      <w:r>
        <w:rPr>
          <w:spacing w:val="-8"/>
        </w:rPr>
        <w:t xml:space="preserve"> </w:t>
      </w:r>
      <w:r>
        <w:t>vérifier</w:t>
      </w:r>
      <w:r>
        <w:rPr>
          <w:spacing w:val="-7"/>
        </w:rPr>
        <w:t xml:space="preserve"> </w:t>
      </w:r>
      <w:r>
        <w:t>toutes</w:t>
      </w:r>
      <w:r>
        <w:rPr>
          <w:spacing w:val="-6"/>
        </w:rPr>
        <w:t xml:space="preserve"> </w:t>
      </w:r>
      <w:r>
        <w:t>les</w:t>
      </w:r>
      <w:r>
        <w:rPr>
          <w:spacing w:val="-7"/>
        </w:rPr>
        <w:t xml:space="preserve"> </w:t>
      </w:r>
      <w:r>
        <w:t>cotes</w:t>
      </w:r>
      <w:r>
        <w:rPr>
          <w:spacing w:val="-8"/>
        </w:rPr>
        <w:t xml:space="preserve"> </w:t>
      </w:r>
      <w:r>
        <w:t>et</w:t>
      </w:r>
      <w:r>
        <w:rPr>
          <w:spacing w:val="-6"/>
        </w:rPr>
        <w:t xml:space="preserve"> </w:t>
      </w:r>
      <w:r>
        <w:t>implantations</w:t>
      </w:r>
      <w:r>
        <w:rPr>
          <w:spacing w:val="-6"/>
        </w:rPr>
        <w:t xml:space="preserve"> </w:t>
      </w:r>
      <w:r>
        <w:t>sur</w:t>
      </w:r>
      <w:r>
        <w:rPr>
          <w:spacing w:val="-9"/>
        </w:rPr>
        <w:t xml:space="preserve"> </w:t>
      </w:r>
      <w:r>
        <w:t>le</w:t>
      </w:r>
      <w:r>
        <w:rPr>
          <w:spacing w:val="-8"/>
        </w:rPr>
        <w:t xml:space="preserve"> </w:t>
      </w:r>
      <w:r>
        <w:t>chantier,</w:t>
      </w:r>
      <w:r>
        <w:rPr>
          <w:spacing w:val="-7"/>
        </w:rPr>
        <w:t xml:space="preserve"> </w:t>
      </w:r>
      <w:r>
        <w:t>et</w:t>
      </w:r>
      <w:r>
        <w:rPr>
          <w:spacing w:val="-7"/>
        </w:rPr>
        <w:t xml:space="preserve"> </w:t>
      </w:r>
      <w:r>
        <w:t>se</w:t>
      </w:r>
      <w:r>
        <w:rPr>
          <w:spacing w:val="-8"/>
        </w:rPr>
        <w:t xml:space="preserve"> </w:t>
      </w:r>
      <w:r>
        <w:t>mettre</w:t>
      </w:r>
      <w:r>
        <w:rPr>
          <w:spacing w:val="-6"/>
        </w:rPr>
        <w:t xml:space="preserve"> </w:t>
      </w:r>
      <w:r>
        <w:t>en</w:t>
      </w:r>
      <w:r>
        <w:rPr>
          <w:spacing w:val="-8"/>
        </w:rPr>
        <w:t xml:space="preserve"> </w:t>
      </w:r>
      <w:r>
        <w:t>rapport</w:t>
      </w:r>
      <w:r>
        <w:rPr>
          <w:spacing w:val="-5"/>
        </w:rPr>
        <w:t xml:space="preserve"> </w:t>
      </w:r>
      <w:r>
        <w:t>avec</w:t>
      </w:r>
      <w:r>
        <w:rPr>
          <w:spacing w:val="-7"/>
        </w:rPr>
        <w:t xml:space="preserve"> </w:t>
      </w:r>
      <w:r>
        <w:t>les</w:t>
      </w:r>
      <w:r>
        <w:rPr>
          <w:spacing w:val="-47"/>
        </w:rPr>
        <w:t xml:space="preserve"> </w:t>
      </w:r>
      <w:r>
        <w:t>autres</w:t>
      </w:r>
      <w:r>
        <w:rPr>
          <w:spacing w:val="-1"/>
        </w:rPr>
        <w:t xml:space="preserve"> </w:t>
      </w:r>
      <w:r>
        <w:t>corps d’état</w:t>
      </w:r>
      <w:r>
        <w:rPr>
          <w:spacing w:val="-3"/>
        </w:rPr>
        <w:t xml:space="preserve"> </w:t>
      </w:r>
      <w:r>
        <w:t>pour toutes</w:t>
      </w:r>
      <w:r>
        <w:rPr>
          <w:spacing w:val="-1"/>
        </w:rPr>
        <w:t xml:space="preserve"> </w:t>
      </w:r>
      <w:r>
        <w:t>les</w:t>
      </w:r>
      <w:r>
        <w:rPr>
          <w:spacing w:val="-2"/>
        </w:rPr>
        <w:t xml:space="preserve"> </w:t>
      </w:r>
      <w:r>
        <w:t>réservations</w:t>
      </w:r>
      <w:r>
        <w:rPr>
          <w:spacing w:val="-3"/>
        </w:rPr>
        <w:t xml:space="preserve"> </w:t>
      </w:r>
      <w:r>
        <w:t>et</w:t>
      </w:r>
      <w:r>
        <w:rPr>
          <w:spacing w:val="-2"/>
        </w:rPr>
        <w:t xml:space="preserve"> </w:t>
      </w:r>
      <w:r>
        <w:t>fixations nécessaires.</w:t>
      </w:r>
    </w:p>
    <w:p w14:paraId="1B0A44FB" w14:textId="77777777" w:rsidR="005870D1" w:rsidRDefault="005870D1" w:rsidP="00F053C4">
      <w:pPr>
        <w:pStyle w:val="Corpsdetexte"/>
        <w:spacing w:before="1"/>
        <w:ind w:left="172" w:right="315"/>
        <w:jc w:val="both"/>
      </w:pPr>
    </w:p>
    <w:p w14:paraId="404E1D07" w14:textId="5A13CEC8" w:rsidR="004C419A" w:rsidRDefault="00964828" w:rsidP="004C419A">
      <w:pPr>
        <w:pStyle w:val="Corpsdetexte"/>
        <w:ind w:left="172" w:right="313"/>
        <w:jc w:val="both"/>
      </w:pPr>
      <w:r>
        <w:t xml:space="preserve">Il </w:t>
      </w:r>
      <w:r w:rsidR="005870D1">
        <w:t>est</w:t>
      </w:r>
      <w:r>
        <w:t xml:space="preserve"> seul responsable des erreurs qu’il aurait constatées et non dénoncées aux intéressés, ainsi que les</w:t>
      </w:r>
      <w:r>
        <w:rPr>
          <w:spacing w:val="-47"/>
        </w:rPr>
        <w:t xml:space="preserve"> </w:t>
      </w:r>
      <w:r>
        <w:t>modifications qu’entraîneraient pour lui ou pour un quelconque corps d’état un oubli ou l’inobservation</w:t>
      </w:r>
      <w:r>
        <w:rPr>
          <w:spacing w:val="1"/>
        </w:rPr>
        <w:t xml:space="preserve"> </w:t>
      </w:r>
      <w:r>
        <w:t>de cette</w:t>
      </w:r>
      <w:r>
        <w:rPr>
          <w:spacing w:val="-2"/>
        </w:rPr>
        <w:t xml:space="preserve"> </w:t>
      </w:r>
      <w:r>
        <w:t>clause.</w:t>
      </w:r>
    </w:p>
    <w:p w14:paraId="247C5733" w14:textId="77777777" w:rsidR="007265DC" w:rsidRDefault="007265DC" w:rsidP="00F053C4">
      <w:pPr>
        <w:pStyle w:val="Corpsdetexte"/>
        <w:spacing w:before="2"/>
        <w:jc w:val="both"/>
        <w:rPr>
          <w:sz w:val="27"/>
        </w:rPr>
      </w:pPr>
    </w:p>
    <w:p w14:paraId="5129FACB" w14:textId="631CD90F" w:rsidR="007265DC" w:rsidRDefault="00964828" w:rsidP="00F053C4">
      <w:pPr>
        <w:pStyle w:val="Titre1"/>
      </w:pPr>
      <w:bookmarkStart w:id="10" w:name="_Toc222844550"/>
      <w:r>
        <w:t>2.</w:t>
      </w:r>
      <w:r w:rsidR="00A1148A">
        <w:t>4</w:t>
      </w:r>
      <w:r>
        <w:t>-</w:t>
      </w:r>
      <w:r>
        <w:rPr>
          <w:spacing w:val="-3"/>
        </w:rPr>
        <w:t xml:space="preserve"> </w:t>
      </w:r>
      <w:r>
        <w:t>Normes,</w:t>
      </w:r>
      <w:r>
        <w:rPr>
          <w:spacing w:val="-1"/>
        </w:rPr>
        <w:t xml:space="preserve"> </w:t>
      </w:r>
      <w:r>
        <w:t>règlement</w:t>
      </w:r>
      <w:r>
        <w:rPr>
          <w:spacing w:val="-3"/>
        </w:rPr>
        <w:t xml:space="preserve"> </w:t>
      </w:r>
      <w:r>
        <w:t>et</w:t>
      </w:r>
      <w:r>
        <w:rPr>
          <w:spacing w:val="-4"/>
        </w:rPr>
        <w:t xml:space="preserve"> </w:t>
      </w:r>
      <w:r>
        <w:t>avis</w:t>
      </w:r>
      <w:r>
        <w:rPr>
          <w:spacing w:val="-4"/>
        </w:rPr>
        <w:t xml:space="preserve"> </w:t>
      </w:r>
      <w:r>
        <w:t>techniques</w:t>
      </w:r>
      <w:bookmarkEnd w:id="10"/>
    </w:p>
    <w:p w14:paraId="52873196" w14:textId="77777777" w:rsidR="007265DC" w:rsidRDefault="007265DC" w:rsidP="00F053C4">
      <w:pPr>
        <w:pStyle w:val="Corpsdetexte"/>
        <w:jc w:val="both"/>
        <w:rPr>
          <w:b/>
          <w:sz w:val="21"/>
        </w:rPr>
      </w:pPr>
    </w:p>
    <w:p w14:paraId="09506096" w14:textId="2900EC4C" w:rsidR="00A86B0A" w:rsidRDefault="00964828" w:rsidP="005870D1">
      <w:pPr>
        <w:pStyle w:val="Corpsdetexte"/>
        <w:spacing w:before="56"/>
        <w:ind w:left="172"/>
        <w:jc w:val="both"/>
        <w:rPr>
          <w:sz w:val="20"/>
        </w:rPr>
      </w:pPr>
      <w:r>
        <w:t>Les</w:t>
      </w:r>
      <w:r>
        <w:rPr>
          <w:spacing w:val="11"/>
        </w:rPr>
        <w:t xml:space="preserve"> </w:t>
      </w:r>
      <w:r>
        <w:t>travaux</w:t>
      </w:r>
      <w:r>
        <w:rPr>
          <w:spacing w:val="13"/>
        </w:rPr>
        <w:t xml:space="preserve"> </w:t>
      </w:r>
      <w:r>
        <w:t>d</w:t>
      </w:r>
      <w:r w:rsidR="005870D1">
        <w:t>oiven</w:t>
      </w:r>
      <w:r>
        <w:t>t,</w:t>
      </w:r>
      <w:r>
        <w:rPr>
          <w:spacing w:val="14"/>
        </w:rPr>
        <w:t xml:space="preserve"> </w:t>
      </w:r>
      <w:r>
        <w:t>pour</w:t>
      </w:r>
      <w:r>
        <w:rPr>
          <w:spacing w:val="10"/>
        </w:rPr>
        <w:t xml:space="preserve"> </w:t>
      </w:r>
      <w:r>
        <w:t>tous</w:t>
      </w:r>
      <w:r>
        <w:rPr>
          <w:spacing w:val="13"/>
        </w:rPr>
        <w:t xml:space="preserve"> </w:t>
      </w:r>
      <w:r>
        <w:t>les</w:t>
      </w:r>
      <w:r>
        <w:rPr>
          <w:spacing w:val="13"/>
        </w:rPr>
        <w:t xml:space="preserve"> </w:t>
      </w:r>
      <w:r>
        <w:t>intervenants,</w:t>
      </w:r>
      <w:r>
        <w:rPr>
          <w:spacing w:val="10"/>
        </w:rPr>
        <w:t xml:space="preserve"> </w:t>
      </w:r>
      <w:r>
        <w:t>être</w:t>
      </w:r>
      <w:r>
        <w:rPr>
          <w:spacing w:val="12"/>
        </w:rPr>
        <w:t xml:space="preserve"> </w:t>
      </w:r>
      <w:r>
        <w:t>exécutés</w:t>
      </w:r>
      <w:r>
        <w:rPr>
          <w:spacing w:val="11"/>
        </w:rPr>
        <w:t xml:space="preserve"> </w:t>
      </w:r>
      <w:r>
        <w:t>conformément</w:t>
      </w:r>
      <w:r>
        <w:rPr>
          <w:spacing w:val="11"/>
        </w:rPr>
        <w:t xml:space="preserve"> </w:t>
      </w:r>
      <w:r>
        <w:t>aux</w:t>
      </w:r>
      <w:r>
        <w:rPr>
          <w:spacing w:val="13"/>
        </w:rPr>
        <w:t xml:space="preserve"> </w:t>
      </w:r>
      <w:r>
        <w:t>normes,</w:t>
      </w:r>
      <w:r>
        <w:rPr>
          <w:spacing w:val="13"/>
        </w:rPr>
        <w:t xml:space="preserve"> </w:t>
      </w:r>
      <w:r>
        <w:t>règlements,</w:t>
      </w:r>
      <w:r>
        <w:rPr>
          <w:spacing w:val="-47"/>
        </w:rPr>
        <w:t xml:space="preserve"> </w:t>
      </w:r>
      <w:r>
        <w:t>DTU,</w:t>
      </w:r>
      <w:r>
        <w:rPr>
          <w:spacing w:val="-3"/>
        </w:rPr>
        <w:t xml:space="preserve"> </w:t>
      </w:r>
      <w:r>
        <w:t>préconisations des</w:t>
      </w:r>
      <w:r>
        <w:rPr>
          <w:spacing w:val="-2"/>
        </w:rPr>
        <w:t xml:space="preserve"> </w:t>
      </w:r>
      <w:r>
        <w:t>fabricants,</w:t>
      </w:r>
      <w:r>
        <w:rPr>
          <w:spacing w:val="1"/>
        </w:rPr>
        <w:t xml:space="preserve"> </w:t>
      </w:r>
      <w:r>
        <w:t>avis</w:t>
      </w:r>
      <w:r>
        <w:rPr>
          <w:spacing w:val="-1"/>
        </w:rPr>
        <w:t xml:space="preserve"> </w:t>
      </w:r>
      <w:r>
        <w:t>techniques</w:t>
      </w:r>
      <w:r>
        <w:rPr>
          <w:spacing w:val="1"/>
        </w:rPr>
        <w:t xml:space="preserve"> </w:t>
      </w:r>
      <w:r>
        <w:t>et</w:t>
      </w:r>
      <w:r>
        <w:rPr>
          <w:spacing w:val="-2"/>
        </w:rPr>
        <w:t xml:space="preserve"> </w:t>
      </w:r>
      <w:r>
        <w:t>règles de l’Art</w:t>
      </w:r>
      <w:r>
        <w:rPr>
          <w:spacing w:val="-2"/>
        </w:rPr>
        <w:t xml:space="preserve"> </w:t>
      </w:r>
      <w:r>
        <w:t>en</w:t>
      </w:r>
      <w:r>
        <w:rPr>
          <w:spacing w:val="-2"/>
        </w:rPr>
        <w:t xml:space="preserve"> </w:t>
      </w:r>
      <w:r>
        <w:t>vigueur.</w:t>
      </w:r>
    </w:p>
    <w:p w14:paraId="092AFC7D" w14:textId="77777777" w:rsidR="00B85875" w:rsidRDefault="00B85875" w:rsidP="00F053C4">
      <w:pPr>
        <w:pStyle w:val="Corpsdetexte"/>
        <w:jc w:val="both"/>
        <w:rPr>
          <w:sz w:val="20"/>
        </w:rPr>
      </w:pPr>
    </w:p>
    <w:p w14:paraId="3B189ECF" w14:textId="77777777" w:rsidR="007265DC" w:rsidRDefault="00964828" w:rsidP="00F053C4">
      <w:pPr>
        <w:pStyle w:val="Titre1"/>
      </w:pPr>
      <w:bookmarkStart w:id="11" w:name="_Toc222844551"/>
      <w:r>
        <w:t>ARTICLE</w:t>
      </w:r>
      <w:r>
        <w:rPr>
          <w:spacing w:val="-5"/>
        </w:rPr>
        <w:t xml:space="preserve"> </w:t>
      </w:r>
      <w:r>
        <w:t>3-</w:t>
      </w:r>
      <w:r>
        <w:rPr>
          <w:spacing w:val="-2"/>
        </w:rPr>
        <w:t xml:space="preserve"> </w:t>
      </w:r>
      <w:r>
        <w:t>SPECIFICATIONS</w:t>
      </w:r>
      <w:r>
        <w:rPr>
          <w:spacing w:val="-4"/>
        </w:rPr>
        <w:t xml:space="preserve"> </w:t>
      </w:r>
      <w:r>
        <w:t>TECHNIQUES</w:t>
      </w:r>
      <w:r>
        <w:rPr>
          <w:spacing w:val="-6"/>
        </w:rPr>
        <w:t xml:space="preserve"> </w:t>
      </w:r>
      <w:r>
        <w:t>GENERALES</w:t>
      </w:r>
      <w:bookmarkEnd w:id="11"/>
    </w:p>
    <w:p w14:paraId="7E9691F7" w14:textId="77777777" w:rsidR="005870D1" w:rsidRDefault="005870D1" w:rsidP="00F053C4">
      <w:pPr>
        <w:pStyle w:val="Corpsdetexte"/>
        <w:spacing w:before="56"/>
        <w:ind w:left="172"/>
        <w:jc w:val="both"/>
      </w:pPr>
    </w:p>
    <w:p w14:paraId="055FC3EA" w14:textId="2375F076" w:rsidR="00F42129" w:rsidRPr="00B85875" w:rsidRDefault="00F42129" w:rsidP="00F053C4">
      <w:pPr>
        <w:pStyle w:val="Corpsdetexte"/>
        <w:spacing w:before="56"/>
        <w:ind w:left="172"/>
        <w:jc w:val="both"/>
      </w:pPr>
      <w:r>
        <w:t xml:space="preserve">D’une manière générale, </w:t>
      </w:r>
      <w:r w:rsidR="0022741D">
        <w:t>le titulaire ne peut</w:t>
      </w:r>
      <w:r w:rsidRPr="00F42129">
        <w:t xml:space="preserve"> se prévaloir d'aucune méconnaissance des lieux</w:t>
      </w:r>
      <w:r>
        <w:t xml:space="preserve"> et doit </w:t>
      </w:r>
      <w:r w:rsidR="0022741D">
        <w:t xml:space="preserve">prendre connaissance de l’ensemble des dispositions prévues dans chaque lot. </w:t>
      </w:r>
    </w:p>
    <w:p w14:paraId="7931C74E" w14:textId="77777777" w:rsidR="00F42129" w:rsidRDefault="00F42129" w:rsidP="00F053C4">
      <w:pPr>
        <w:pStyle w:val="Corpsdetexte"/>
        <w:jc w:val="both"/>
        <w:rPr>
          <w:b/>
          <w:sz w:val="21"/>
        </w:rPr>
      </w:pPr>
    </w:p>
    <w:p w14:paraId="7237C09F" w14:textId="77777777" w:rsidR="007265DC" w:rsidRDefault="00964828" w:rsidP="00F053C4">
      <w:pPr>
        <w:pStyle w:val="Titre1"/>
      </w:pPr>
      <w:bookmarkStart w:id="12" w:name="_Toc222844552"/>
      <w:r>
        <w:t>3.1-</w:t>
      </w:r>
      <w:r>
        <w:rPr>
          <w:spacing w:val="-2"/>
        </w:rPr>
        <w:t xml:space="preserve"> </w:t>
      </w:r>
      <w:r>
        <w:t>Documents</w:t>
      </w:r>
      <w:r>
        <w:rPr>
          <w:spacing w:val="-1"/>
        </w:rPr>
        <w:t xml:space="preserve"> </w:t>
      </w:r>
      <w:r>
        <w:t>de</w:t>
      </w:r>
      <w:r>
        <w:rPr>
          <w:spacing w:val="-4"/>
        </w:rPr>
        <w:t xml:space="preserve"> </w:t>
      </w:r>
      <w:r>
        <w:t>référence</w:t>
      </w:r>
      <w:bookmarkEnd w:id="12"/>
    </w:p>
    <w:p w14:paraId="5FE5844D" w14:textId="77777777" w:rsidR="007265DC" w:rsidRDefault="007265DC" w:rsidP="00F053C4">
      <w:pPr>
        <w:pStyle w:val="Corpsdetexte"/>
        <w:spacing w:before="5"/>
        <w:jc w:val="both"/>
        <w:rPr>
          <w:b/>
          <w:sz w:val="17"/>
        </w:rPr>
      </w:pPr>
    </w:p>
    <w:p w14:paraId="03117796" w14:textId="5CA0F48F" w:rsidR="007265DC" w:rsidRDefault="00964828" w:rsidP="00F053C4">
      <w:pPr>
        <w:spacing w:before="57"/>
        <w:ind w:left="172" w:right="314"/>
        <w:jc w:val="both"/>
        <w:rPr>
          <w:i/>
        </w:rPr>
      </w:pPr>
      <w:r>
        <w:rPr>
          <w:i/>
        </w:rPr>
        <w:t xml:space="preserve">Les études </w:t>
      </w:r>
      <w:r w:rsidR="008E54D6">
        <w:rPr>
          <w:i/>
        </w:rPr>
        <w:t>d’exécution et les travaux de réalisation</w:t>
      </w:r>
      <w:r>
        <w:rPr>
          <w:i/>
        </w:rPr>
        <w:t xml:space="preserve"> des ouvrages de tous les lots sont à réaliser selon les</w:t>
      </w:r>
      <w:r>
        <w:rPr>
          <w:i/>
          <w:spacing w:val="1"/>
        </w:rPr>
        <w:t xml:space="preserve"> </w:t>
      </w:r>
      <w:r>
        <w:rPr>
          <w:i/>
          <w:spacing w:val="-1"/>
        </w:rPr>
        <w:lastRenderedPageBreak/>
        <w:t>règles</w:t>
      </w:r>
      <w:r>
        <w:rPr>
          <w:i/>
          <w:spacing w:val="-11"/>
        </w:rPr>
        <w:t xml:space="preserve"> </w:t>
      </w:r>
      <w:r>
        <w:rPr>
          <w:i/>
          <w:spacing w:val="-1"/>
        </w:rPr>
        <w:t>de</w:t>
      </w:r>
      <w:r>
        <w:rPr>
          <w:i/>
          <w:spacing w:val="-9"/>
        </w:rPr>
        <w:t xml:space="preserve"> </w:t>
      </w:r>
      <w:r>
        <w:rPr>
          <w:i/>
          <w:spacing w:val="-1"/>
        </w:rPr>
        <w:t>l’art</w:t>
      </w:r>
      <w:r>
        <w:rPr>
          <w:i/>
          <w:spacing w:val="-11"/>
        </w:rPr>
        <w:t xml:space="preserve"> </w:t>
      </w:r>
      <w:r>
        <w:rPr>
          <w:i/>
          <w:spacing w:val="-1"/>
        </w:rPr>
        <w:t>et</w:t>
      </w:r>
      <w:r>
        <w:rPr>
          <w:i/>
          <w:spacing w:val="-11"/>
        </w:rPr>
        <w:t xml:space="preserve"> </w:t>
      </w:r>
      <w:r>
        <w:rPr>
          <w:i/>
          <w:spacing w:val="-1"/>
        </w:rPr>
        <w:t>les</w:t>
      </w:r>
      <w:r>
        <w:rPr>
          <w:i/>
          <w:spacing w:val="-11"/>
        </w:rPr>
        <w:t xml:space="preserve"> </w:t>
      </w:r>
      <w:r>
        <w:rPr>
          <w:i/>
          <w:spacing w:val="-1"/>
        </w:rPr>
        <w:t>textes</w:t>
      </w:r>
      <w:r>
        <w:rPr>
          <w:i/>
          <w:spacing w:val="-11"/>
        </w:rPr>
        <w:t xml:space="preserve"> </w:t>
      </w:r>
      <w:r>
        <w:rPr>
          <w:i/>
        </w:rPr>
        <w:t>en</w:t>
      </w:r>
      <w:r>
        <w:rPr>
          <w:i/>
          <w:spacing w:val="-9"/>
        </w:rPr>
        <w:t xml:space="preserve"> </w:t>
      </w:r>
      <w:r>
        <w:rPr>
          <w:i/>
        </w:rPr>
        <w:t>vigueur</w:t>
      </w:r>
      <w:r>
        <w:rPr>
          <w:i/>
          <w:spacing w:val="-9"/>
        </w:rPr>
        <w:t xml:space="preserve"> </w:t>
      </w:r>
      <w:r>
        <w:rPr>
          <w:i/>
        </w:rPr>
        <w:t>à</w:t>
      </w:r>
      <w:r>
        <w:rPr>
          <w:i/>
          <w:spacing w:val="-13"/>
        </w:rPr>
        <w:t xml:space="preserve"> </w:t>
      </w:r>
      <w:r>
        <w:rPr>
          <w:i/>
        </w:rPr>
        <w:t>la</w:t>
      </w:r>
      <w:r>
        <w:rPr>
          <w:i/>
          <w:spacing w:val="-10"/>
        </w:rPr>
        <w:t xml:space="preserve"> </w:t>
      </w:r>
      <w:r>
        <w:rPr>
          <w:i/>
        </w:rPr>
        <w:t>date</w:t>
      </w:r>
      <w:r>
        <w:rPr>
          <w:i/>
          <w:spacing w:val="-11"/>
        </w:rPr>
        <w:t xml:space="preserve"> </w:t>
      </w:r>
      <w:r>
        <w:rPr>
          <w:i/>
        </w:rPr>
        <w:t>du</w:t>
      </w:r>
      <w:r>
        <w:rPr>
          <w:i/>
          <w:spacing w:val="-10"/>
        </w:rPr>
        <w:t xml:space="preserve"> </w:t>
      </w:r>
      <w:r>
        <w:rPr>
          <w:i/>
        </w:rPr>
        <w:t>premier</w:t>
      </w:r>
      <w:r>
        <w:rPr>
          <w:i/>
          <w:spacing w:val="-8"/>
        </w:rPr>
        <w:t xml:space="preserve"> </w:t>
      </w:r>
      <w:r>
        <w:rPr>
          <w:i/>
        </w:rPr>
        <w:t>jour</w:t>
      </w:r>
      <w:r>
        <w:rPr>
          <w:i/>
          <w:spacing w:val="-7"/>
        </w:rPr>
        <w:t xml:space="preserve"> </w:t>
      </w:r>
      <w:r>
        <w:rPr>
          <w:i/>
        </w:rPr>
        <w:t>du</w:t>
      </w:r>
      <w:r>
        <w:rPr>
          <w:i/>
          <w:spacing w:val="-13"/>
        </w:rPr>
        <w:t xml:space="preserve"> </w:t>
      </w:r>
      <w:r>
        <w:rPr>
          <w:i/>
        </w:rPr>
        <w:t>mois</w:t>
      </w:r>
      <w:r>
        <w:rPr>
          <w:i/>
          <w:spacing w:val="-12"/>
        </w:rPr>
        <w:t xml:space="preserve"> </w:t>
      </w:r>
      <w:r>
        <w:rPr>
          <w:i/>
        </w:rPr>
        <w:t>d’établissement</w:t>
      </w:r>
      <w:r>
        <w:rPr>
          <w:i/>
          <w:spacing w:val="-9"/>
        </w:rPr>
        <w:t xml:space="preserve"> </w:t>
      </w:r>
      <w:r>
        <w:rPr>
          <w:i/>
        </w:rPr>
        <w:t>des</w:t>
      </w:r>
      <w:r>
        <w:rPr>
          <w:i/>
          <w:spacing w:val="-9"/>
        </w:rPr>
        <w:t xml:space="preserve"> </w:t>
      </w:r>
      <w:r>
        <w:rPr>
          <w:i/>
        </w:rPr>
        <w:t>prix</w:t>
      </w:r>
      <w:r>
        <w:rPr>
          <w:i/>
          <w:spacing w:val="-9"/>
        </w:rPr>
        <w:t xml:space="preserve"> </w:t>
      </w:r>
      <w:r>
        <w:rPr>
          <w:i/>
        </w:rPr>
        <w:t>du</w:t>
      </w:r>
      <w:r>
        <w:rPr>
          <w:i/>
          <w:spacing w:val="-12"/>
        </w:rPr>
        <w:t xml:space="preserve"> </w:t>
      </w:r>
      <w:r>
        <w:rPr>
          <w:i/>
        </w:rPr>
        <w:t>titulaire</w:t>
      </w:r>
      <w:r>
        <w:rPr>
          <w:i/>
          <w:spacing w:val="-48"/>
        </w:rPr>
        <w:t xml:space="preserve"> </w:t>
      </w:r>
      <w:r>
        <w:rPr>
          <w:i/>
        </w:rPr>
        <w:t>(sans</w:t>
      </w:r>
      <w:r>
        <w:rPr>
          <w:i/>
          <w:spacing w:val="-1"/>
        </w:rPr>
        <w:t xml:space="preserve"> </w:t>
      </w:r>
      <w:r>
        <w:rPr>
          <w:i/>
        </w:rPr>
        <w:t>que cette liste</w:t>
      </w:r>
      <w:r>
        <w:rPr>
          <w:i/>
          <w:spacing w:val="-1"/>
        </w:rPr>
        <w:t xml:space="preserve"> </w:t>
      </w:r>
      <w:r>
        <w:rPr>
          <w:i/>
        </w:rPr>
        <w:t>soit limitative).</w:t>
      </w:r>
    </w:p>
    <w:p w14:paraId="50256166" w14:textId="77777777" w:rsidR="007265DC" w:rsidRDefault="007265DC" w:rsidP="00F053C4">
      <w:pPr>
        <w:pStyle w:val="Corpsdetexte"/>
        <w:spacing w:before="10"/>
        <w:jc w:val="both"/>
        <w:rPr>
          <w:i/>
          <w:sz w:val="21"/>
        </w:rPr>
      </w:pPr>
    </w:p>
    <w:p w14:paraId="451670D4" w14:textId="77777777" w:rsidR="007265DC" w:rsidRDefault="00964828" w:rsidP="00F053C4">
      <w:pPr>
        <w:pStyle w:val="Paragraphedeliste"/>
        <w:numPr>
          <w:ilvl w:val="0"/>
          <w:numId w:val="7"/>
        </w:numPr>
        <w:tabs>
          <w:tab w:val="left" w:pos="894"/>
        </w:tabs>
        <w:spacing w:before="21"/>
        <w:ind w:hanging="361"/>
        <w:jc w:val="both"/>
      </w:pPr>
      <w:r>
        <w:t>Les</w:t>
      </w:r>
      <w:r>
        <w:rPr>
          <w:spacing w:val="-3"/>
        </w:rPr>
        <w:t xml:space="preserve"> </w:t>
      </w:r>
      <w:r>
        <w:t>textes</w:t>
      </w:r>
      <w:r>
        <w:rPr>
          <w:spacing w:val="-3"/>
        </w:rPr>
        <w:t xml:space="preserve"> </w:t>
      </w:r>
      <w:r>
        <w:t>obligatoires</w:t>
      </w:r>
      <w:r>
        <w:rPr>
          <w:spacing w:val="-1"/>
        </w:rPr>
        <w:t xml:space="preserve"> </w:t>
      </w:r>
      <w:r>
        <w:t>dans</w:t>
      </w:r>
      <w:r>
        <w:rPr>
          <w:spacing w:val="-1"/>
        </w:rPr>
        <w:t xml:space="preserve"> </w:t>
      </w:r>
      <w:r>
        <w:t>leur</w:t>
      </w:r>
      <w:r>
        <w:rPr>
          <w:spacing w:val="-2"/>
        </w:rPr>
        <w:t xml:space="preserve"> </w:t>
      </w:r>
      <w:r>
        <w:t>domaine</w:t>
      </w:r>
      <w:r>
        <w:rPr>
          <w:spacing w:val="-3"/>
        </w:rPr>
        <w:t xml:space="preserve"> </w:t>
      </w:r>
      <w:r>
        <w:t>d’application</w:t>
      </w:r>
      <w:r>
        <w:rPr>
          <w:spacing w:val="-2"/>
        </w:rPr>
        <w:t xml:space="preserve"> </w:t>
      </w:r>
      <w:r>
        <w:t>tels</w:t>
      </w:r>
      <w:r>
        <w:rPr>
          <w:spacing w:val="-1"/>
        </w:rPr>
        <w:t xml:space="preserve"> </w:t>
      </w:r>
      <w:r>
        <w:t>que</w:t>
      </w:r>
      <w:r>
        <w:rPr>
          <w:spacing w:val="-3"/>
        </w:rPr>
        <w:t xml:space="preserve"> </w:t>
      </w:r>
      <w:r>
        <w:t>:</w:t>
      </w:r>
    </w:p>
    <w:p w14:paraId="08F35FA4" w14:textId="06F13D37" w:rsidR="007265DC" w:rsidRDefault="00964828" w:rsidP="00F053C4">
      <w:pPr>
        <w:pStyle w:val="Paragraphedeliste"/>
        <w:numPr>
          <w:ilvl w:val="2"/>
          <w:numId w:val="6"/>
        </w:numPr>
        <w:tabs>
          <w:tab w:val="left" w:pos="1285"/>
        </w:tabs>
        <w:spacing w:before="1"/>
        <w:ind w:hanging="119"/>
        <w:jc w:val="both"/>
      </w:pPr>
      <w:r>
        <w:t>Code de la</w:t>
      </w:r>
      <w:r>
        <w:rPr>
          <w:spacing w:val="-3"/>
        </w:rPr>
        <w:t xml:space="preserve"> </w:t>
      </w:r>
      <w:r>
        <w:t>construction</w:t>
      </w:r>
      <w:r>
        <w:rPr>
          <w:spacing w:val="-3"/>
        </w:rPr>
        <w:t xml:space="preserve"> </w:t>
      </w:r>
      <w:r>
        <w:t>et</w:t>
      </w:r>
      <w:r>
        <w:rPr>
          <w:spacing w:val="-1"/>
        </w:rPr>
        <w:t xml:space="preserve"> </w:t>
      </w:r>
      <w:r>
        <w:t>de</w:t>
      </w:r>
      <w:r>
        <w:rPr>
          <w:spacing w:val="1"/>
        </w:rPr>
        <w:t xml:space="preserve"> </w:t>
      </w:r>
      <w:r>
        <w:t>l’habitation</w:t>
      </w:r>
    </w:p>
    <w:p w14:paraId="6FC61549" w14:textId="26F08232" w:rsidR="005A6791" w:rsidRDefault="005A6791" w:rsidP="00F053C4">
      <w:pPr>
        <w:pStyle w:val="Paragraphedeliste"/>
        <w:numPr>
          <w:ilvl w:val="2"/>
          <w:numId w:val="6"/>
        </w:numPr>
        <w:tabs>
          <w:tab w:val="left" w:pos="1285"/>
        </w:tabs>
        <w:spacing w:before="1"/>
        <w:ind w:hanging="119"/>
        <w:jc w:val="both"/>
      </w:pPr>
      <w:r>
        <w:t>Code de la commande publique</w:t>
      </w:r>
    </w:p>
    <w:p w14:paraId="7BA8DC42" w14:textId="77777777" w:rsidR="007265DC" w:rsidRDefault="00964828" w:rsidP="00F053C4">
      <w:pPr>
        <w:pStyle w:val="Paragraphedeliste"/>
        <w:numPr>
          <w:ilvl w:val="2"/>
          <w:numId w:val="6"/>
        </w:numPr>
        <w:tabs>
          <w:tab w:val="left" w:pos="1285"/>
        </w:tabs>
        <w:ind w:hanging="119"/>
        <w:jc w:val="both"/>
      </w:pPr>
      <w:r>
        <w:t>Code du</w:t>
      </w:r>
      <w:r>
        <w:rPr>
          <w:spacing w:val="-3"/>
        </w:rPr>
        <w:t xml:space="preserve"> </w:t>
      </w:r>
      <w:r>
        <w:t>travail</w:t>
      </w:r>
    </w:p>
    <w:p w14:paraId="1816CD56" w14:textId="77777777" w:rsidR="007265DC" w:rsidRDefault="007265DC" w:rsidP="00F053C4">
      <w:pPr>
        <w:pStyle w:val="Corpsdetexte"/>
        <w:jc w:val="both"/>
      </w:pPr>
    </w:p>
    <w:p w14:paraId="3DD00B5F" w14:textId="73158292" w:rsidR="007265DC" w:rsidRDefault="00964828" w:rsidP="00F053C4">
      <w:pPr>
        <w:pStyle w:val="Paragraphedeliste"/>
        <w:numPr>
          <w:ilvl w:val="0"/>
          <w:numId w:val="7"/>
        </w:numPr>
        <w:tabs>
          <w:tab w:val="left" w:pos="894"/>
        </w:tabs>
        <w:spacing w:before="21"/>
        <w:ind w:hanging="361"/>
        <w:jc w:val="both"/>
      </w:pPr>
      <w:r>
        <w:t>Les normes Françaises NF</w:t>
      </w:r>
      <w:r w:rsidRPr="00D82B3C">
        <w:t xml:space="preserve"> </w:t>
      </w:r>
      <w:r>
        <w:t>éditées</w:t>
      </w:r>
      <w:r w:rsidRPr="00D82B3C">
        <w:t xml:space="preserve"> </w:t>
      </w:r>
      <w:r>
        <w:t>par</w:t>
      </w:r>
      <w:r w:rsidRPr="00D82B3C">
        <w:t xml:space="preserve"> </w:t>
      </w:r>
      <w:r>
        <w:t>l’Afnor</w:t>
      </w:r>
      <w:r w:rsidR="005A6791">
        <w:t xml:space="preserve"> ou équivalent</w:t>
      </w:r>
    </w:p>
    <w:p w14:paraId="71511F04" w14:textId="77777777" w:rsidR="007265DC" w:rsidRDefault="007265DC" w:rsidP="00F053C4">
      <w:pPr>
        <w:tabs>
          <w:tab w:val="left" w:pos="894"/>
        </w:tabs>
        <w:spacing w:before="21"/>
        <w:ind w:left="532"/>
        <w:jc w:val="both"/>
      </w:pPr>
    </w:p>
    <w:p w14:paraId="501FBEAF" w14:textId="77777777" w:rsidR="007265DC" w:rsidRDefault="00964828" w:rsidP="00F053C4">
      <w:pPr>
        <w:pStyle w:val="Paragraphedeliste"/>
        <w:numPr>
          <w:ilvl w:val="0"/>
          <w:numId w:val="7"/>
        </w:numPr>
        <w:tabs>
          <w:tab w:val="left" w:pos="894"/>
        </w:tabs>
        <w:spacing w:before="21"/>
        <w:ind w:hanging="361"/>
        <w:jc w:val="both"/>
      </w:pPr>
      <w:r>
        <w:t>Documents</w:t>
      </w:r>
      <w:r w:rsidRPr="00D82B3C">
        <w:t xml:space="preserve"> </w:t>
      </w:r>
      <w:r>
        <w:t>techniques</w:t>
      </w:r>
      <w:r w:rsidRPr="00D82B3C">
        <w:t xml:space="preserve"> </w:t>
      </w:r>
      <w:r>
        <w:t>unifiés</w:t>
      </w:r>
    </w:p>
    <w:p w14:paraId="6CE31E82" w14:textId="77777777" w:rsidR="007265DC" w:rsidRPr="00D82B3C" w:rsidRDefault="007265DC" w:rsidP="00F053C4">
      <w:pPr>
        <w:tabs>
          <w:tab w:val="left" w:pos="894"/>
        </w:tabs>
        <w:spacing w:before="21"/>
        <w:ind w:left="532"/>
        <w:jc w:val="both"/>
      </w:pPr>
    </w:p>
    <w:p w14:paraId="2D209834" w14:textId="77777777" w:rsidR="007265DC" w:rsidRDefault="00964828" w:rsidP="00F053C4">
      <w:pPr>
        <w:pStyle w:val="Paragraphedeliste"/>
        <w:numPr>
          <w:ilvl w:val="0"/>
          <w:numId w:val="7"/>
        </w:numPr>
        <w:tabs>
          <w:tab w:val="left" w:pos="894"/>
        </w:tabs>
        <w:spacing w:before="21"/>
        <w:ind w:hanging="361"/>
        <w:jc w:val="both"/>
      </w:pPr>
      <w:r>
        <w:t>Fiches</w:t>
      </w:r>
      <w:r w:rsidRPr="00D82B3C">
        <w:t xml:space="preserve"> </w:t>
      </w:r>
      <w:r>
        <w:t>techniques du</w:t>
      </w:r>
      <w:r w:rsidRPr="00D82B3C">
        <w:t xml:space="preserve"> </w:t>
      </w:r>
      <w:r>
        <w:t>matériel</w:t>
      </w:r>
      <w:r w:rsidRPr="00D82B3C">
        <w:t xml:space="preserve"> </w:t>
      </w:r>
      <w:r>
        <w:t>des fabricants</w:t>
      </w:r>
    </w:p>
    <w:p w14:paraId="567BBD1C" w14:textId="77777777" w:rsidR="007265DC" w:rsidRDefault="007265DC" w:rsidP="00F053C4">
      <w:pPr>
        <w:tabs>
          <w:tab w:val="left" w:pos="894"/>
        </w:tabs>
        <w:spacing w:before="21"/>
        <w:ind w:left="532"/>
        <w:jc w:val="both"/>
      </w:pPr>
    </w:p>
    <w:p w14:paraId="6412BA2E" w14:textId="77777777" w:rsidR="007265DC" w:rsidRDefault="00964828" w:rsidP="00F053C4">
      <w:pPr>
        <w:pStyle w:val="Paragraphedeliste"/>
        <w:numPr>
          <w:ilvl w:val="0"/>
          <w:numId w:val="7"/>
        </w:numPr>
        <w:tabs>
          <w:tab w:val="left" w:pos="894"/>
        </w:tabs>
        <w:spacing w:before="21"/>
        <w:ind w:hanging="361"/>
        <w:jc w:val="both"/>
      </w:pPr>
      <w:r>
        <w:t>Avis</w:t>
      </w:r>
      <w:r w:rsidRPr="00D82B3C">
        <w:t xml:space="preserve"> </w:t>
      </w:r>
      <w:r>
        <w:t>techniques</w:t>
      </w:r>
      <w:r w:rsidRPr="00D82B3C">
        <w:t xml:space="preserve"> </w:t>
      </w:r>
      <w:r>
        <w:t>du</w:t>
      </w:r>
      <w:r w:rsidRPr="00D82B3C">
        <w:t xml:space="preserve"> </w:t>
      </w:r>
      <w:r>
        <w:t>Centre</w:t>
      </w:r>
      <w:r w:rsidRPr="00D82B3C">
        <w:t xml:space="preserve"> </w:t>
      </w:r>
      <w:r>
        <w:t>Scientifique et</w:t>
      </w:r>
      <w:r w:rsidRPr="00D82B3C">
        <w:t xml:space="preserve"> </w:t>
      </w:r>
      <w:r>
        <w:t>Technique du</w:t>
      </w:r>
      <w:r w:rsidRPr="00D82B3C">
        <w:t xml:space="preserve"> </w:t>
      </w:r>
      <w:r>
        <w:t>Bâtiment</w:t>
      </w:r>
      <w:r w:rsidRPr="00D82B3C">
        <w:t xml:space="preserve"> </w:t>
      </w:r>
      <w:r>
        <w:t>(C.S.T.B.)</w:t>
      </w:r>
    </w:p>
    <w:p w14:paraId="3D7D5CD7" w14:textId="77777777" w:rsidR="007265DC" w:rsidRDefault="00964828" w:rsidP="00F053C4">
      <w:pPr>
        <w:pStyle w:val="Corpsdetexte"/>
        <w:ind w:left="1025" w:right="316"/>
        <w:jc w:val="both"/>
      </w:pPr>
      <w:r>
        <w:t>Les matériaux ne faisant pas l’objet de normes, et non visés par les DTU devront être titulaires</w:t>
      </w:r>
      <w:r>
        <w:rPr>
          <w:spacing w:val="1"/>
        </w:rPr>
        <w:t xml:space="preserve"> </w:t>
      </w:r>
      <w:r>
        <w:t>d’un</w:t>
      </w:r>
      <w:r>
        <w:rPr>
          <w:spacing w:val="-1"/>
        </w:rPr>
        <w:t xml:space="preserve"> </w:t>
      </w:r>
      <w:r>
        <w:t>avis technique.</w:t>
      </w:r>
    </w:p>
    <w:p w14:paraId="20FFBAA7" w14:textId="4F2C106F" w:rsidR="007265DC" w:rsidRDefault="00964828" w:rsidP="00F053C4">
      <w:pPr>
        <w:pStyle w:val="Corpsdetexte"/>
        <w:spacing w:before="1"/>
        <w:ind w:left="1025" w:right="314"/>
        <w:jc w:val="both"/>
      </w:pPr>
      <w:r>
        <w:t>Pour</w:t>
      </w:r>
      <w:r>
        <w:rPr>
          <w:spacing w:val="-6"/>
        </w:rPr>
        <w:t xml:space="preserve"> </w:t>
      </w:r>
      <w:r>
        <w:t>les</w:t>
      </w:r>
      <w:r>
        <w:rPr>
          <w:spacing w:val="-5"/>
        </w:rPr>
        <w:t xml:space="preserve"> </w:t>
      </w:r>
      <w:r>
        <w:t>techniques</w:t>
      </w:r>
      <w:r>
        <w:rPr>
          <w:spacing w:val="-5"/>
        </w:rPr>
        <w:t xml:space="preserve"> </w:t>
      </w:r>
      <w:r>
        <w:t>non</w:t>
      </w:r>
      <w:r>
        <w:rPr>
          <w:spacing w:val="-6"/>
        </w:rPr>
        <w:t xml:space="preserve"> </w:t>
      </w:r>
      <w:r>
        <w:t>traditionnelles</w:t>
      </w:r>
      <w:r>
        <w:rPr>
          <w:spacing w:val="-4"/>
        </w:rPr>
        <w:t xml:space="preserve"> </w:t>
      </w:r>
      <w:r>
        <w:t>(hors</w:t>
      </w:r>
      <w:r>
        <w:rPr>
          <w:spacing w:val="-6"/>
        </w:rPr>
        <w:t xml:space="preserve"> </w:t>
      </w:r>
      <w:r>
        <w:t>DTU)</w:t>
      </w:r>
      <w:r w:rsidR="008E54D6">
        <w:t>,</w:t>
      </w:r>
      <w:r>
        <w:rPr>
          <w:spacing w:val="-5"/>
        </w:rPr>
        <w:t xml:space="preserve"> </w:t>
      </w:r>
      <w:r>
        <w:t>il</w:t>
      </w:r>
      <w:r>
        <w:rPr>
          <w:spacing w:val="-4"/>
        </w:rPr>
        <w:t xml:space="preserve"> </w:t>
      </w:r>
      <w:r w:rsidR="005870D1">
        <w:t>est</w:t>
      </w:r>
      <w:r>
        <w:rPr>
          <w:spacing w:val="-3"/>
        </w:rPr>
        <w:t xml:space="preserve"> </w:t>
      </w:r>
      <w:r>
        <w:t>fait</w:t>
      </w:r>
      <w:r>
        <w:rPr>
          <w:spacing w:val="-3"/>
        </w:rPr>
        <w:t xml:space="preserve"> </w:t>
      </w:r>
      <w:r>
        <w:t>application</w:t>
      </w:r>
      <w:r>
        <w:rPr>
          <w:spacing w:val="-6"/>
        </w:rPr>
        <w:t xml:space="preserve"> </w:t>
      </w:r>
      <w:r>
        <w:t>des</w:t>
      </w:r>
      <w:r>
        <w:rPr>
          <w:spacing w:val="-2"/>
        </w:rPr>
        <w:t xml:space="preserve"> </w:t>
      </w:r>
      <w:r>
        <w:t>avis</w:t>
      </w:r>
      <w:r>
        <w:rPr>
          <w:spacing w:val="-6"/>
        </w:rPr>
        <w:t xml:space="preserve"> </w:t>
      </w:r>
      <w:r>
        <w:t>techniques</w:t>
      </w:r>
      <w:r>
        <w:rPr>
          <w:spacing w:val="-1"/>
        </w:rPr>
        <w:t xml:space="preserve"> </w:t>
      </w:r>
      <w:r>
        <w:t>du</w:t>
      </w:r>
      <w:r>
        <w:rPr>
          <w:spacing w:val="-48"/>
        </w:rPr>
        <w:t xml:space="preserve"> </w:t>
      </w:r>
      <w:r>
        <w:t>CSTB,</w:t>
      </w:r>
      <w:r>
        <w:rPr>
          <w:spacing w:val="1"/>
        </w:rPr>
        <w:t xml:space="preserve"> </w:t>
      </w:r>
      <w:r>
        <w:t>les</w:t>
      </w:r>
      <w:r>
        <w:rPr>
          <w:spacing w:val="1"/>
        </w:rPr>
        <w:t xml:space="preserve"> </w:t>
      </w:r>
      <w:r>
        <w:t>concernant.</w:t>
      </w:r>
      <w:r>
        <w:rPr>
          <w:spacing w:val="1"/>
        </w:rPr>
        <w:t xml:space="preserve"> </w:t>
      </w:r>
      <w:r>
        <w:t>Ces</w:t>
      </w:r>
      <w:r>
        <w:rPr>
          <w:spacing w:val="1"/>
        </w:rPr>
        <w:t xml:space="preserve"> </w:t>
      </w:r>
      <w:r>
        <w:t>avis</w:t>
      </w:r>
      <w:r>
        <w:rPr>
          <w:spacing w:val="1"/>
        </w:rPr>
        <w:t xml:space="preserve"> </w:t>
      </w:r>
      <w:r>
        <w:t>techniques</w:t>
      </w:r>
      <w:r>
        <w:rPr>
          <w:spacing w:val="1"/>
        </w:rPr>
        <w:t xml:space="preserve"> </w:t>
      </w:r>
      <w:r>
        <w:t>doivent</w:t>
      </w:r>
      <w:r>
        <w:rPr>
          <w:spacing w:val="1"/>
        </w:rPr>
        <w:t xml:space="preserve"> </w:t>
      </w:r>
      <w:r>
        <w:t>avoir</w:t>
      </w:r>
      <w:r>
        <w:rPr>
          <w:spacing w:val="1"/>
        </w:rPr>
        <w:t xml:space="preserve"> </w:t>
      </w:r>
      <w:r>
        <w:t>été</w:t>
      </w:r>
      <w:r>
        <w:rPr>
          <w:spacing w:val="1"/>
        </w:rPr>
        <w:t xml:space="preserve"> </w:t>
      </w:r>
      <w:r>
        <w:t>acceptés</w:t>
      </w:r>
      <w:r>
        <w:rPr>
          <w:spacing w:val="1"/>
        </w:rPr>
        <w:t xml:space="preserve"> </w:t>
      </w:r>
      <w:r>
        <w:t>par</w:t>
      </w:r>
      <w:r>
        <w:rPr>
          <w:spacing w:val="1"/>
        </w:rPr>
        <w:t xml:space="preserve"> </w:t>
      </w:r>
      <w:r>
        <w:t>la</w:t>
      </w:r>
      <w:r>
        <w:rPr>
          <w:spacing w:val="1"/>
        </w:rPr>
        <w:t xml:space="preserve"> </w:t>
      </w:r>
      <w:r w:rsidR="008E54D6">
        <w:t>compagnie d’assurance de responsabilité civile décennale</w:t>
      </w:r>
      <w:r>
        <w:rPr>
          <w:spacing w:val="1"/>
        </w:rPr>
        <w:t xml:space="preserve"> </w:t>
      </w:r>
      <w:r>
        <w:t>du</w:t>
      </w:r>
      <w:r>
        <w:rPr>
          <w:spacing w:val="-1"/>
        </w:rPr>
        <w:t xml:space="preserve"> </w:t>
      </w:r>
      <w:r>
        <w:t>titulaire.</w:t>
      </w:r>
    </w:p>
    <w:p w14:paraId="3FDFF032" w14:textId="0BFE413A" w:rsidR="007265DC" w:rsidRDefault="007265DC" w:rsidP="00F053C4">
      <w:pPr>
        <w:pStyle w:val="Corpsdetexte"/>
        <w:spacing w:before="10"/>
        <w:jc w:val="both"/>
        <w:rPr>
          <w:sz w:val="28"/>
        </w:rPr>
      </w:pPr>
    </w:p>
    <w:p w14:paraId="0D0E8F59" w14:textId="77777777" w:rsidR="007265DC" w:rsidRPr="00EC6829" w:rsidRDefault="00964828" w:rsidP="00F053C4">
      <w:pPr>
        <w:pStyle w:val="Titre1"/>
      </w:pPr>
      <w:bookmarkStart w:id="13" w:name="_Toc222844553"/>
      <w:r w:rsidRPr="00EC6829">
        <w:t>3.2- Pièces à remettre</w:t>
      </w:r>
      <w:bookmarkEnd w:id="13"/>
    </w:p>
    <w:p w14:paraId="029E135E" w14:textId="77777777" w:rsidR="007265DC" w:rsidRDefault="007265DC" w:rsidP="00F053C4">
      <w:pPr>
        <w:pStyle w:val="Corpsdetexte"/>
        <w:spacing w:before="6"/>
        <w:jc w:val="both"/>
        <w:rPr>
          <w:b/>
          <w:sz w:val="17"/>
        </w:rPr>
      </w:pPr>
    </w:p>
    <w:p w14:paraId="05599BF3" w14:textId="64D6FCF4" w:rsidR="007265DC" w:rsidRDefault="00964828" w:rsidP="00F053C4">
      <w:pPr>
        <w:pStyle w:val="Corpsdetexte"/>
        <w:spacing w:before="56"/>
        <w:ind w:left="172" w:right="312"/>
        <w:jc w:val="both"/>
      </w:pPr>
      <w:r>
        <w:t xml:space="preserve">Conformément aux délais indiqués dans le </w:t>
      </w:r>
      <w:r w:rsidR="00A86B0A">
        <w:t>CCTP</w:t>
      </w:r>
      <w:r>
        <w:t>, les plans, notes de calcul et fiches techniques doivent</w:t>
      </w:r>
      <w:r>
        <w:rPr>
          <w:spacing w:val="1"/>
        </w:rPr>
        <w:t xml:space="preserve"> </w:t>
      </w:r>
      <w:r>
        <w:t>être complétés ou refaits de façon à être rendus conformes à l’exécution définitive. Le dossier des</w:t>
      </w:r>
      <w:r>
        <w:rPr>
          <w:spacing w:val="1"/>
        </w:rPr>
        <w:t xml:space="preserve"> </w:t>
      </w:r>
      <w:r>
        <w:t>ouvrages</w:t>
      </w:r>
      <w:r>
        <w:rPr>
          <w:spacing w:val="-1"/>
        </w:rPr>
        <w:t xml:space="preserve"> </w:t>
      </w:r>
      <w:r>
        <w:t>exécutés</w:t>
      </w:r>
      <w:r>
        <w:rPr>
          <w:spacing w:val="1"/>
        </w:rPr>
        <w:t xml:space="preserve"> </w:t>
      </w:r>
      <w:r>
        <w:t>comprend</w:t>
      </w:r>
      <w:r>
        <w:rPr>
          <w:spacing w:val="-1"/>
        </w:rPr>
        <w:t xml:space="preserve"> </w:t>
      </w:r>
      <w:r>
        <w:t>:</w:t>
      </w:r>
    </w:p>
    <w:p w14:paraId="59C05F7E" w14:textId="77777777" w:rsidR="007265DC" w:rsidRDefault="00964828" w:rsidP="00F053C4">
      <w:pPr>
        <w:pStyle w:val="Paragraphedeliste"/>
        <w:numPr>
          <w:ilvl w:val="0"/>
          <w:numId w:val="7"/>
        </w:numPr>
        <w:tabs>
          <w:tab w:val="left" w:pos="894"/>
        </w:tabs>
        <w:spacing w:before="21"/>
        <w:ind w:hanging="361"/>
        <w:jc w:val="both"/>
      </w:pPr>
      <w:r>
        <w:t>Le</w:t>
      </w:r>
      <w:r w:rsidRPr="00D82B3C">
        <w:t xml:space="preserve"> </w:t>
      </w:r>
      <w:r>
        <w:t>dossier</w:t>
      </w:r>
      <w:r w:rsidRPr="00D82B3C">
        <w:t xml:space="preserve"> </w:t>
      </w:r>
      <w:r>
        <w:t>d’exécution</w:t>
      </w:r>
      <w:r w:rsidRPr="00D82B3C">
        <w:t xml:space="preserve"> </w:t>
      </w:r>
      <w:r>
        <w:t>mis</w:t>
      </w:r>
      <w:r w:rsidRPr="00D82B3C">
        <w:t xml:space="preserve"> </w:t>
      </w:r>
      <w:r>
        <w:t>à</w:t>
      </w:r>
      <w:r w:rsidRPr="00D82B3C">
        <w:t xml:space="preserve"> </w:t>
      </w:r>
      <w:r>
        <w:t>jour</w:t>
      </w:r>
      <w:r w:rsidRPr="00D82B3C">
        <w:t xml:space="preserve"> </w:t>
      </w:r>
      <w:r>
        <w:t>;</w:t>
      </w:r>
    </w:p>
    <w:p w14:paraId="441C47AB" w14:textId="77777777" w:rsidR="007265DC" w:rsidRDefault="00964828" w:rsidP="00F053C4">
      <w:pPr>
        <w:pStyle w:val="Paragraphedeliste"/>
        <w:numPr>
          <w:ilvl w:val="0"/>
          <w:numId w:val="7"/>
        </w:numPr>
        <w:tabs>
          <w:tab w:val="left" w:pos="894"/>
        </w:tabs>
        <w:spacing w:before="21"/>
        <w:ind w:hanging="361"/>
        <w:jc w:val="both"/>
      </w:pPr>
      <w:r>
        <w:t>Les notices d’utilisation,</w:t>
      </w:r>
      <w:r w:rsidRPr="00D82B3C">
        <w:t xml:space="preserve"> </w:t>
      </w:r>
      <w:r>
        <w:t>de réparation</w:t>
      </w:r>
      <w:r w:rsidRPr="00D82B3C">
        <w:t xml:space="preserve"> </w:t>
      </w:r>
      <w:r>
        <w:t>et</w:t>
      </w:r>
      <w:r w:rsidRPr="00D82B3C">
        <w:t xml:space="preserve"> </w:t>
      </w:r>
      <w:r>
        <w:t>de</w:t>
      </w:r>
      <w:r w:rsidRPr="00D82B3C">
        <w:t xml:space="preserve"> </w:t>
      </w:r>
      <w:r>
        <w:t>maintenance des</w:t>
      </w:r>
      <w:r w:rsidRPr="00D82B3C">
        <w:t xml:space="preserve"> </w:t>
      </w:r>
      <w:r>
        <w:t>ouvrages</w:t>
      </w:r>
      <w:r w:rsidRPr="00D82B3C">
        <w:t xml:space="preserve"> </w:t>
      </w:r>
      <w:r>
        <w:t>;</w:t>
      </w:r>
    </w:p>
    <w:p w14:paraId="0BF6530D" w14:textId="77777777" w:rsidR="007265DC" w:rsidRDefault="00964828" w:rsidP="00F053C4">
      <w:pPr>
        <w:pStyle w:val="Paragraphedeliste"/>
        <w:numPr>
          <w:ilvl w:val="0"/>
          <w:numId w:val="7"/>
        </w:numPr>
        <w:tabs>
          <w:tab w:val="left" w:pos="894"/>
        </w:tabs>
        <w:spacing w:before="21"/>
        <w:ind w:hanging="361"/>
        <w:jc w:val="both"/>
      </w:pPr>
      <w:r>
        <w:t>Les</w:t>
      </w:r>
      <w:r w:rsidRPr="00D82B3C">
        <w:t xml:space="preserve"> </w:t>
      </w:r>
      <w:r>
        <w:t>fiches</w:t>
      </w:r>
      <w:r w:rsidRPr="00D82B3C">
        <w:t xml:space="preserve"> </w:t>
      </w:r>
      <w:r>
        <w:t>de</w:t>
      </w:r>
      <w:r w:rsidRPr="00D82B3C">
        <w:t xml:space="preserve"> </w:t>
      </w:r>
      <w:r>
        <w:t>contrôles</w:t>
      </w:r>
      <w:r w:rsidRPr="00D82B3C">
        <w:t xml:space="preserve"> </w:t>
      </w:r>
      <w:r>
        <w:t>et</w:t>
      </w:r>
      <w:r w:rsidRPr="00D82B3C">
        <w:t xml:space="preserve"> </w:t>
      </w:r>
      <w:r>
        <w:t>de</w:t>
      </w:r>
      <w:r w:rsidRPr="00D82B3C">
        <w:t xml:space="preserve"> </w:t>
      </w:r>
      <w:r>
        <w:t>la</w:t>
      </w:r>
      <w:r w:rsidRPr="00D82B3C">
        <w:t xml:space="preserve"> </w:t>
      </w:r>
      <w:r>
        <w:t>fabrication,</w:t>
      </w:r>
      <w:r w:rsidRPr="00D82B3C">
        <w:t xml:space="preserve"> </w:t>
      </w:r>
      <w:r>
        <w:t>du</w:t>
      </w:r>
      <w:r w:rsidRPr="00D82B3C">
        <w:t xml:space="preserve"> </w:t>
      </w:r>
      <w:r>
        <w:t>montage et</w:t>
      </w:r>
      <w:r w:rsidRPr="00D82B3C">
        <w:t xml:space="preserve"> </w:t>
      </w:r>
      <w:r>
        <w:t>des</w:t>
      </w:r>
      <w:r w:rsidRPr="00D82B3C">
        <w:t xml:space="preserve"> </w:t>
      </w:r>
      <w:r>
        <w:t>produits</w:t>
      </w:r>
      <w:r w:rsidRPr="00D82B3C">
        <w:t xml:space="preserve"> </w:t>
      </w:r>
      <w:r>
        <w:t>utilisés.</w:t>
      </w:r>
    </w:p>
    <w:p w14:paraId="03DCCABB" w14:textId="77777777" w:rsidR="007265DC" w:rsidRDefault="00964828" w:rsidP="00F053C4">
      <w:pPr>
        <w:spacing w:line="267" w:lineRule="exact"/>
        <w:ind w:left="172"/>
        <w:jc w:val="both"/>
        <w:rPr>
          <w:i/>
        </w:rPr>
      </w:pPr>
      <w:r>
        <w:rPr>
          <w:i/>
        </w:rPr>
        <w:t>Ce</w:t>
      </w:r>
      <w:r>
        <w:rPr>
          <w:i/>
          <w:spacing w:val="-4"/>
        </w:rPr>
        <w:t xml:space="preserve"> </w:t>
      </w:r>
      <w:r>
        <w:rPr>
          <w:i/>
        </w:rPr>
        <w:t>dossier</w:t>
      </w:r>
      <w:r>
        <w:rPr>
          <w:i/>
          <w:spacing w:val="-1"/>
        </w:rPr>
        <w:t xml:space="preserve"> </w:t>
      </w:r>
      <w:r>
        <w:rPr>
          <w:i/>
        </w:rPr>
        <w:t>est</w:t>
      </w:r>
      <w:r>
        <w:rPr>
          <w:i/>
          <w:spacing w:val="-2"/>
        </w:rPr>
        <w:t xml:space="preserve"> </w:t>
      </w:r>
      <w:r>
        <w:rPr>
          <w:i/>
        </w:rPr>
        <w:t>diffusé</w:t>
      </w:r>
      <w:r>
        <w:rPr>
          <w:i/>
          <w:spacing w:val="-2"/>
        </w:rPr>
        <w:t xml:space="preserve"> </w:t>
      </w:r>
      <w:r>
        <w:rPr>
          <w:i/>
        </w:rPr>
        <w:t>conformément</w:t>
      </w:r>
      <w:r>
        <w:rPr>
          <w:i/>
          <w:spacing w:val="-3"/>
        </w:rPr>
        <w:t xml:space="preserve"> </w:t>
      </w:r>
      <w:r>
        <w:rPr>
          <w:i/>
        </w:rPr>
        <w:t>aux</w:t>
      </w:r>
      <w:r>
        <w:rPr>
          <w:i/>
          <w:spacing w:val="-4"/>
        </w:rPr>
        <w:t xml:space="preserve"> </w:t>
      </w:r>
      <w:r>
        <w:rPr>
          <w:i/>
        </w:rPr>
        <w:t>spécifications</w:t>
      </w:r>
      <w:r>
        <w:rPr>
          <w:i/>
          <w:spacing w:val="-4"/>
        </w:rPr>
        <w:t xml:space="preserve"> </w:t>
      </w:r>
      <w:r>
        <w:rPr>
          <w:i/>
        </w:rPr>
        <w:t>des</w:t>
      </w:r>
      <w:r>
        <w:rPr>
          <w:i/>
          <w:spacing w:val="-2"/>
        </w:rPr>
        <w:t xml:space="preserve"> </w:t>
      </w:r>
      <w:r>
        <w:rPr>
          <w:i/>
        </w:rPr>
        <w:t>pièces</w:t>
      </w:r>
      <w:r>
        <w:rPr>
          <w:i/>
          <w:spacing w:val="-4"/>
        </w:rPr>
        <w:t xml:space="preserve"> </w:t>
      </w:r>
      <w:r>
        <w:rPr>
          <w:i/>
        </w:rPr>
        <w:t>générales</w:t>
      </w:r>
      <w:r>
        <w:rPr>
          <w:i/>
          <w:spacing w:val="-3"/>
        </w:rPr>
        <w:t xml:space="preserve"> </w:t>
      </w:r>
      <w:r>
        <w:rPr>
          <w:i/>
        </w:rPr>
        <w:t>du</w:t>
      </w:r>
      <w:r>
        <w:rPr>
          <w:i/>
          <w:spacing w:val="-5"/>
        </w:rPr>
        <w:t xml:space="preserve"> </w:t>
      </w:r>
      <w:r>
        <w:rPr>
          <w:i/>
        </w:rPr>
        <w:t>marché.</w:t>
      </w:r>
    </w:p>
    <w:p w14:paraId="42A9AA86" w14:textId="27DC3F1A" w:rsidR="007265DC" w:rsidRDefault="007265DC" w:rsidP="00F053C4">
      <w:pPr>
        <w:pStyle w:val="Corpsdetexte"/>
        <w:jc w:val="both"/>
        <w:rPr>
          <w:i/>
        </w:rPr>
      </w:pPr>
    </w:p>
    <w:p w14:paraId="4B4B9728" w14:textId="687F5394" w:rsidR="007265DC" w:rsidRPr="00EC6829" w:rsidRDefault="00964828" w:rsidP="00F053C4">
      <w:pPr>
        <w:pStyle w:val="Titre2"/>
      </w:pPr>
      <w:r w:rsidRPr="00EC6829">
        <w:t xml:space="preserve">3.2.1- Pendant la phase de préparation </w:t>
      </w:r>
    </w:p>
    <w:p w14:paraId="2DF2C150" w14:textId="77777777" w:rsidR="007265DC" w:rsidRDefault="007265DC" w:rsidP="00F053C4">
      <w:pPr>
        <w:pStyle w:val="Corpsdetexte"/>
        <w:jc w:val="both"/>
        <w:rPr>
          <w:b/>
        </w:rPr>
      </w:pPr>
    </w:p>
    <w:p w14:paraId="54EED422" w14:textId="7221B422" w:rsidR="007265DC" w:rsidRDefault="00964828" w:rsidP="00F053C4">
      <w:pPr>
        <w:pStyle w:val="Paragraphedeliste"/>
        <w:numPr>
          <w:ilvl w:val="0"/>
          <w:numId w:val="7"/>
        </w:numPr>
        <w:tabs>
          <w:tab w:val="left" w:pos="894"/>
        </w:tabs>
        <w:spacing w:before="21"/>
        <w:ind w:hanging="361"/>
        <w:jc w:val="both"/>
      </w:pPr>
      <w:r>
        <w:t>Les plans d’exécution, de détails et d’implantation des ouvrages à soumettre au visa de la Maîtrise</w:t>
      </w:r>
      <w:r w:rsidRPr="00D82B3C">
        <w:t xml:space="preserve"> </w:t>
      </w:r>
      <w:r>
        <w:t>d’ouvrage</w:t>
      </w:r>
      <w:r w:rsidRPr="00D82B3C">
        <w:t xml:space="preserve"> </w:t>
      </w:r>
      <w:r>
        <w:t>;</w:t>
      </w:r>
    </w:p>
    <w:p w14:paraId="12086A33" w14:textId="4259AC85" w:rsidR="00DC343B" w:rsidRDefault="00064825" w:rsidP="00F053C4">
      <w:pPr>
        <w:pStyle w:val="Paragraphedeliste"/>
        <w:numPr>
          <w:ilvl w:val="0"/>
          <w:numId w:val="7"/>
        </w:numPr>
        <w:tabs>
          <w:tab w:val="left" w:pos="894"/>
        </w:tabs>
        <w:spacing w:before="21"/>
        <w:ind w:hanging="361"/>
        <w:jc w:val="both"/>
      </w:pPr>
      <w:r>
        <w:t>Les fiches techniques des produits ainsi que les échantillons des matériaux proposés</w:t>
      </w:r>
      <w:r w:rsidR="005870D1">
        <w:t> ;</w:t>
      </w:r>
    </w:p>
    <w:p w14:paraId="66C8CF20" w14:textId="70C33850" w:rsidR="00DC343B" w:rsidRPr="00D82B3C" w:rsidRDefault="00964828" w:rsidP="00F053C4">
      <w:pPr>
        <w:pStyle w:val="Paragraphedeliste"/>
        <w:numPr>
          <w:ilvl w:val="0"/>
          <w:numId w:val="7"/>
        </w:numPr>
        <w:tabs>
          <w:tab w:val="left" w:pos="894"/>
        </w:tabs>
        <w:spacing w:before="21"/>
        <w:ind w:hanging="361"/>
        <w:jc w:val="both"/>
      </w:pPr>
      <w:r>
        <w:t>L’indication</w:t>
      </w:r>
      <w:r w:rsidRPr="00D82B3C">
        <w:t xml:space="preserve"> </w:t>
      </w:r>
      <w:r>
        <w:t>des</w:t>
      </w:r>
      <w:r w:rsidRPr="00D82B3C">
        <w:t xml:space="preserve"> </w:t>
      </w:r>
      <w:r>
        <w:t>temps</w:t>
      </w:r>
      <w:r w:rsidRPr="00D82B3C">
        <w:t xml:space="preserve"> </w:t>
      </w:r>
      <w:r>
        <w:t>des</w:t>
      </w:r>
      <w:r w:rsidRPr="00D82B3C">
        <w:t xml:space="preserve"> </w:t>
      </w:r>
      <w:r>
        <w:t>différentes</w:t>
      </w:r>
      <w:r w:rsidRPr="00D82B3C">
        <w:t xml:space="preserve"> </w:t>
      </w:r>
      <w:r>
        <w:t>tâches</w:t>
      </w:r>
      <w:r w:rsidRPr="00D82B3C">
        <w:t xml:space="preserve"> </w:t>
      </w:r>
      <w:r>
        <w:t>pour</w:t>
      </w:r>
      <w:r w:rsidRPr="00D82B3C">
        <w:t xml:space="preserve"> </w:t>
      </w:r>
      <w:r>
        <w:t>l’établissement</w:t>
      </w:r>
      <w:r w:rsidRPr="00D82B3C">
        <w:t xml:space="preserve"> </w:t>
      </w:r>
      <w:r>
        <w:t>du</w:t>
      </w:r>
      <w:r w:rsidRPr="00D82B3C">
        <w:t xml:space="preserve"> </w:t>
      </w:r>
      <w:r w:rsidR="00F42129">
        <w:t>calendrier détaillé d’exécution</w:t>
      </w:r>
      <w:r>
        <w:t>.</w:t>
      </w:r>
    </w:p>
    <w:p w14:paraId="3986AAD6" w14:textId="77777777" w:rsidR="007265DC" w:rsidRDefault="007265DC" w:rsidP="00F053C4">
      <w:pPr>
        <w:pStyle w:val="Corpsdetexte"/>
        <w:spacing w:before="3"/>
        <w:jc w:val="both"/>
        <w:rPr>
          <w:sz w:val="19"/>
        </w:rPr>
      </w:pPr>
    </w:p>
    <w:p w14:paraId="7E549587" w14:textId="77B64C20" w:rsidR="007265DC" w:rsidRDefault="00964828" w:rsidP="00F053C4">
      <w:pPr>
        <w:pStyle w:val="Titre2"/>
      </w:pPr>
      <w:r>
        <w:t>3.2.2-</w:t>
      </w:r>
      <w:r>
        <w:rPr>
          <w:spacing w:val="-1"/>
        </w:rPr>
        <w:t xml:space="preserve"> </w:t>
      </w:r>
      <w:r>
        <w:t>En</w:t>
      </w:r>
      <w:r>
        <w:rPr>
          <w:spacing w:val="-3"/>
        </w:rPr>
        <w:t xml:space="preserve"> </w:t>
      </w:r>
      <w:r>
        <w:t>cours</w:t>
      </w:r>
      <w:r>
        <w:rPr>
          <w:spacing w:val="1"/>
        </w:rPr>
        <w:t xml:space="preserve"> </w:t>
      </w:r>
      <w:r>
        <w:t>de</w:t>
      </w:r>
      <w:r>
        <w:rPr>
          <w:spacing w:val="-3"/>
        </w:rPr>
        <w:t xml:space="preserve"> </w:t>
      </w:r>
      <w:r>
        <w:t>chantier</w:t>
      </w:r>
      <w:r>
        <w:rPr>
          <w:spacing w:val="-2"/>
        </w:rPr>
        <w:t xml:space="preserve"> </w:t>
      </w:r>
    </w:p>
    <w:p w14:paraId="0DF94851" w14:textId="77777777" w:rsidR="007265DC" w:rsidRDefault="007265DC" w:rsidP="00F053C4">
      <w:pPr>
        <w:pStyle w:val="Corpsdetexte"/>
        <w:spacing w:before="1"/>
        <w:jc w:val="both"/>
        <w:rPr>
          <w:b/>
        </w:rPr>
      </w:pPr>
    </w:p>
    <w:p w14:paraId="2F581109" w14:textId="77777777" w:rsidR="007265DC" w:rsidRDefault="00964828" w:rsidP="00F053C4">
      <w:pPr>
        <w:pStyle w:val="Paragraphedeliste"/>
        <w:numPr>
          <w:ilvl w:val="0"/>
          <w:numId w:val="5"/>
        </w:numPr>
        <w:tabs>
          <w:tab w:val="left" w:pos="893"/>
          <w:tab w:val="left" w:pos="894"/>
        </w:tabs>
        <w:ind w:hanging="361"/>
        <w:jc w:val="both"/>
      </w:pPr>
      <w:r>
        <w:t>La</w:t>
      </w:r>
      <w:r w:rsidRPr="00D82B3C">
        <w:t xml:space="preserve"> </w:t>
      </w:r>
      <w:r>
        <w:t>fourniture</w:t>
      </w:r>
      <w:r w:rsidRPr="00D82B3C">
        <w:t xml:space="preserve"> </w:t>
      </w:r>
      <w:r>
        <w:t>des</w:t>
      </w:r>
      <w:r w:rsidRPr="00D82B3C">
        <w:t xml:space="preserve"> </w:t>
      </w:r>
      <w:r>
        <w:t>plans</w:t>
      </w:r>
      <w:r w:rsidRPr="00D82B3C">
        <w:t xml:space="preserve"> </w:t>
      </w:r>
      <w:r>
        <w:t>d’exécution,</w:t>
      </w:r>
      <w:r w:rsidRPr="00D82B3C">
        <w:t xml:space="preserve"> </w:t>
      </w:r>
      <w:r>
        <w:t>d’atelier</w:t>
      </w:r>
      <w:r w:rsidRPr="00D82B3C">
        <w:t xml:space="preserve"> </w:t>
      </w:r>
      <w:r>
        <w:t>et</w:t>
      </w:r>
      <w:r w:rsidRPr="00D82B3C">
        <w:t xml:space="preserve"> </w:t>
      </w:r>
      <w:r>
        <w:t>de</w:t>
      </w:r>
      <w:r w:rsidRPr="00D82B3C">
        <w:t xml:space="preserve"> </w:t>
      </w:r>
      <w:r>
        <w:t>chantier</w:t>
      </w:r>
      <w:r w:rsidRPr="00D82B3C">
        <w:t xml:space="preserve"> </w:t>
      </w:r>
      <w:r>
        <w:t>;</w:t>
      </w:r>
    </w:p>
    <w:p w14:paraId="690554C9" w14:textId="7E2CDAB2" w:rsidR="007265DC" w:rsidRDefault="00964828" w:rsidP="004C419A">
      <w:pPr>
        <w:pStyle w:val="Paragraphedeliste"/>
        <w:numPr>
          <w:ilvl w:val="0"/>
          <w:numId w:val="5"/>
        </w:numPr>
        <w:tabs>
          <w:tab w:val="left" w:pos="893"/>
          <w:tab w:val="left" w:pos="894"/>
        </w:tabs>
        <w:ind w:hanging="361"/>
        <w:jc w:val="both"/>
      </w:pPr>
      <w:r>
        <w:t>Tout</w:t>
      </w:r>
      <w:r w:rsidRPr="00D82B3C">
        <w:t xml:space="preserve"> </w:t>
      </w:r>
      <w:r>
        <w:t>document</w:t>
      </w:r>
      <w:r w:rsidRPr="00D82B3C">
        <w:t xml:space="preserve"> </w:t>
      </w:r>
      <w:r>
        <w:t>technique qui</w:t>
      </w:r>
      <w:r w:rsidRPr="00D82B3C">
        <w:t xml:space="preserve"> </w:t>
      </w:r>
      <w:r>
        <w:t>pourrait</w:t>
      </w:r>
      <w:r w:rsidRPr="00D82B3C">
        <w:t xml:space="preserve"> </w:t>
      </w:r>
      <w:r>
        <w:t>être</w:t>
      </w:r>
      <w:r w:rsidRPr="00D82B3C">
        <w:t xml:space="preserve"> </w:t>
      </w:r>
      <w:r>
        <w:t>demandé</w:t>
      </w:r>
      <w:r w:rsidRPr="00D82B3C">
        <w:t xml:space="preserve"> </w:t>
      </w:r>
      <w:r>
        <w:t>par</w:t>
      </w:r>
      <w:r w:rsidRPr="00D82B3C">
        <w:t xml:space="preserve"> </w:t>
      </w:r>
      <w:r>
        <w:t>la</w:t>
      </w:r>
      <w:r w:rsidRPr="00D82B3C">
        <w:t xml:space="preserve"> </w:t>
      </w:r>
      <w:r>
        <w:t>Maîtrise</w:t>
      </w:r>
      <w:r w:rsidRPr="00D82B3C">
        <w:t xml:space="preserve"> </w:t>
      </w:r>
      <w:r>
        <w:t>d’ouvrage.</w:t>
      </w:r>
    </w:p>
    <w:p w14:paraId="5A3437B2" w14:textId="77777777" w:rsidR="004C3E55" w:rsidRDefault="004C3E55" w:rsidP="00F053C4">
      <w:pPr>
        <w:pStyle w:val="Corpsdetexte"/>
        <w:spacing w:before="1"/>
        <w:jc w:val="both"/>
      </w:pPr>
    </w:p>
    <w:p w14:paraId="0C927F2F" w14:textId="27934F07" w:rsidR="007265DC" w:rsidRDefault="00964828" w:rsidP="00F053C4">
      <w:pPr>
        <w:pStyle w:val="Titre2"/>
      </w:pPr>
      <w:r>
        <w:t>3.2.3-</w:t>
      </w:r>
      <w:r>
        <w:rPr>
          <w:spacing w:val="-1"/>
        </w:rPr>
        <w:t xml:space="preserve"> </w:t>
      </w:r>
      <w:r>
        <w:t>A</w:t>
      </w:r>
      <w:r>
        <w:rPr>
          <w:spacing w:val="-2"/>
        </w:rPr>
        <w:t xml:space="preserve"> </w:t>
      </w:r>
      <w:r>
        <w:t>la</w:t>
      </w:r>
      <w:r>
        <w:rPr>
          <w:spacing w:val="-1"/>
        </w:rPr>
        <w:t xml:space="preserve"> </w:t>
      </w:r>
      <w:r>
        <w:t>réception</w:t>
      </w:r>
      <w:r>
        <w:rPr>
          <w:spacing w:val="-1"/>
        </w:rPr>
        <w:t xml:space="preserve"> </w:t>
      </w:r>
    </w:p>
    <w:p w14:paraId="6B25F195" w14:textId="77777777" w:rsidR="007265DC" w:rsidRDefault="007265DC" w:rsidP="00F053C4">
      <w:pPr>
        <w:pStyle w:val="Corpsdetexte"/>
        <w:jc w:val="both"/>
        <w:rPr>
          <w:b/>
        </w:rPr>
      </w:pPr>
    </w:p>
    <w:p w14:paraId="29B1D438" w14:textId="77777777" w:rsidR="007265DC" w:rsidRDefault="00964828" w:rsidP="00F053C4">
      <w:pPr>
        <w:pStyle w:val="Paragraphedeliste"/>
        <w:numPr>
          <w:ilvl w:val="0"/>
          <w:numId w:val="5"/>
        </w:numPr>
        <w:tabs>
          <w:tab w:val="left" w:pos="893"/>
          <w:tab w:val="left" w:pos="894"/>
        </w:tabs>
        <w:ind w:hanging="361"/>
        <w:jc w:val="both"/>
      </w:pPr>
      <w:r>
        <w:t>La</w:t>
      </w:r>
      <w:r w:rsidRPr="00D82B3C">
        <w:t xml:space="preserve"> </w:t>
      </w:r>
      <w:r>
        <w:t>fourniture</w:t>
      </w:r>
      <w:r w:rsidRPr="00D82B3C">
        <w:t xml:space="preserve"> </w:t>
      </w:r>
      <w:r>
        <w:t>des</w:t>
      </w:r>
      <w:r w:rsidRPr="00D82B3C">
        <w:t xml:space="preserve"> </w:t>
      </w:r>
      <w:r>
        <w:t>plans</w:t>
      </w:r>
      <w:r w:rsidRPr="00D82B3C">
        <w:t xml:space="preserve"> </w:t>
      </w:r>
      <w:r>
        <w:t>des</w:t>
      </w:r>
      <w:r w:rsidRPr="00D82B3C">
        <w:t xml:space="preserve"> </w:t>
      </w:r>
      <w:r>
        <w:t>ouvrages</w:t>
      </w:r>
      <w:r w:rsidRPr="00D82B3C">
        <w:t xml:space="preserve"> </w:t>
      </w:r>
      <w:r>
        <w:t>tels</w:t>
      </w:r>
      <w:r w:rsidRPr="00D82B3C">
        <w:t xml:space="preserve"> </w:t>
      </w:r>
      <w:r>
        <w:t>qu’ils</w:t>
      </w:r>
      <w:r w:rsidRPr="00D82B3C">
        <w:t xml:space="preserve"> </w:t>
      </w:r>
      <w:r>
        <w:t>auront</w:t>
      </w:r>
      <w:r w:rsidRPr="00D82B3C">
        <w:t xml:space="preserve"> </w:t>
      </w:r>
      <w:r>
        <w:t>été</w:t>
      </w:r>
      <w:r w:rsidRPr="00D82B3C">
        <w:t xml:space="preserve"> </w:t>
      </w:r>
      <w:r>
        <w:t>exécutées,</w:t>
      </w:r>
      <w:r w:rsidRPr="00D82B3C">
        <w:t xml:space="preserve"> </w:t>
      </w:r>
      <w:r>
        <w:t>qui</w:t>
      </w:r>
      <w:r w:rsidRPr="00D82B3C">
        <w:t xml:space="preserve"> </w:t>
      </w:r>
      <w:r>
        <w:t>seront</w:t>
      </w:r>
      <w:r w:rsidRPr="00D82B3C">
        <w:t xml:space="preserve"> </w:t>
      </w:r>
      <w:r>
        <w:t>remis</w:t>
      </w:r>
      <w:r w:rsidRPr="00D82B3C">
        <w:t xml:space="preserve"> </w:t>
      </w:r>
      <w:r>
        <w:t>à</w:t>
      </w:r>
      <w:r w:rsidRPr="00D82B3C">
        <w:t xml:space="preserve"> </w:t>
      </w:r>
      <w:r>
        <w:t>la</w:t>
      </w:r>
      <w:r w:rsidRPr="00D82B3C">
        <w:t xml:space="preserve"> </w:t>
      </w:r>
      <w:r>
        <w:t>maitrise</w:t>
      </w:r>
      <w:r w:rsidRPr="00D82B3C">
        <w:t xml:space="preserve"> </w:t>
      </w:r>
      <w:r>
        <w:t>d’ouvrage</w:t>
      </w:r>
      <w:r w:rsidRPr="00D82B3C">
        <w:t xml:space="preserve"> </w:t>
      </w:r>
      <w:r>
        <w:t>pour l’établissement</w:t>
      </w:r>
      <w:r w:rsidRPr="00D82B3C">
        <w:t xml:space="preserve"> </w:t>
      </w:r>
      <w:r>
        <w:t>du</w:t>
      </w:r>
      <w:r w:rsidRPr="00D82B3C">
        <w:t xml:space="preserve"> </w:t>
      </w:r>
      <w:r>
        <w:t>document</w:t>
      </w:r>
      <w:r w:rsidRPr="00D82B3C">
        <w:t xml:space="preserve"> </w:t>
      </w:r>
      <w:r>
        <w:t>«</w:t>
      </w:r>
      <w:r w:rsidRPr="00D82B3C">
        <w:t xml:space="preserve"> </w:t>
      </w:r>
      <w:r>
        <w:t>Ouvrages</w:t>
      </w:r>
      <w:r w:rsidRPr="00D82B3C">
        <w:t xml:space="preserve"> </w:t>
      </w:r>
      <w:r>
        <w:t>exécutés</w:t>
      </w:r>
      <w:r w:rsidRPr="00D82B3C">
        <w:t xml:space="preserve"> </w:t>
      </w:r>
      <w:r>
        <w:t>»</w:t>
      </w:r>
      <w:r w:rsidRPr="00D82B3C">
        <w:t xml:space="preserve"> </w:t>
      </w:r>
      <w:r>
        <w:t>ci-après</w:t>
      </w:r>
      <w:r w:rsidRPr="00D82B3C">
        <w:t xml:space="preserve"> </w:t>
      </w:r>
      <w:r>
        <w:t>;</w:t>
      </w:r>
    </w:p>
    <w:p w14:paraId="4B22D6BF" w14:textId="35F4D609" w:rsidR="007265DC" w:rsidRDefault="00964828" w:rsidP="00F053C4">
      <w:pPr>
        <w:pStyle w:val="Paragraphedeliste"/>
        <w:numPr>
          <w:ilvl w:val="0"/>
          <w:numId w:val="5"/>
        </w:numPr>
        <w:tabs>
          <w:tab w:val="left" w:pos="893"/>
          <w:tab w:val="left" w:pos="894"/>
        </w:tabs>
        <w:ind w:hanging="361"/>
        <w:jc w:val="both"/>
      </w:pPr>
      <w:r>
        <w:t>La fourniture en trois exemplaires des plans de récolement, pour les instructions D.I.U.O. (Dossier des</w:t>
      </w:r>
      <w:r w:rsidRPr="00D82B3C">
        <w:t xml:space="preserve"> </w:t>
      </w:r>
      <w:r>
        <w:t>Interventions</w:t>
      </w:r>
      <w:r w:rsidRPr="00D82B3C">
        <w:t xml:space="preserve"> </w:t>
      </w:r>
      <w:r>
        <w:t>Ultérieures sur les Ouvrages).</w:t>
      </w:r>
    </w:p>
    <w:p w14:paraId="129536C7" w14:textId="77777777" w:rsidR="007265DC" w:rsidRDefault="007265DC" w:rsidP="00F053C4">
      <w:pPr>
        <w:pStyle w:val="Corpsdetexte"/>
        <w:spacing w:before="2"/>
        <w:jc w:val="both"/>
      </w:pPr>
    </w:p>
    <w:p w14:paraId="0E4DA252" w14:textId="77777777" w:rsidR="007265DC" w:rsidRDefault="00964828" w:rsidP="00F053C4">
      <w:pPr>
        <w:pStyle w:val="Titre1"/>
      </w:pPr>
      <w:bookmarkStart w:id="14" w:name="_Toc222844554"/>
      <w:r>
        <w:t>3.3-</w:t>
      </w:r>
      <w:r>
        <w:rPr>
          <w:spacing w:val="-2"/>
        </w:rPr>
        <w:t xml:space="preserve"> </w:t>
      </w:r>
      <w:r>
        <w:t>Dispositions</w:t>
      </w:r>
      <w:r>
        <w:rPr>
          <w:spacing w:val="-2"/>
        </w:rPr>
        <w:t xml:space="preserve"> </w:t>
      </w:r>
      <w:r>
        <w:t>particulières</w:t>
      </w:r>
      <w:r>
        <w:rPr>
          <w:spacing w:val="-2"/>
        </w:rPr>
        <w:t xml:space="preserve"> </w:t>
      </w:r>
      <w:r>
        <w:t>à</w:t>
      </w:r>
      <w:r>
        <w:rPr>
          <w:spacing w:val="-2"/>
        </w:rPr>
        <w:t xml:space="preserve"> </w:t>
      </w:r>
      <w:r>
        <w:t>la</w:t>
      </w:r>
      <w:r>
        <w:rPr>
          <w:spacing w:val="-4"/>
        </w:rPr>
        <w:t xml:space="preserve"> </w:t>
      </w:r>
      <w:r>
        <w:t>charge</w:t>
      </w:r>
      <w:r>
        <w:rPr>
          <w:spacing w:val="-3"/>
        </w:rPr>
        <w:t xml:space="preserve"> </w:t>
      </w:r>
      <w:r>
        <w:t>du</w:t>
      </w:r>
      <w:r>
        <w:rPr>
          <w:spacing w:val="-3"/>
        </w:rPr>
        <w:t xml:space="preserve"> </w:t>
      </w:r>
      <w:r>
        <w:t>titulaire</w:t>
      </w:r>
      <w:bookmarkEnd w:id="14"/>
    </w:p>
    <w:p w14:paraId="5358CC53" w14:textId="77777777" w:rsidR="007265DC" w:rsidRDefault="007265DC" w:rsidP="00F053C4">
      <w:pPr>
        <w:pStyle w:val="Corpsdetexte"/>
        <w:spacing w:before="5"/>
        <w:jc w:val="both"/>
        <w:rPr>
          <w:b/>
          <w:sz w:val="17"/>
        </w:rPr>
      </w:pPr>
    </w:p>
    <w:p w14:paraId="10A37042" w14:textId="4EF42F0F" w:rsidR="007265DC" w:rsidRDefault="00964828" w:rsidP="00F053C4">
      <w:pPr>
        <w:pStyle w:val="Corpsdetexte"/>
        <w:spacing w:before="57"/>
        <w:ind w:left="172"/>
        <w:jc w:val="both"/>
      </w:pPr>
      <w:r>
        <w:t>Pour</w:t>
      </w:r>
      <w:r>
        <w:rPr>
          <w:spacing w:val="-3"/>
        </w:rPr>
        <w:t xml:space="preserve"> </w:t>
      </w:r>
      <w:r>
        <w:t>toutes</w:t>
      </w:r>
      <w:r>
        <w:rPr>
          <w:spacing w:val="-1"/>
        </w:rPr>
        <w:t xml:space="preserve"> </w:t>
      </w:r>
      <w:r>
        <w:t>interventions des niveaux concernés et en</w:t>
      </w:r>
      <w:r>
        <w:rPr>
          <w:spacing w:val="-4"/>
        </w:rPr>
        <w:t xml:space="preserve"> </w:t>
      </w:r>
      <w:r>
        <w:t>fonction</w:t>
      </w:r>
      <w:r>
        <w:rPr>
          <w:spacing w:val="-1"/>
        </w:rPr>
        <w:t xml:space="preserve"> </w:t>
      </w:r>
      <w:r>
        <w:t>du</w:t>
      </w:r>
      <w:r>
        <w:rPr>
          <w:spacing w:val="-2"/>
        </w:rPr>
        <w:t xml:space="preserve"> </w:t>
      </w:r>
      <w:r>
        <w:t>phasage,</w:t>
      </w:r>
      <w:r>
        <w:rPr>
          <w:spacing w:val="-1"/>
        </w:rPr>
        <w:t xml:space="preserve"> </w:t>
      </w:r>
      <w:r>
        <w:t>le</w:t>
      </w:r>
      <w:r>
        <w:rPr>
          <w:spacing w:val="-3"/>
        </w:rPr>
        <w:t xml:space="preserve"> </w:t>
      </w:r>
      <w:r>
        <w:t>titulaire</w:t>
      </w:r>
      <w:r>
        <w:rPr>
          <w:spacing w:val="1"/>
        </w:rPr>
        <w:t xml:space="preserve"> </w:t>
      </w:r>
      <w:r>
        <w:t>d</w:t>
      </w:r>
      <w:r w:rsidR="005870D1">
        <w:t>oit</w:t>
      </w:r>
      <w:r>
        <w:rPr>
          <w:spacing w:val="-4"/>
        </w:rPr>
        <w:t xml:space="preserve"> </w:t>
      </w:r>
      <w:r>
        <w:t>:</w:t>
      </w:r>
    </w:p>
    <w:p w14:paraId="6916613A" w14:textId="77777777" w:rsidR="007265DC" w:rsidRDefault="00964828" w:rsidP="00F053C4">
      <w:pPr>
        <w:pStyle w:val="Paragraphedeliste"/>
        <w:numPr>
          <w:ilvl w:val="0"/>
          <w:numId w:val="5"/>
        </w:numPr>
        <w:tabs>
          <w:tab w:val="left" w:pos="893"/>
          <w:tab w:val="left" w:pos="894"/>
        </w:tabs>
        <w:ind w:hanging="361"/>
        <w:jc w:val="both"/>
      </w:pPr>
      <w:r>
        <w:t>Baliser</w:t>
      </w:r>
      <w:r>
        <w:rPr>
          <w:spacing w:val="-2"/>
        </w:rPr>
        <w:t xml:space="preserve"> </w:t>
      </w:r>
      <w:r>
        <w:t>les</w:t>
      </w:r>
      <w:r>
        <w:rPr>
          <w:spacing w:val="-4"/>
        </w:rPr>
        <w:t xml:space="preserve"> </w:t>
      </w:r>
      <w:r>
        <w:t>zones</w:t>
      </w:r>
      <w:r>
        <w:rPr>
          <w:spacing w:val="-1"/>
        </w:rPr>
        <w:t xml:space="preserve"> </w:t>
      </w:r>
      <w:r>
        <w:t>d’interventions,</w:t>
      </w:r>
    </w:p>
    <w:p w14:paraId="1A9CD254" w14:textId="77777777" w:rsidR="007265DC" w:rsidRDefault="00964828" w:rsidP="00F053C4">
      <w:pPr>
        <w:pStyle w:val="Paragraphedeliste"/>
        <w:numPr>
          <w:ilvl w:val="0"/>
          <w:numId w:val="5"/>
        </w:numPr>
        <w:tabs>
          <w:tab w:val="left" w:pos="893"/>
          <w:tab w:val="left" w:pos="894"/>
        </w:tabs>
        <w:spacing w:before="1"/>
        <w:ind w:hanging="361"/>
        <w:jc w:val="both"/>
      </w:pPr>
      <w:r>
        <w:lastRenderedPageBreak/>
        <w:t>Maintenir</w:t>
      </w:r>
      <w:r>
        <w:rPr>
          <w:spacing w:val="-2"/>
        </w:rPr>
        <w:t xml:space="preserve"> </w:t>
      </w:r>
      <w:r>
        <w:t>les accès</w:t>
      </w:r>
      <w:r>
        <w:rPr>
          <w:spacing w:val="-1"/>
        </w:rPr>
        <w:t xml:space="preserve"> </w:t>
      </w:r>
      <w:r>
        <w:t>de sécurité</w:t>
      </w:r>
      <w:r>
        <w:rPr>
          <w:spacing w:val="-2"/>
        </w:rPr>
        <w:t xml:space="preserve"> </w:t>
      </w:r>
      <w:r>
        <w:t>libres</w:t>
      </w:r>
      <w:r>
        <w:rPr>
          <w:spacing w:val="-3"/>
        </w:rPr>
        <w:t xml:space="preserve"> </w:t>
      </w:r>
      <w:r>
        <w:t>et</w:t>
      </w:r>
      <w:r>
        <w:rPr>
          <w:spacing w:val="-3"/>
        </w:rPr>
        <w:t xml:space="preserve"> </w:t>
      </w:r>
      <w:r>
        <w:t>protégés,</w:t>
      </w:r>
    </w:p>
    <w:p w14:paraId="0D3D9558" w14:textId="08BE3AE7" w:rsidR="007265DC" w:rsidRDefault="00964828" w:rsidP="00F053C4">
      <w:pPr>
        <w:pStyle w:val="Paragraphedeliste"/>
        <w:numPr>
          <w:ilvl w:val="0"/>
          <w:numId w:val="5"/>
        </w:numPr>
        <w:tabs>
          <w:tab w:val="left" w:pos="893"/>
          <w:tab w:val="left" w:pos="894"/>
        </w:tabs>
        <w:spacing w:before="2" w:line="237" w:lineRule="auto"/>
        <w:ind w:right="316"/>
        <w:jc w:val="both"/>
      </w:pPr>
      <w:r>
        <w:t>Protéger</w:t>
      </w:r>
      <w:r>
        <w:rPr>
          <w:spacing w:val="14"/>
        </w:rPr>
        <w:t xml:space="preserve"> </w:t>
      </w:r>
      <w:r>
        <w:t>efficacement</w:t>
      </w:r>
      <w:r>
        <w:rPr>
          <w:spacing w:val="17"/>
        </w:rPr>
        <w:t xml:space="preserve"> </w:t>
      </w:r>
      <w:r>
        <w:t>tout</w:t>
      </w:r>
      <w:r>
        <w:rPr>
          <w:spacing w:val="17"/>
        </w:rPr>
        <w:t xml:space="preserve"> </w:t>
      </w:r>
      <w:r>
        <w:t>passage</w:t>
      </w:r>
      <w:r>
        <w:rPr>
          <w:spacing w:val="16"/>
        </w:rPr>
        <w:t xml:space="preserve"> </w:t>
      </w:r>
      <w:r>
        <w:t>ou</w:t>
      </w:r>
      <w:r>
        <w:rPr>
          <w:spacing w:val="16"/>
        </w:rPr>
        <w:t xml:space="preserve"> </w:t>
      </w:r>
      <w:r>
        <w:t>issue</w:t>
      </w:r>
      <w:r>
        <w:rPr>
          <w:spacing w:val="17"/>
        </w:rPr>
        <w:t xml:space="preserve"> </w:t>
      </w:r>
      <w:r>
        <w:t>vers</w:t>
      </w:r>
      <w:r>
        <w:rPr>
          <w:spacing w:val="17"/>
        </w:rPr>
        <w:t xml:space="preserve"> </w:t>
      </w:r>
      <w:r>
        <w:t>les</w:t>
      </w:r>
      <w:r>
        <w:rPr>
          <w:spacing w:val="14"/>
        </w:rPr>
        <w:t xml:space="preserve"> </w:t>
      </w:r>
      <w:r>
        <w:t>lieux</w:t>
      </w:r>
      <w:r>
        <w:rPr>
          <w:spacing w:val="17"/>
        </w:rPr>
        <w:t xml:space="preserve"> </w:t>
      </w:r>
      <w:r>
        <w:t>occupés</w:t>
      </w:r>
      <w:r>
        <w:rPr>
          <w:spacing w:val="17"/>
        </w:rPr>
        <w:t xml:space="preserve"> </w:t>
      </w:r>
      <w:r>
        <w:t>afin</w:t>
      </w:r>
      <w:r>
        <w:rPr>
          <w:spacing w:val="15"/>
        </w:rPr>
        <w:t xml:space="preserve"> </w:t>
      </w:r>
      <w:r>
        <w:t>d'éviter</w:t>
      </w:r>
      <w:r>
        <w:rPr>
          <w:spacing w:val="15"/>
        </w:rPr>
        <w:t xml:space="preserve"> </w:t>
      </w:r>
      <w:r>
        <w:t>la</w:t>
      </w:r>
      <w:r>
        <w:rPr>
          <w:spacing w:val="16"/>
        </w:rPr>
        <w:t xml:space="preserve"> </w:t>
      </w:r>
      <w:r>
        <w:t>propagation</w:t>
      </w:r>
      <w:r>
        <w:rPr>
          <w:spacing w:val="-47"/>
        </w:rPr>
        <w:t xml:space="preserve"> </w:t>
      </w:r>
      <w:r w:rsidR="006511C8">
        <w:t>des poussières (</w:t>
      </w:r>
      <w:r w:rsidR="000C0B80">
        <w:t xml:space="preserve">ex : </w:t>
      </w:r>
      <w:r w:rsidR="006511C8">
        <w:t xml:space="preserve">tapis </w:t>
      </w:r>
      <w:r w:rsidR="000C0B80">
        <w:t xml:space="preserve">collant </w:t>
      </w:r>
      <w:r w:rsidR="006511C8">
        <w:t>anti-poussière)</w:t>
      </w:r>
      <w:r w:rsidR="005870D1">
        <w:t>,</w:t>
      </w:r>
    </w:p>
    <w:p w14:paraId="0E97069F" w14:textId="77777777" w:rsidR="007265DC" w:rsidRDefault="00964828" w:rsidP="00F053C4">
      <w:pPr>
        <w:pStyle w:val="Paragraphedeliste"/>
        <w:numPr>
          <w:ilvl w:val="0"/>
          <w:numId w:val="5"/>
        </w:numPr>
        <w:tabs>
          <w:tab w:val="left" w:pos="893"/>
          <w:tab w:val="left" w:pos="894"/>
        </w:tabs>
        <w:spacing w:before="2"/>
        <w:ind w:right="315"/>
        <w:jc w:val="both"/>
      </w:pPr>
      <w:r>
        <w:t>Nettoyer et protéger journellement les parties communes et les surfaces accessibles au public et</w:t>
      </w:r>
      <w:r>
        <w:rPr>
          <w:spacing w:val="-47"/>
        </w:rPr>
        <w:t xml:space="preserve"> </w:t>
      </w:r>
      <w:r>
        <w:t>au</w:t>
      </w:r>
      <w:r>
        <w:rPr>
          <w:spacing w:val="-1"/>
        </w:rPr>
        <w:t xml:space="preserve"> </w:t>
      </w:r>
      <w:r>
        <w:t>personnel,</w:t>
      </w:r>
    </w:p>
    <w:p w14:paraId="52E5B756" w14:textId="77777777" w:rsidR="007265DC" w:rsidRDefault="00964828" w:rsidP="00F053C4">
      <w:pPr>
        <w:pStyle w:val="Paragraphedeliste"/>
        <w:numPr>
          <w:ilvl w:val="0"/>
          <w:numId w:val="5"/>
        </w:numPr>
        <w:tabs>
          <w:tab w:val="left" w:pos="893"/>
          <w:tab w:val="left" w:pos="894"/>
        </w:tabs>
        <w:ind w:hanging="361"/>
        <w:jc w:val="both"/>
      </w:pPr>
      <w:r>
        <w:t>Remettre</w:t>
      </w:r>
      <w:r>
        <w:rPr>
          <w:spacing w:val="-1"/>
        </w:rPr>
        <w:t xml:space="preserve"> </w:t>
      </w:r>
      <w:r>
        <w:t>les</w:t>
      </w:r>
      <w:r>
        <w:rPr>
          <w:spacing w:val="-1"/>
        </w:rPr>
        <w:t xml:space="preserve"> </w:t>
      </w:r>
      <w:r>
        <w:t>locaux</w:t>
      </w:r>
      <w:r>
        <w:rPr>
          <w:spacing w:val="-3"/>
        </w:rPr>
        <w:t xml:space="preserve"> </w:t>
      </w:r>
      <w:r>
        <w:t>en</w:t>
      </w:r>
      <w:r>
        <w:rPr>
          <w:spacing w:val="-1"/>
        </w:rPr>
        <w:t xml:space="preserve"> </w:t>
      </w:r>
      <w:r>
        <w:t>ordre</w:t>
      </w:r>
      <w:r>
        <w:rPr>
          <w:spacing w:val="-1"/>
        </w:rPr>
        <w:t xml:space="preserve"> </w:t>
      </w:r>
      <w:r>
        <w:t>après</w:t>
      </w:r>
      <w:r>
        <w:rPr>
          <w:spacing w:val="-1"/>
        </w:rPr>
        <w:t xml:space="preserve"> </w:t>
      </w:r>
      <w:r>
        <w:t>intervention.</w:t>
      </w:r>
    </w:p>
    <w:p w14:paraId="7C3477B4" w14:textId="0C499CA1" w:rsidR="007265DC" w:rsidRPr="004C3E55" w:rsidRDefault="007265DC" w:rsidP="00F053C4">
      <w:pPr>
        <w:pStyle w:val="Corpsdetexte"/>
        <w:spacing w:before="12"/>
        <w:jc w:val="both"/>
        <w:rPr>
          <w:sz w:val="28"/>
        </w:rPr>
      </w:pPr>
    </w:p>
    <w:p w14:paraId="03E13379" w14:textId="77777777" w:rsidR="007265DC" w:rsidRDefault="00964828" w:rsidP="00F053C4">
      <w:pPr>
        <w:pStyle w:val="Titre1"/>
      </w:pPr>
      <w:bookmarkStart w:id="15" w:name="_Toc222844555"/>
      <w:r>
        <w:t>3.4-</w:t>
      </w:r>
      <w:r>
        <w:rPr>
          <w:spacing w:val="-3"/>
        </w:rPr>
        <w:t xml:space="preserve"> </w:t>
      </w:r>
      <w:r>
        <w:t>Essais</w:t>
      </w:r>
      <w:r>
        <w:rPr>
          <w:spacing w:val="-2"/>
        </w:rPr>
        <w:t xml:space="preserve"> </w:t>
      </w:r>
      <w:r>
        <w:t>et</w:t>
      </w:r>
      <w:r>
        <w:rPr>
          <w:spacing w:val="-5"/>
        </w:rPr>
        <w:t xml:space="preserve"> </w:t>
      </w:r>
      <w:r>
        <w:t>vérifications</w:t>
      </w:r>
      <w:bookmarkEnd w:id="15"/>
    </w:p>
    <w:p w14:paraId="71805ED4" w14:textId="77777777" w:rsidR="007265DC" w:rsidRDefault="007265DC" w:rsidP="00F053C4">
      <w:pPr>
        <w:pStyle w:val="Corpsdetexte"/>
        <w:spacing w:before="5"/>
        <w:jc w:val="both"/>
        <w:rPr>
          <w:b/>
          <w:sz w:val="17"/>
        </w:rPr>
      </w:pPr>
    </w:p>
    <w:p w14:paraId="64C2DBDB" w14:textId="6D283D59" w:rsidR="007265DC" w:rsidRDefault="00964828" w:rsidP="00F053C4">
      <w:pPr>
        <w:pStyle w:val="Corpsdetexte"/>
        <w:spacing w:before="56"/>
        <w:ind w:left="172"/>
        <w:jc w:val="both"/>
      </w:pPr>
      <w:r>
        <w:t>Le</w:t>
      </w:r>
      <w:r>
        <w:rPr>
          <w:spacing w:val="-1"/>
        </w:rPr>
        <w:t xml:space="preserve"> </w:t>
      </w:r>
      <w:r>
        <w:t>titulaire d</w:t>
      </w:r>
      <w:r w:rsidR="005870D1">
        <w:t>oit</w:t>
      </w:r>
      <w:r>
        <w:rPr>
          <w:spacing w:val="-1"/>
        </w:rPr>
        <w:t xml:space="preserve"> </w:t>
      </w:r>
      <w:r>
        <w:t>fournir</w:t>
      </w:r>
      <w:r>
        <w:rPr>
          <w:spacing w:val="-2"/>
        </w:rPr>
        <w:t xml:space="preserve"> </w:t>
      </w:r>
      <w:r>
        <w:t>l'ensemble</w:t>
      </w:r>
      <w:r>
        <w:rPr>
          <w:spacing w:val="-4"/>
        </w:rPr>
        <w:t xml:space="preserve"> </w:t>
      </w:r>
      <w:r>
        <w:t>du</w:t>
      </w:r>
      <w:r>
        <w:rPr>
          <w:spacing w:val="-3"/>
        </w:rPr>
        <w:t xml:space="preserve"> </w:t>
      </w:r>
      <w:r>
        <w:t>matériel</w:t>
      </w:r>
      <w:r>
        <w:rPr>
          <w:spacing w:val="-4"/>
        </w:rPr>
        <w:t xml:space="preserve"> </w:t>
      </w:r>
      <w:r>
        <w:t>pour</w:t>
      </w:r>
      <w:r>
        <w:rPr>
          <w:spacing w:val="-3"/>
        </w:rPr>
        <w:t xml:space="preserve"> </w:t>
      </w:r>
      <w:r>
        <w:t>exécuter</w:t>
      </w:r>
      <w:r>
        <w:rPr>
          <w:spacing w:val="-2"/>
        </w:rPr>
        <w:t xml:space="preserve"> </w:t>
      </w:r>
      <w:r>
        <w:t>les</w:t>
      </w:r>
      <w:r>
        <w:rPr>
          <w:spacing w:val="-2"/>
        </w:rPr>
        <w:t xml:space="preserve"> </w:t>
      </w:r>
      <w:r>
        <w:t>différents</w:t>
      </w:r>
      <w:r>
        <w:rPr>
          <w:spacing w:val="-1"/>
        </w:rPr>
        <w:t xml:space="preserve"> </w:t>
      </w:r>
      <w:r>
        <w:t>essais</w:t>
      </w:r>
      <w:r>
        <w:rPr>
          <w:spacing w:val="-2"/>
        </w:rPr>
        <w:t xml:space="preserve"> </w:t>
      </w:r>
      <w:r>
        <w:t>de</w:t>
      </w:r>
      <w:r>
        <w:rPr>
          <w:spacing w:val="-1"/>
        </w:rPr>
        <w:t xml:space="preserve"> </w:t>
      </w:r>
      <w:r>
        <w:t>fonctionnement.</w:t>
      </w:r>
    </w:p>
    <w:p w14:paraId="22794FAE" w14:textId="77777777" w:rsidR="007265DC" w:rsidRDefault="007265DC" w:rsidP="00F053C4">
      <w:pPr>
        <w:pStyle w:val="Corpsdetexte"/>
        <w:spacing w:before="1"/>
        <w:jc w:val="both"/>
      </w:pPr>
    </w:p>
    <w:p w14:paraId="22F28800" w14:textId="009F1791" w:rsidR="007265DC" w:rsidRDefault="00F42129" w:rsidP="00F053C4">
      <w:pPr>
        <w:pStyle w:val="Corpsdetexte"/>
        <w:ind w:left="172"/>
        <w:jc w:val="both"/>
      </w:pPr>
      <w:r>
        <w:t>Il</w:t>
      </w:r>
      <w:r w:rsidR="00964828">
        <w:rPr>
          <w:spacing w:val="2"/>
        </w:rPr>
        <w:t xml:space="preserve"> </w:t>
      </w:r>
      <w:r w:rsidR="00964828">
        <w:t>d</w:t>
      </w:r>
      <w:r w:rsidR="005870D1">
        <w:t>oit</w:t>
      </w:r>
      <w:r w:rsidR="00964828">
        <w:rPr>
          <w:spacing w:val="2"/>
        </w:rPr>
        <w:t xml:space="preserve"> </w:t>
      </w:r>
      <w:r w:rsidR="00964828">
        <w:t>également</w:t>
      </w:r>
      <w:r w:rsidR="00964828">
        <w:rPr>
          <w:spacing w:val="3"/>
        </w:rPr>
        <w:t xml:space="preserve"> </w:t>
      </w:r>
      <w:r w:rsidR="00964828">
        <w:t>fournir</w:t>
      </w:r>
      <w:r w:rsidR="00964828">
        <w:rPr>
          <w:spacing w:val="2"/>
        </w:rPr>
        <w:t xml:space="preserve"> </w:t>
      </w:r>
      <w:r w:rsidR="00964828">
        <w:t>le</w:t>
      </w:r>
      <w:r w:rsidR="00964828">
        <w:rPr>
          <w:spacing w:val="3"/>
        </w:rPr>
        <w:t xml:space="preserve"> </w:t>
      </w:r>
      <w:r w:rsidR="00964828">
        <w:t>personnel</w:t>
      </w:r>
      <w:r w:rsidR="00964828">
        <w:rPr>
          <w:spacing w:val="3"/>
        </w:rPr>
        <w:t xml:space="preserve"> </w:t>
      </w:r>
      <w:r w:rsidR="00964828">
        <w:t>compétent</w:t>
      </w:r>
      <w:r w:rsidR="00964828">
        <w:rPr>
          <w:spacing w:val="1"/>
        </w:rPr>
        <w:t xml:space="preserve"> </w:t>
      </w:r>
      <w:r w:rsidR="00964828">
        <w:t>pour</w:t>
      </w:r>
      <w:r w:rsidR="00964828">
        <w:rPr>
          <w:spacing w:val="3"/>
        </w:rPr>
        <w:t xml:space="preserve"> </w:t>
      </w:r>
      <w:r w:rsidR="00964828">
        <w:t>la</w:t>
      </w:r>
      <w:r w:rsidR="00964828">
        <w:rPr>
          <w:spacing w:val="3"/>
        </w:rPr>
        <w:t xml:space="preserve"> </w:t>
      </w:r>
      <w:r w:rsidR="00964828">
        <w:t>réalisation</w:t>
      </w:r>
      <w:r w:rsidR="00964828">
        <w:rPr>
          <w:spacing w:val="2"/>
        </w:rPr>
        <w:t xml:space="preserve"> </w:t>
      </w:r>
      <w:r w:rsidR="00964828">
        <w:t>de</w:t>
      </w:r>
      <w:r w:rsidR="00964828">
        <w:rPr>
          <w:spacing w:val="3"/>
        </w:rPr>
        <w:t xml:space="preserve"> </w:t>
      </w:r>
      <w:r w:rsidR="00964828">
        <w:t>ces</w:t>
      </w:r>
      <w:r w:rsidR="00964828">
        <w:rPr>
          <w:spacing w:val="3"/>
        </w:rPr>
        <w:t xml:space="preserve"> </w:t>
      </w:r>
      <w:r w:rsidR="00964828">
        <w:t>essais</w:t>
      </w:r>
      <w:r w:rsidR="00964828">
        <w:rPr>
          <w:spacing w:val="2"/>
        </w:rPr>
        <w:t xml:space="preserve"> </w:t>
      </w:r>
      <w:r w:rsidR="00964828">
        <w:t>et</w:t>
      </w:r>
      <w:r w:rsidR="00964828">
        <w:rPr>
          <w:spacing w:val="1"/>
        </w:rPr>
        <w:t xml:space="preserve"> </w:t>
      </w:r>
      <w:r w:rsidR="00964828">
        <w:t>éventuellement</w:t>
      </w:r>
      <w:r w:rsidR="00964828">
        <w:rPr>
          <w:spacing w:val="-46"/>
        </w:rPr>
        <w:t xml:space="preserve"> </w:t>
      </w:r>
      <w:r w:rsidR="00964828">
        <w:t>demander</w:t>
      </w:r>
      <w:r w:rsidR="00964828">
        <w:rPr>
          <w:spacing w:val="-1"/>
        </w:rPr>
        <w:t xml:space="preserve"> </w:t>
      </w:r>
      <w:r w:rsidR="00964828">
        <w:t>la présence</w:t>
      </w:r>
      <w:r w:rsidR="00964828">
        <w:rPr>
          <w:spacing w:val="1"/>
        </w:rPr>
        <w:t xml:space="preserve"> </w:t>
      </w:r>
      <w:r w:rsidR="00964828">
        <w:t>des</w:t>
      </w:r>
      <w:r w:rsidR="00964828">
        <w:rPr>
          <w:spacing w:val="-1"/>
        </w:rPr>
        <w:t xml:space="preserve"> </w:t>
      </w:r>
      <w:r w:rsidR="00964828">
        <w:t>constructeurs</w:t>
      </w:r>
      <w:r w:rsidR="00964828">
        <w:rPr>
          <w:spacing w:val="-1"/>
        </w:rPr>
        <w:t xml:space="preserve"> </w:t>
      </w:r>
      <w:r w:rsidR="00964828">
        <w:t>de</w:t>
      </w:r>
      <w:r w:rsidR="00964828">
        <w:rPr>
          <w:spacing w:val="-5"/>
        </w:rPr>
        <w:t xml:space="preserve"> </w:t>
      </w:r>
      <w:r w:rsidR="00964828">
        <w:t>matériel</w:t>
      </w:r>
      <w:r w:rsidR="00964828">
        <w:rPr>
          <w:spacing w:val="-2"/>
        </w:rPr>
        <w:t xml:space="preserve"> </w:t>
      </w:r>
      <w:r w:rsidR="00964828">
        <w:t>pour assister</w:t>
      </w:r>
      <w:r w:rsidR="00964828">
        <w:rPr>
          <w:spacing w:val="-1"/>
        </w:rPr>
        <w:t xml:space="preserve"> </w:t>
      </w:r>
      <w:r w:rsidR="00964828">
        <w:t>à</w:t>
      </w:r>
      <w:r w:rsidR="00964828">
        <w:rPr>
          <w:spacing w:val="-2"/>
        </w:rPr>
        <w:t xml:space="preserve"> </w:t>
      </w:r>
      <w:r w:rsidR="00964828">
        <w:t>ces</w:t>
      </w:r>
      <w:r w:rsidR="00964828">
        <w:rPr>
          <w:spacing w:val="-2"/>
        </w:rPr>
        <w:t xml:space="preserve"> </w:t>
      </w:r>
      <w:r w:rsidR="00964828">
        <w:t>essais.</w:t>
      </w:r>
    </w:p>
    <w:p w14:paraId="6D08B3D5" w14:textId="77777777" w:rsidR="009332FF" w:rsidRDefault="009332FF" w:rsidP="00F053C4">
      <w:pPr>
        <w:pStyle w:val="Corpsdetexte"/>
        <w:ind w:left="172"/>
        <w:jc w:val="both"/>
      </w:pPr>
    </w:p>
    <w:p w14:paraId="4D582DE8" w14:textId="0C0582B0" w:rsidR="007265DC" w:rsidRDefault="00964828" w:rsidP="00F053C4">
      <w:pPr>
        <w:pStyle w:val="Corpsdetexte"/>
        <w:spacing w:before="2" w:line="237" w:lineRule="auto"/>
        <w:ind w:left="172" w:right="145"/>
        <w:jc w:val="both"/>
      </w:pPr>
      <w:r>
        <w:t>Si les essais font apparaître des malfaçons ou une mauvaise qualité, le titulaire d</w:t>
      </w:r>
      <w:r w:rsidR="009332FF">
        <w:t>oit</w:t>
      </w:r>
      <w:r>
        <w:t xml:space="preserve"> les démolitions des</w:t>
      </w:r>
      <w:r>
        <w:rPr>
          <w:spacing w:val="-47"/>
        </w:rPr>
        <w:t xml:space="preserve"> </w:t>
      </w:r>
      <w:r>
        <w:t>parties</w:t>
      </w:r>
      <w:r>
        <w:rPr>
          <w:spacing w:val="-1"/>
        </w:rPr>
        <w:t xml:space="preserve"> </w:t>
      </w:r>
      <w:r>
        <w:t>sujettes à caution</w:t>
      </w:r>
      <w:r>
        <w:rPr>
          <w:spacing w:val="-3"/>
        </w:rPr>
        <w:t xml:space="preserve"> </w:t>
      </w:r>
      <w:r>
        <w:t>et la reconstruction</w:t>
      </w:r>
      <w:r>
        <w:rPr>
          <w:spacing w:val="-2"/>
        </w:rPr>
        <w:t xml:space="preserve"> </w:t>
      </w:r>
      <w:r>
        <w:t>à ses</w:t>
      </w:r>
      <w:r>
        <w:rPr>
          <w:spacing w:val="1"/>
        </w:rPr>
        <w:t xml:space="preserve"> </w:t>
      </w:r>
      <w:r>
        <w:t>frais.</w:t>
      </w:r>
    </w:p>
    <w:p w14:paraId="4AE6092D" w14:textId="77777777" w:rsidR="007265DC" w:rsidRDefault="007265DC" w:rsidP="00F053C4">
      <w:pPr>
        <w:pStyle w:val="Corpsdetexte"/>
        <w:spacing w:before="2"/>
        <w:jc w:val="both"/>
      </w:pPr>
    </w:p>
    <w:p w14:paraId="75FAF2C3" w14:textId="4602FAF2" w:rsidR="007265DC" w:rsidRDefault="00964828" w:rsidP="00F053C4">
      <w:pPr>
        <w:pStyle w:val="Corpsdetexte"/>
        <w:ind w:left="172"/>
        <w:jc w:val="both"/>
      </w:pPr>
      <w:r>
        <w:t>Les</w:t>
      </w:r>
      <w:r>
        <w:rPr>
          <w:spacing w:val="-1"/>
        </w:rPr>
        <w:t xml:space="preserve"> </w:t>
      </w:r>
      <w:r>
        <w:t>frais</w:t>
      </w:r>
      <w:r>
        <w:rPr>
          <w:spacing w:val="-1"/>
        </w:rPr>
        <w:t xml:space="preserve"> </w:t>
      </w:r>
      <w:r>
        <w:t>afférents</w:t>
      </w:r>
      <w:r>
        <w:rPr>
          <w:spacing w:val="-2"/>
        </w:rPr>
        <w:t xml:space="preserve"> </w:t>
      </w:r>
      <w:r>
        <w:t>aux</w:t>
      </w:r>
      <w:r>
        <w:rPr>
          <w:spacing w:val="-1"/>
        </w:rPr>
        <w:t xml:space="preserve"> </w:t>
      </w:r>
      <w:r>
        <w:t>essais</w:t>
      </w:r>
      <w:r>
        <w:rPr>
          <w:spacing w:val="-1"/>
        </w:rPr>
        <w:t xml:space="preserve"> </w:t>
      </w:r>
      <w:r>
        <w:t>sont</w:t>
      </w:r>
      <w:r>
        <w:rPr>
          <w:spacing w:val="-2"/>
        </w:rPr>
        <w:t xml:space="preserve"> </w:t>
      </w:r>
      <w:r>
        <w:t>à</w:t>
      </w:r>
      <w:r>
        <w:rPr>
          <w:spacing w:val="-1"/>
        </w:rPr>
        <w:t xml:space="preserve"> </w:t>
      </w:r>
      <w:r>
        <w:t>la</w:t>
      </w:r>
      <w:r>
        <w:rPr>
          <w:spacing w:val="-4"/>
        </w:rPr>
        <w:t xml:space="preserve"> </w:t>
      </w:r>
      <w:r>
        <w:t>charge</w:t>
      </w:r>
      <w:r>
        <w:rPr>
          <w:spacing w:val="1"/>
        </w:rPr>
        <w:t xml:space="preserve"> </w:t>
      </w:r>
      <w:r>
        <w:t>du</w:t>
      </w:r>
      <w:r>
        <w:rPr>
          <w:spacing w:val="-4"/>
        </w:rPr>
        <w:t xml:space="preserve"> </w:t>
      </w:r>
      <w:r>
        <w:t>titulaire sauf</w:t>
      </w:r>
      <w:r>
        <w:rPr>
          <w:spacing w:val="-1"/>
        </w:rPr>
        <w:t xml:space="preserve"> </w:t>
      </w:r>
      <w:r>
        <w:t>stipulation</w:t>
      </w:r>
      <w:r>
        <w:rPr>
          <w:spacing w:val="-2"/>
        </w:rPr>
        <w:t xml:space="preserve"> </w:t>
      </w:r>
      <w:r>
        <w:t>contraire.</w:t>
      </w:r>
    </w:p>
    <w:p w14:paraId="655107AC" w14:textId="0C09BECB" w:rsidR="007265DC" w:rsidRDefault="007265DC" w:rsidP="00F053C4">
      <w:pPr>
        <w:pStyle w:val="Corpsdetexte"/>
        <w:spacing w:before="10"/>
        <w:jc w:val="both"/>
        <w:rPr>
          <w:sz w:val="23"/>
        </w:rPr>
      </w:pPr>
    </w:p>
    <w:p w14:paraId="70A050EF" w14:textId="77777777" w:rsidR="007265DC" w:rsidRDefault="00964828" w:rsidP="00F053C4">
      <w:pPr>
        <w:pStyle w:val="Titre1"/>
      </w:pPr>
      <w:bookmarkStart w:id="16" w:name="_Toc222844556"/>
      <w:r>
        <w:t>3.5-</w:t>
      </w:r>
      <w:r>
        <w:rPr>
          <w:spacing w:val="-1"/>
        </w:rPr>
        <w:t xml:space="preserve"> </w:t>
      </w:r>
      <w:r>
        <w:t>Accès</w:t>
      </w:r>
      <w:r>
        <w:rPr>
          <w:spacing w:val="-1"/>
        </w:rPr>
        <w:t xml:space="preserve"> </w:t>
      </w:r>
      <w:r>
        <w:t>au</w:t>
      </w:r>
      <w:r>
        <w:rPr>
          <w:spacing w:val="-4"/>
        </w:rPr>
        <w:t xml:space="preserve"> </w:t>
      </w:r>
      <w:r>
        <w:t>chantier</w:t>
      </w:r>
      <w:bookmarkEnd w:id="16"/>
    </w:p>
    <w:p w14:paraId="514DDFE7" w14:textId="77777777" w:rsidR="007265DC" w:rsidRDefault="007265DC" w:rsidP="00F053C4">
      <w:pPr>
        <w:pStyle w:val="Corpsdetexte"/>
        <w:spacing w:before="4"/>
        <w:jc w:val="both"/>
        <w:rPr>
          <w:b/>
          <w:sz w:val="17"/>
        </w:rPr>
      </w:pPr>
    </w:p>
    <w:p w14:paraId="637FDAB3" w14:textId="0A86CABF" w:rsidR="00064825" w:rsidRDefault="00964828" w:rsidP="00F053C4">
      <w:pPr>
        <w:pStyle w:val="Corpsdetexte"/>
        <w:spacing w:before="56"/>
        <w:ind w:left="172"/>
        <w:jc w:val="both"/>
      </w:pPr>
      <w:r w:rsidRPr="00242D57">
        <w:t>L'accès</w:t>
      </w:r>
      <w:r w:rsidRPr="00242D57">
        <w:rPr>
          <w:spacing w:val="-4"/>
        </w:rPr>
        <w:t xml:space="preserve"> </w:t>
      </w:r>
      <w:r w:rsidRPr="00242D57">
        <w:t>au chantier</w:t>
      </w:r>
      <w:r w:rsidRPr="00242D57">
        <w:rPr>
          <w:spacing w:val="-3"/>
        </w:rPr>
        <w:t xml:space="preserve"> </w:t>
      </w:r>
      <w:r w:rsidRPr="00242D57">
        <w:t>se</w:t>
      </w:r>
      <w:r w:rsidRPr="00242D57">
        <w:rPr>
          <w:spacing w:val="-3"/>
        </w:rPr>
        <w:t xml:space="preserve"> </w:t>
      </w:r>
      <w:r w:rsidRPr="00242D57">
        <w:t>f</w:t>
      </w:r>
      <w:r w:rsidR="009332FF">
        <w:t>ait</w:t>
      </w:r>
      <w:r w:rsidRPr="00242D57">
        <w:rPr>
          <w:spacing w:val="-3"/>
        </w:rPr>
        <w:t xml:space="preserve"> </w:t>
      </w:r>
      <w:r w:rsidRPr="00242D57">
        <w:t>p</w:t>
      </w:r>
      <w:r w:rsidR="00064825">
        <w:t xml:space="preserve">ar </w:t>
      </w:r>
      <w:r w:rsidR="009A141B">
        <w:t>l’entrée Ouest du bâtiment.</w:t>
      </w:r>
    </w:p>
    <w:p w14:paraId="3C353203" w14:textId="36792167" w:rsidR="007265DC" w:rsidRDefault="00964828" w:rsidP="00F053C4">
      <w:pPr>
        <w:pStyle w:val="Corpsdetexte"/>
        <w:ind w:left="172" w:right="315"/>
        <w:jc w:val="both"/>
      </w:pPr>
      <w:r>
        <w:t>Toute première intervention f</w:t>
      </w:r>
      <w:r w:rsidR="009332FF">
        <w:t>ait</w:t>
      </w:r>
      <w:r>
        <w:t xml:space="preserve"> obligatoirement l’objet d’un signalement auprès du responsable des</w:t>
      </w:r>
      <w:r>
        <w:rPr>
          <w:spacing w:val="1"/>
        </w:rPr>
        <w:t xml:space="preserve"> </w:t>
      </w:r>
      <w:r>
        <w:t>services techniques du Centre Hospitalier</w:t>
      </w:r>
      <w:r w:rsidR="009A392E">
        <w:t xml:space="preserve"> de Brocéliande</w:t>
      </w:r>
      <w:r>
        <w:t xml:space="preserve"> ou son représentant</w:t>
      </w:r>
      <w:r w:rsidR="00F42129">
        <w:t xml:space="preserve"> désigné durant l’exécution du marché</w:t>
      </w:r>
      <w:r>
        <w:t>. Les différents intervenants d</w:t>
      </w:r>
      <w:r w:rsidR="009332FF">
        <w:t>oivent</w:t>
      </w:r>
      <w:r>
        <w:t xml:space="preserve"> être</w:t>
      </w:r>
      <w:r>
        <w:rPr>
          <w:spacing w:val="1"/>
        </w:rPr>
        <w:t xml:space="preserve"> </w:t>
      </w:r>
      <w:r>
        <w:t>facilement</w:t>
      </w:r>
      <w:r>
        <w:rPr>
          <w:spacing w:val="-1"/>
        </w:rPr>
        <w:t xml:space="preserve"> </w:t>
      </w:r>
      <w:r>
        <w:t>identifiables,</w:t>
      </w:r>
      <w:r>
        <w:rPr>
          <w:spacing w:val="-2"/>
        </w:rPr>
        <w:t xml:space="preserve"> </w:t>
      </w:r>
      <w:r>
        <w:t>en</w:t>
      </w:r>
      <w:r>
        <w:rPr>
          <w:spacing w:val="-3"/>
        </w:rPr>
        <w:t xml:space="preserve"> </w:t>
      </w:r>
      <w:r>
        <w:t>portant</w:t>
      </w:r>
      <w:r>
        <w:rPr>
          <w:spacing w:val="-2"/>
        </w:rPr>
        <w:t xml:space="preserve"> </w:t>
      </w:r>
      <w:r>
        <w:t>par</w:t>
      </w:r>
      <w:r>
        <w:rPr>
          <w:spacing w:val="-1"/>
        </w:rPr>
        <w:t xml:space="preserve"> </w:t>
      </w:r>
      <w:r>
        <w:t>exemple un</w:t>
      </w:r>
      <w:r>
        <w:rPr>
          <w:spacing w:val="-1"/>
        </w:rPr>
        <w:t xml:space="preserve"> </w:t>
      </w:r>
      <w:r>
        <w:t>badge</w:t>
      </w:r>
      <w:r>
        <w:rPr>
          <w:spacing w:val="1"/>
        </w:rPr>
        <w:t xml:space="preserve"> </w:t>
      </w:r>
      <w:r>
        <w:t>au</w:t>
      </w:r>
      <w:r>
        <w:rPr>
          <w:spacing w:val="-2"/>
        </w:rPr>
        <w:t xml:space="preserve"> </w:t>
      </w:r>
      <w:r>
        <w:t>nom</w:t>
      </w:r>
      <w:r>
        <w:rPr>
          <w:spacing w:val="2"/>
        </w:rPr>
        <w:t xml:space="preserve"> </w:t>
      </w:r>
      <w:r>
        <w:t>du</w:t>
      </w:r>
      <w:r>
        <w:rPr>
          <w:spacing w:val="-1"/>
        </w:rPr>
        <w:t xml:space="preserve"> </w:t>
      </w:r>
      <w:r>
        <w:t>titulaire.</w:t>
      </w:r>
    </w:p>
    <w:p w14:paraId="5FCC65B2" w14:textId="77777777" w:rsidR="007265DC" w:rsidRDefault="007265DC" w:rsidP="00F053C4">
      <w:pPr>
        <w:pStyle w:val="Corpsdetexte"/>
        <w:spacing w:before="1"/>
        <w:jc w:val="both"/>
      </w:pPr>
    </w:p>
    <w:p w14:paraId="3F6637E1" w14:textId="0BD7D30B" w:rsidR="007265DC" w:rsidRDefault="00964828" w:rsidP="00F053C4">
      <w:pPr>
        <w:pStyle w:val="Corpsdetexte"/>
        <w:ind w:left="172"/>
        <w:jc w:val="both"/>
      </w:pPr>
      <w:r>
        <w:t xml:space="preserve">Le chantier </w:t>
      </w:r>
      <w:r w:rsidR="009332FF">
        <w:t>est</w:t>
      </w:r>
      <w:r>
        <w:rPr>
          <w:spacing w:val="-3"/>
        </w:rPr>
        <w:t xml:space="preserve"> </w:t>
      </w:r>
      <w:r>
        <w:t>ouvert du</w:t>
      </w:r>
      <w:r>
        <w:rPr>
          <w:spacing w:val="-1"/>
        </w:rPr>
        <w:t xml:space="preserve"> </w:t>
      </w:r>
      <w:r>
        <w:t>lundi</w:t>
      </w:r>
      <w:r>
        <w:rPr>
          <w:spacing w:val="-1"/>
        </w:rPr>
        <w:t xml:space="preserve"> </w:t>
      </w:r>
      <w:r>
        <w:t>au</w:t>
      </w:r>
      <w:r>
        <w:rPr>
          <w:spacing w:val="-1"/>
        </w:rPr>
        <w:t xml:space="preserve"> </w:t>
      </w:r>
      <w:r>
        <w:t>vendredi</w:t>
      </w:r>
      <w:r>
        <w:rPr>
          <w:spacing w:val="-2"/>
        </w:rPr>
        <w:t xml:space="preserve"> </w:t>
      </w:r>
      <w:r>
        <w:t>de</w:t>
      </w:r>
      <w:r>
        <w:rPr>
          <w:spacing w:val="-3"/>
        </w:rPr>
        <w:t xml:space="preserve"> </w:t>
      </w:r>
      <w:r>
        <w:t>8h00 à</w:t>
      </w:r>
      <w:r>
        <w:rPr>
          <w:spacing w:val="-3"/>
        </w:rPr>
        <w:t xml:space="preserve"> </w:t>
      </w:r>
      <w:r>
        <w:t>18h00.</w:t>
      </w:r>
    </w:p>
    <w:p w14:paraId="7C79E3A9" w14:textId="1FCC05DC" w:rsidR="0037661C" w:rsidRDefault="0037661C" w:rsidP="00F053C4">
      <w:pPr>
        <w:pStyle w:val="Corpsdetexte"/>
        <w:ind w:left="172"/>
        <w:jc w:val="both"/>
      </w:pPr>
    </w:p>
    <w:p w14:paraId="71098875" w14:textId="77777777" w:rsidR="0037661C" w:rsidRDefault="0037661C" w:rsidP="00F053C4">
      <w:pPr>
        <w:pStyle w:val="Corpsdetexte"/>
        <w:ind w:left="172"/>
        <w:jc w:val="both"/>
      </w:pPr>
    </w:p>
    <w:p w14:paraId="52C2013C" w14:textId="3F48CED4" w:rsidR="0037661C" w:rsidRDefault="0037661C" w:rsidP="00F053C4">
      <w:pPr>
        <w:pStyle w:val="Titre1"/>
      </w:pPr>
      <w:bookmarkStart w:id="17" w:name="_Toc222844557"/>
      <w:r>
        <w:t>3.6</w:t>
      </w:r>
      <w:r w:rsidRPr="00DC343B">
        <w:t>-</w:t>
      </w:r>
      <w:r w:rsidRPr="0037661C">
        <w:t xml:space="preserve"> Organisation en phase chantier</w:t>
      </w:r>
      <w:bookmarkEnd w:id="17"/>
    </w:p>
    <w:p w14:paraId="673378E6" w14:textId="77777777" w:rsidR="009A141B" w:rsidRPr="0037661C" w:rsidRDefault="009A141B" w:rsidP="00F053C4">
      <w:pPr>
        <w:pStyle w:val="Titre1"/>
      </w:pPr>
    </w:p>
    <w:p w14:paraId="77B63FA6" w14:textId="5513DDD1" w:rsidR="0037661C" w:rsidRDefault="0037661C" w:rsidP="00F053C4">
      <w:pPr>
        <w:pStyle w:val="Corpsdetexte"/>
        <w:spacing w:before="56"/>
        <w:ind w:left="172" w:right="145"/>
        <w:jc w:val="both"/>
      </w:pPr>
      <w:r>
        <w:t xml:space="preserve">Les mobiliers nécessaires au bon déroulement du chantier (tables, chaises, casiers) </w:t>
      </w:r>
      <w:r w:rsidR="000E4E7E">
        <w:t xml:space="preserve">pour équiper les locaux utilisés comme vestiaire, réfectoire et salle de réunion durant chaque phase </w:t>
      </w:r>
      <w:r>
        <w:t xml:space="preserve">sont à la charge du </w:t>
      </w:r>
      <w:r w:rsidR="009A141B" w:rsidRPr="009A141B">
        <w:t>Lot 1 : Démolition / cloisons / doublages / menuiseries intérieures /agencement</w:t>
      </w:r>
      <w:r>
        <w:t xml:space="preserve">. </w:t>
      </w:r>
    </w:p>
    <w:p w14:paraId="4F7A80E3" w14:textId="2FEC73CD" w:rsidR="007265DC" w:rsidRDefault="0037661C" w:rsidP="00F053C4">
      <w:pPr>
        <w:pStyle w:val="Corpsdetexte"/>
        <w:spacing w:before="56"/>
        <w:ind w:left="172" w:right="145"/>
        <w:jc w:val="both"/>
      </w:pPr>
      <w:r>
        <w:t xml:space="preserve">Le nettoyage des locaux tels que décrit dans </w:t>
      </w:r>
      <w:r w:rsidR="00A1148A">
        <w:t>le plan général de coordination du chantier (annexe 0.6 du CCTP)</w:t>
      </w:r>
      <w:r>
        <w:t xml:space="preserve"> est à la charge du </w:t>
      </w:r>
      <w:r w:rsidR="009A141B" w:rsidRPr="009A141B">
        <w:t>Lot 1 : Démolition / cloisons / doublages / menuiseries intérieures /agencement</w:t>
      </w:r>
      <w:r w:rsidR="009A141B">
        <w:t>.</w:t>
      </w:r>
    </w:p>
    <w:p w14:paraId="4A2CB0C9" w14:textId="3CE436D3" w:rsidR="009A141B" w:rsidRDefault="009A141B" w:rsidP="00F053C4">
      <w:pPr>
        <w:pStyle w:val="Corpsdetexte"/>
        <w:spacing w:before="56"/>
        <w:ind w:left="172" w:right="145"/>
        <w:jc w:val="both"/>
      </w:pPr>
      <w:r>
        <w:t>Une zone de stockage</w:t>
      </w:r>
      <w:r w:rsidR="00094404">
        <w:t xml:space="preserve"> </w:t>
      </w:r>
      <w:r>
        <w:t>tampon des matériaux</w:t>
      </w:r>
      <w:r w:rsidR="00094404">
        <w:t xml:space="preserve"> </w:t>
      </w:r>
      <w:r w:rsidR="00F97330">
        <w:t xml:space="preserve">est à aménager </w:t>
      </w:r>
      <w:r w:rsidR="00094404">
        <w:t xml:space="preserve">à la charge du titulaire du Lot 1 </w:t>
      </w:r>
      <w:r w:rsidR="00094404" w:rsidRPr="009A141B">
        <w:t>Démolition / cloisons / doublages / menuiseries intérieures /agencement</w:t>
      </w:r>
      <w:r w:rsidR="00094404">
        <w:t>,</w:t>
      </w:r>
      <w:r>
        <w:t xml:space="preserve"> est à aménager selon repérage du plan d’installation de chantier</w:t>
      </w:r>
      <w:r w:rsidR="00094404">
        <w:t xml:space="preserve">, </w:t>
      </w:r>
      <w:r>
        <w:t xml:space="preserve">par </w:t>
      </w:r>
      <w:r w:rsidR="00094404">
        <w:t>d</w:t>
      </w:r>
      <w:r>
        <w:t xml:space="preserve">es barrières sur plots fixées entre elles (menottées) d’une hauteur minimale de 1,50m. L’accès est à verrouiller par un cadenas à code. Cette même zone </w:t>
      </w:r>
      <w:r w:rsidR="009332FF">
        <w:t>est</w:t>
      </w:r>
      <w:r>
        <w:t xml:space="preserve"> utilisée pour le stockage tampon des déchets du </w:t>
      </w:r>
      <w:r>
        <w:rPr>
          <w:rFonts w:asciiTheme="minorHAnsi" w:hAnsiTheme="minorHAnsi"/>
        </w:rPr>
        <w:t>Lot 2 : Dépose de menuiseries extérieures avec joint de vitrage amianté</w:t>
      </w:r>
      <w:r w:rsidR="009332FF">
        <w:rPr>
          <w:rFonts w:asciiTheme="minorHAnsi" w:hAnsiTheme="minorHAnsi"/>
        </w:rPr>
        <w:t>.</w:t>
      </w:r>
    </w:p>
    <w:p w14:paraId="08E69D0C" w14:textId="77777777" w:rsidR="00C877EE" w:rsidRDefault="00C877EE" w:rsidP="00F053C4">
      <w:pPr>
        <w:pStyle w:val="Corpsdetexte"/>
        <w:jc w:val="both"/>
      </w:pPr>
    </w:p>
    <w:p w14:paraId="734E639F" w14:textId="78B7DD8F" w:rsidR="00064825" w:rsidRDefault="00064825" w:rsidP="00F97330">
      <w:pPr>
        <w:pStyle w:val="Titre1"/>
      </w:pPr>
      <w:bookmarkStart w:id="18" w:name="_Toc222844558"/>
      <w:r>
        <w:t>3.</w:t>
      </w:r>
      <w:r w:rsidR="0037661C">
        <w:t>7</w:t>
      </w:r>
      <w:r>
        <w:t>-</w:t>
      </w:r>
      <w:r>
        <w:rPr>
          <w:spacing w:val="-1"/>
        </w:rPr>
        <w:t xml:space="preserve"> </w:t>
      </w:r>
      <w:r>
        <w:t>Phasage</w:t>
      </w:r>
      <w:bookmarkEnd w:id="18"/>
    </w:p>
    <w:p w14:paraId="40BBA3D2" w14:textId="77777777" w:rsidR="00F97330" w:rsidRDefault="00F97330" w:rsidP="00F97330">
      <w:pPr>
        <w:pStyle w:val="Titre1"/>
      </w:pPr>
    </w:p>
    <w:p w14:paraId="297BC3EB" w14:textId="70E1F73B" w:rsidR="00B17ECF" w:rsidRDefault="00064825" w:rsidP="00F053C4">
      <w:pPr>
        <w:pStyle w:val="Corpsdetexte"/>
        <w:spacing w:before="56"/>
        <w:ind w:left="172"/>
        <w:jc w:val="both"/>
      </w:pPr>
      <w:r w:rsidRPr="00242D57">
        <w:t>L</w:t>
      </w:r>
      <w:r>
        <w:t>es travaux dans les locaux sont réalisés en 2 phases</w:t>
      </w:r>
      <w:r w:rsidR="00B17ECF">
        <w:t xml:space="preserve">, dans l’objectif </w:t>
      </w:r>
      <w:r w:rsidR="009332FF">
        <w:t xml:space="preserve">est </w:t>
      </w:r>
      <w:r w:rsidR="00B17ECF">
        <w:t xml:space="preserve">de maintenir en exploitation les locaux actuellement occupés. Un déménagement en fin de première phase permet de libérer </w:t>
      </w:r>
      <w:r w:rsidR="00DB335E">
        <w:t>les locaux</w:t>
      </w:r>
      <w:r w:rsidR="00B17ECF">
        <w:t xml:space="preserve"> devant </w:t>
      </w:r>
      <w:r w:rsidR="009A141B">
        <w:t xml:space="preserve">faire </w:t>
      </w:r>
      <w:r w:rsidR="00B17ECF">
        <w:t xml:space="preserve">l’objet de travaux vers </w:t>
      </w:r>
      <w:r w:rsidR="00DB335E">
        <w:t>les locaux</w:t>
      </w:r>
      <w:r w:rsidR="00B17ECF">
        <w:t xml:space="preserve"> réceptionnés à l’issue de la première phase.</w:t>
      </w:r>
    </w:p>
    <w:p w14:paraId="4152B3D4" w14:textId="3FE7D54F" w:rsidR="00B17ECF" w:rsidRDefault="00B17ECF" w:rsidP="00F053C4">
      <w:pPr>
        <w:pStyle w:val="Corpsdetexte"/>
        <w:spacing w:before="56"/>
        <w:ind w:left="172"/>
        <w:jc w:val="both"/>
      </w:pPr>
      <w:r>
        <w:t>Par ailleurs, la surface de la parcelle est restreinte et les stationnements des véhicules du SSIAD doivent rester en exploitation durant les travaux. Les espaces de parkings à proximité sont saturés. De fait, la base vie de chantier</w:t>
      </w:r>
      <w:r w:rsidR="00E14640">
        <w:t xml:space="preserve"> (à la charge du lot 1)</w:t>
      </w:r>
      <w:r>
        <w:t xml:space="preserve"> </w:t>
      </w:r>
      <w:r w:rsidR="009332FF">
        <w:t>est</w:t>
      </w:r>
      <w:r>
        <w:t xml:space="preserve"> installée à l’intérieur des locaux en travaux, afin de ne pas neutraliser d’emprise extérieure avec des bungalows.</w:t>
      </w:r>
    </w:p>
    <w:p w14:paraId="7F78C1D8" w14:textId="40F3AFA2" w:rsidR="00064825" w:rsidRDefault="00064825" w:rsidP="00F053C4">
      <w:pPr>
        <w:pStyle w:val="Corpsdetexte"/>
        <w:spacing w:before="56"/>
        <w:ind w:left="172"/>
        <w:jc w:val="both"/>
      </w:pPr>
      <w:r>
        <w:t xml:space="preserve">Un phasage détaillé </w:t>
      </w:r>
      <w:r w:rsidR="009332FF">
        <w:t>est</w:t>
      </w:r>
      <w:r>
        <w:t xml:space="preserve"> établi durant la phase de préparation.</w:t>
      </w:r>
    </w:p>
    <w:p w14:paraId="10AA727E" w14:textId="79FA983D" w:rsidR="00064825" w:rsidRDefault="00064825" w:rsidP="00F053C4">
      <w:pPr>
        <w:pStyle w:val="Corpsdetexte"/>
        <w:ind w:left="172"/>
        <w:jc w:val="both"/>
      </w:pPr>
      <w:r>
        <w:t>Toute première intervention f</w:t>
      </w:r>
      <w:r w:rsidR="009332FF">
        <w:t>ait</w:t>
      </w:r>
      <w:r>
        <w:t xml:space="preserve"> obligatoirement l’objet d’un signalement auprès du responsable des</w:t>
      </w:r>
      <w:r>
        <w:rPr>
          <w:spacing w:val="1"/>
        </w:rPr>
        <w:t xml:space="preserve"> s</w:t>
      </w:r>
      <w:r>
        <w:t xml:space="preserve">ervices </w:t>
      </w:r>
      <w:r>
        <w:lastRenderedPageBreak/>
        <w:t>techniques du Centre Hospitalier de Brocéliande ou son représentant. Toute intervention dans un local occupé ne p</w:t>
      </w:r>
      <w:r w:rsidR="009332FF">
        <w:t>eut</w:t>
      </w:r>
      <w:r>
        <w:t xml:space="preserve"> avoir lieu qu’après son accord préalable. Le délai de prévenance est de 48h.</w:t>
      </w:r>
    </w:p>
    <w:p w14:paraId="4A59AA22" w14:textId="77777777" w:rsidR="007265DC" w:rsidRDefault="007265DC" w:rsidP="00F053C4">
      <w:pPr>
        <w:pStyle w:val="Corpsdetexte"/>
        <w:jc w:val="both"/>
      </w:pPr>
    </w:p>
    <w:p w14:paraId="6CE0BADB" w14:textId="22ED2685" w:rsidR="007265DC" w:rsidRDefault="00964828" w:rsidP="00F053C4">
      <w:pPr>
        <w:pStyle w:val="Titre1"/>
      </w:pPr>
      <w:bookmarkStart w:id="19" w:name="_Toc222844559"/>
      <w:r>
        <w:t>3.</w:t>
      </w:r>
      <w:r w:rsidR="0037661C">
        <w:t>8</w:t>
      </w:r>
      <w:r>
        <w:t>-</w:t>
      </w:r>
      <w:r>
        <w:rPr>
          <w:spacing w:val="-1"/>
        </w:rPr>
        <w:t xml:space="preserve"> </w:t>
      </w:r>
      <w:r>
        <w:t>Réseaux</w:t>
      </w:r>
      <w:r>
        <w:rPr>
          <w:spacing w:val="-2"/>
        </w:rPr>
        <w:t xml:space="preserve"> </w:t>
      </w:r>
      <w:r>
        <w:t>de</w:t>
      </w:r>
      <w:r>
        <w:rPr>
          <w:spacing w:val="-3"/>
        </w:rPr>
        <w:t xml:space="preserve"> </w:t>
      </w:r>
      <w:r>
        <w:t>chantier</w:t>
      </w:r>
      <w:bookmarkEnd w:id="19"/>
    </w:p>
    <w:p w14:paraId="046D61F7" w14:textId="77777777" w:rsidR="007265DC" w:rsidRDefault="007265DC" w:rsidP="00F053C4">
      <w:pPr>
        <w:pStyle w:val="Corpsdetexte"/>
        <w:spacing w:before="6"/>
        <w:jc w:val="both"/>
        <w:rPr>
          <w:b/>
          <w:sz w:val="17"/>
        </w:rPr>
      </w:pPr>
    </w:p>
    <w:p w14:paraId="735404B0" w14:textId="50EDDD73" w:rsidR="007265DC" w:rsidRPr="00401BCD" w:rsidRDefault="009332FF" w:rsidP="00E14640">
      <w:pPr>
        <w:pStyle w:val="Corpsdetexte"/>
        <w:spacing w:before="56"/>
        <w:ind w:left="172" w:right="314"/>
        <w:jc w:val="both"/>
        <w:rPr>
          <w:spacing w:val="1"/>
        </w:rPr>
      </w:pPr>
      <w:r>
        <w:t xml:space="preserve">Le </w:t>
      </w:r>
      <w:r w:rsidR="000E1FD7">
        <w:t>dossier</w:t>
      </w:r>
      <w:r>
        <w:t xml:space="preserve"> technique du titulaire précise </w:t>
      </w:r>
      <w:bookmarkStart w:id="20" w:name="_Hlk219726181"/>
      <w:r>
        <w:t>l</w:t>
      </w:r>
      <w:r w:rsidR="00964828">
        <w:t>es</w:t>
      </w:r>
      <w:r w:rsidR="00964828">
        <w:rPr>
          <w:spacing w:val="-4"/>
        </w:rPr>
        <w:t xml:space="preserve"> </w:t>
      </w:r>
      <w:r w:rsidR="00964828">
        <w:t>besoins</w:t>
      </w:r>
      <w:r w:rsidR="00964828">
        <w:rPr>
          <w:spacing w:val="-3"/>
        </w:rPr>
        <w:t xml:space="preserve"> </w:t>
      </w:r>
      <w:r w:rsidR="00964828">
        <w:t>en</w:t>
      </w:r>
      <w:r w:rsidR="00964828">
        <w:rPr>
          <w:spacing w:val="-1"/>
        </w:rPr>
        <w:t xml:space="preserve"> </w:t>
      </w:r>
      <w:r w:rsidR="00964828">
        <w:t>réseaux</w:t>
      </w:r>
      <w:r w:rsidR="00964828">
        <w:rPr>
          <w:spacing w:val="-3"/>
        </w:rPr>
        <w:t xml:space="preserve"> </w:t>
      </w:r>
      <w:r w:rsidR="00964828">
        <w:t>de</w:t>
      </w:r>
      <w:r w:rsidR="00964828">
        <w:rPr>
          <w:spacing w:val="-5"/>
        </w:rPr>
        <w:t xml:space="preserve"> </w:t>
      </w:r>
      <w:r w:rsidR="00964828">
        <w:t>chantier</w:t>
      </w:r>
      <w:bookmarkEnd w:id="20"/>
      <w:r w:rsidR="00964828">
        <w:t>.</w:t>
      </w:r>
      <w:r w:rsidR="00E14640">
        <w:rPr>
          <w:spacing w:val="1"/>
        </w:rPr>
        <w:t xml:space="preserve"> L</w:t>
      </w:r>
      <w:r w:rsidR="00964828">
        <w:t>e</w:t>
      </w:r>
      <w:r w:rsidR="00964828">
        <w:rPr>
          <w:spacing w:val="1"/>
        </w:rPr>
        <w:t xml:space="preserve"> </w:t>
      </w:r>
      <w:r w:rsidR="00964828">
        <w:t>cas</w:t>
      </w:r>
      <w:r w:rsidR="00964828">
        <w:rPr>
          <w:spacing w:val="1"/>
        </w:rPr>
        <w:t xml:space="preserve"> </w:t>
      </w:r>
      <w:r w:rsidR="00964828">
        <w:t>échéant</w:t>
      </w:r>
      <w:r w:rsidR="00E14640">
        <w:rPr>
          <w:spacing w:val="1"/>
        </w:rPr>
        <w:t xml:space="preserve"> </w:t>
      </w:r>
      <w:r w:rsidR="00964828">
        <w:t>la</w:t>
      </w:r>
      <w:r w:rsidR="00964828">
        <w:rPr>
          <w:spacing w:val="1"/>
        </w:rPr>
        <w:t xml:space="preserve"> </w:t>
      </w:r>
      <w:r w:rsidR="00964828">
        <w:t>mise</w:t>
      </w:r>
      <w:r w:rsidR="00964828">
        <w:rPr>
          <w:spacing w:val="1"/>
        </w:rPr>
        <w:t xml:space="preserve"> </w:t>
      </w:r>
      <w:r w:rsidR="00964828">
        <w:t>en</w:t>
      </w:r>
      <w:r w:rsidR="00964828">
        <w:rPr>
          <w:spacing w:val="1"/>
        </w:rPr>
        <w:t xml:space="preserve"> </w:t>
      </w:r>
      <w:r w:rsidR="00964828">
        <w:t>place</w:t>
      </w:r>
      <w:r w:rsidR="00964828">
        <w:rPr>
          <w:spacing w:val="1"/>
        </w:rPr>
        <w:t xml:space="preserve"> </w:t>
      </w:r>
      <w:r w:rsidR="00964828">
        <w:t>d’un</w:t>
      </w:r>
      <w:r w:rsidR="00E14640">
        <w:rPr>
          <w:spacing w:val="1"/>
        </w:rPr>
        <w:t xml:space="preserve">e alimentation </w:t>
      </w:r>
      <w:r w:rsidR="00964828">
        <w:t>électrique</w:t>
      </w:r>
      <w:r w:rsidR="00E14640">
        <w:t xml:space="preserve"> spécifique en complément de l’alimentation existante</w:t>
      </w:r>
      <w:r w:rsidR="00964828">
        <w:t>,</w:t>
      </w:r>
      <w:r w:rsidR="00E14640">
        <w:t xml:space="preserve"> ainsi que </w:t>
      </w:r>
      <w:r w:rsidR="00964828">
        <w:t>la mise en</w:t>
      </w:r>
      <w:r w:rsidR="00964828">
        <w:rPr>
          <w:spacing w:val="1"/>
        </w:rPr>
        <w:t xml:space="preserve"> </w:t>
      </w:r>
      <w:r w:rsidR="00964828">
        <w:t>place d’un robinet de chantier ou point d’eau adapté aux besoins</w:t>
      </w:r>
      <w:r w:rsidR="00E14640">
        <w:t xml:space="preserve"> </w:t>
      </w:r>
      <w:r w:rsidR="00964828">
        <w:t>du chantier</w:t>
      </w:r>
      <w:r w:rsidR="00E14640">
        <w:t xml:space="preserve"> </w:t>
      </w:r>
      <w:r>
        <w:t xml:space="preserve">est </w:t>
      </w:r>
      <w:r w:rsidR="00E14640">
        <w:t>réalisé par le Maitre d’Ouvrage.</w:t>
      </w:r>
    </w:p>
    <w:p w14:paraId="5F186B95" w14:textId="1B52F65A" w:rsidR="007265DC" w:rsidRDefault="007265DC" w:rsidP="00F053C4">
      <w:pPr>
        <w:pStyle w:val="Corpsdetexte"/>
        <w:jc w:val="both"/>
        <w:rPr>
          <w:sz w:val="20"/>
        </w:rPr>
      </w:pPr>
    </w:p>
    <w:p w14:paraId="3708C9CD" w14:textId="2B5197B8" w:rsidR="007265DC" w:rsidRDefault="00964828" w:rsidP="00F053C4">
      <w:pPr>
        <w:pStyle w:val="Titre1"/>
      </w:pPr>
      <w:bookmarkStart w:id="21" w:name="_Toc222844560"/>
      <w:r>
        <w:t>3.</w:t>
      </w:r>
      <w:r w:rsidR="0037661C">
        <w:t>9</w:t>
      </w:r>
      <w:r>
        <w:t>-</w:t>
      </w:r>
      <w:r>
        <w:rPr>
          <w:spacing w:val="-4"/>
        </w:rPr>
        <w:t xml:space="preserve"> </w:t>
      </w:r>
      <w:r>
        <w:t>Matériel,</w:t>
      </w:r>
      <w:r>
        <w:rPr>
          <w:spacing w:val="-2"/>
        </w:rPr>
        <w:t xml:space="preserve"> </w:t>
      </w:r>
      <w:r>
        <w:t>outillages</w:t>
      </w:r>
      <w:r>
        <w:rPr>
          <w:spacing w:val="-4"/>
        </w:rPr>
        <w:t xml:space="preserve"> </w:t>
      </w:r>
      <w:r>
        <w:t>et</w:t>
      </w:r>
      <w:r>
        <w:rPr>
          <w:spacing w:val="-6"/>
        </w:rPr>
        <w:t xml:space="preserve"> </w:t>
      </w:r>
      <w:r>
        <w:t>équipements</w:t>
      </w:r>
      <w:bookmarkEnd w:id="21"/>
    </w:p>
    <w:p w14:paraId="67327FC8" w14:textId="77777777" w:rsidR="007265DC" w:rsidRDefault="007265DC" w:rsidP="00F053C4">
      <w:pPr>
        <w:pStyle w:val="Corpsdetexte"/>
        <w:spacing w:before="5"/>
        <w:jc w:val="both"/>
        <w:rPr>
          <w:b/>
          <w:sz w:val="17"/>
        </w:rPr>
      </w:pPr>
    </w:p>
    <w:p w14:paraId="175D1258" w14:textId="77777777" w:rsidR="007265DC" w:rsidRDefault="00964828" w:rsidP="00F053C4">
      <w:pPr>
        <w:pStyle w:val="Corpsdetexte"/>
        <w:spacing w:before="57"/>
        <w:ind w:left="172"/>
        <w:jc w:val="both"/>
      </w:pPr>
      <w:r>
        <w:t>Le</w:t>
      </w:r>
      <w:r>
        <w:rPr>
          <w:spacing w:val="25"/>
        </w:rPr>
        <w:t xml:space="preserve"> </w:t>
      </w:r>
      <w:r>
        <w:t>titulaire</w:t>
      </w:r>
      <w:r>
        <w:rPr>
          <w:spacing w:val="27"/>
        </w:rPr>
        <w:t xml:space="preserve"> </w:t>
      </w:r>
      <w:r>
        <w:t>a</w:t>
      </w:r>
      <w:r>
        <w:rPr>
          <w:spacing w:val="22"/>
        </w:rPr>
        <w:t xml:space="preserve"> </w:t>
      </w:r>
      <w:r>
        <w:t>la</w:t>
      </w:r>
      <w:r>
        <w:rPr>
          <w:spacing w:val="25"/>
        </w:rPr>
        <w:t xml:space="preserve"> </w:t>
      </w:r>
      <w:r>
        <w:t>charge</w:t>
      </w:r>
      <w:r>
        <w:rPr>
          <w:spacing w:val="23"/>
        </w:rPr>
        <w:t xml:space="preserve"> </w:t>
      </w:r>
      <w:r>
        <w:t>et</w:t>
      </w:r>
      <w:r>
        <w:rPr>
          <w:spacing w:val="21"/>
        </w:rPr>
        <w:t xml:space="preserve"> </w:t>
      </w:r>
      <w:r>
        <w:t>la</w:t>
      </w:r>
      <w:r>
        <w:rPr>
          <w:spacing w:val="25"/>
        </w:rPr>
        <w:t xml:space="preserve"> </w:t>
      </w:r>
      <w:r>
        <w:t>responsabilité</w:t>
      </w:r>
      <w:r>
        <w:rPr>
          <w:spacing w:val="25"/>
        </w:rPr>
        <w:t xml:space="preserve"> </w:t>
      </w:r>
      <w:r>
        <w:t>d'approvisionner,</w:t>
      </w:r>
      <w:r>
        <w:rPr>
          <w:spacing w:val="25"/>
        </w:rPr>
        <w:t xml:space="preserve"> </w:t>
      </w:r>
      <w:r>
        <w:t>d'installer</w:t>
      </w:r>
      <w:r>
        <w:rPr>
          <w:spacing w:val="25"/>
        </w:rPr>
        <w:t xml:space="preserve"> </w:t>
      </w:r>
      <w:r>
        <w:t>et</w:t>
      </w:r>
      <w:r>
        <w:rPr>
          <w:spacing w:val="25"/>
        </w:rPr>
        <w:t xml:space="preserve"> </w:t>
      </w:r>
      <w:r>
        <w:t>d'entretenir</w:t>
      </w:r>
      <w:r>
        <w:rPr>
          <w:spacing w:val="23"/>
        </w:rPr>
        <w:t xml:space="preserve"> </w:t>
      </w:r>
      <w:r>
        <w:t>tous</w:t>
      </w:r>
      <w:r>
        <w:rPr>
          <w:spacing w:val="20"/>
        </w:rPr>
        <w:t xml:space="preserve"> </w:t>
      </w:r>
      <w:r>
        <w:t>matériels,</w:t>
      </w:r>
      <w:r>
        <w:rPr>
          <w:spacing w:val="-46"/>
        </w:rPr>
        <w:t xml:space="preserve"> </w:t>
      </w:r>
      <w:r>
        <w:t>véhicules,</w:t>
      </w:r>
      <w:r>
        <w:rPr>
          <w:spacing w:val="-3"/>
        </w:rPr>
        <w:t xml:space="preserve"> </w:t>
      </w:r>
      <w:r>
        <w:t>outillages</w:t>
      </w:r>
      <w:r>
        <w:rPr>
          <w:spacing w:val="-1"/>
        </w:rPr>
        <w:t xml:space="preserve"> </w:t>
      </w:r>
      <w:r>
        <w:t>et équipements nécessaires</w:t>
      </w:r>
      <w:r>
        <w:rPr>
          <w:spacing w:val="-1"/>
        </w:rPr>
        <w:t xml:space="preserve"> </w:t>
      </w:r>
      <w:r>
        <w:t>à la</w:t>
      </w:r>
      <w:r>
        <w:rPr>
          <w:spacing w:val="-3"/>
        </w:rPr>
        <w:t xml:space="preserve"> </w:t>
      </w:r>
      <w:r>
        <w:t>réalisation</w:t>
      </w:r>
      <w:r>
        <w:rPr>
          <w:spacing w:val="-1"/>
        </w:rPr>
        <w:t xml:space="preserve"> </w:t>
      </w:r>
      <w:r>
        <w:t>de</w:t>
      </w:r>
      <w:r>
        <w:rPr>
          <w:spacing w:val="-1"/>
        </w:rPr>
        <w:t xml:space="preserve"> </w:t>
      </w:r>
      <w:r>
        <w:t>ses</w:t>
      </w:r>
      <w:r>
        <w:rPr>
          <w:spacing w:val="1"/>
        </w:rPr>
        <w:t xml:space="preserve"> </w:t>
      </w:r>
      <w:r>
        <w:t>travaux.</w:t>
      </w:r>
    </w:p>
    <w:p w14:paraId="2C3ADD26" w14:textId="7CD8C5BB" w:rsidR="007265DC" w:rsidRDefault="007265DC" w:rsidP="00F053C4">
      <w:pPr>
        <w:pStyle w:val="Corpsdetexte"/>
        <w:spacing w:before="1"/>
        <w:jc w:val="both"/>
      </w:pPr>
    </w:p>
    <w:p w14:paraId="6942B971" w14:textId="3FAC59CC" w:rsidR="007265DC" w:rsidRDefault="00964828" w:rsidP="00F053C4">
      <w:pPr>
        <w:pStyle w:val="Titre1"/>
      </w:pPr>
      <w:bookmarkStart w:id="22" w:name="_Toc222844561"/>
      <w:r>
        <w:t>3.</w:t>
      </w:r>
      <w:r w:rsidR="0037661C">
        <w:t>10</w:t>
      </w:r>
      <w:r>
        <w:t>-</w:t>
      </w:r>
      <w:r>
        <w:rPr>
          <w:spacing w:val="-1"/>
        </w:rPr>
        <w:t xml:space="preserve"> </w:t>
      </w:r>
      <w:r>
        <w:t>Etudes</w:t>
      </w:r>
      <w:bookmarkEnd w:id="22"/>
    </w:p>
    <w:p w14:paraId="3FD11E8F" w14:textId="77777777" w:rsidR="007265DC" w:rsidRDefault="007265DC" w:rsidP="00F053C4">
      <w:pPr>
        <w:pStyle w:val="Corpsdetexte"/>
        <w:spacing w:before="3"/>
        <w:jc w:val="both"/>
        <w:rPr>
          <w:b/>
          <w:sz w:val="17"/>
        </w:rPr>
      </w:pPr>
    </w:p>
    <w:p w14:paraId="548E2D1D" w14:textId="77777777" w:rsidR="007265DC" w:rsidRDefault="00964828" w:rsidP="00F053C4">
      <w:pPr>
        <w:pStyle w:val="Corpsdetexte"/>
        <w:spacing w:before="56"/>
        <w:ind w:left="172" w:right="314"/>
        <w:jc w:val="both"/>
      </w:pPr>
      <w:r>
        <w:rPr>
          <w:spacing w:val="-1"/>
        </w:rPr>
        <w:t>Le</w:t>
      </w:r>
      <w:r>
        <w:rPr>
          <w:spacing w:val="-11"/>
        </w:rPr>
        <w:t xml:space="preserve"> </w:t>
      </w:r>
      <w:r>
        <w:rPr>
          <w:spacing w:val="-1"/>
        </w:rPr>
        <w:t>titulaire</w:t>
      </w:r>
      <w:r>
        <w:rPr>
          <w:spacing w:val="-12"/>
        </w:rPr>
        <w:t xml:space="preserve"> </w:t>
      </w:r>
      <w:r>
        <w:rPr>
          <w:spacing w:val="-1"/>
        </w:rPr>
        <w:t>fait</w:t>
      </w:r>
      <w:r>
        <w:rPr>
          <w:spacing w:val="-10"/>
        </w:rPr>
        <w:t xml:space="preserve"> </w:t>
      </w:r>
      <w:r>
        <w:rPr>
          <w:spacing w:val="-1"/>
        </w:rPr>
        <w:t>son</w:t>
      </w:r>
      <w:r>
        <w:rPr>
          <w:spacing w:val="-9"/>
        </w:rPr>
        <w:t xml:space="preserve"> </w:t>
      </w:r>
      <w:r>
        <w:rPr>
          <w:spacing w:val="-1"/>
        </w:rPr>
        <w:t>affaire</w:t>
      </w:r>
      <w:r>
        <w:rPr>
          <w:spacing w:val="-8"/>
        </w:rPr>
        <w:t xml:space="preserve"> </w:t>
      </w:r>
      <w:r>
        <w:t>de</w:t>
      </w:r>
      <w:r>
        <w:rPr>
          <w:spacing w:val="-9"/>
        </w:rPr>
        <w:t xml:space="preserve"> </w:t>
      </w:r>
      <w:r>
        <w:t>tout</w:t>
      </w:r>
      <w:r>
        <w:rPr>
          <w:spacing w:val="-10"/>
        </w:rPr>
        <w:t xml:space="preserve"> </w:t>
      </w:r>
      <w:r>
        <w:t>frais</w:t>
      </w:r>
      <w:r>
        <w:rPr>
          <w:spacing w:val="-12"/>
        </w:rPr>
        <w:t xml:space="preserve"> </w:t>
      </w:r>
      <w:r>
        <w:t>ou</w:t>
      </w:r>
      <w:r>
        <w:rPr>
          <w:spacing w:val="-10"/>
        </w:rPr>
        <w:t xml:space="preserve"> </w:t>
      </w:r>
      <w:r>
        <w:t>honoraires</w:t>
      </w:r>
      <w:r>
        <w:rPr>
          <w:spacing w:val="-10"/>
        </w:rPr>
        <w:t xml:space="preserve"> </w:t>
      </w:r>
      <w:r>
        <w:t>d'Ingénieur</w:t>
      </w:r>
      <w:r>
        <w:rPr>
          <w:spacing w:val="-10"/>
        </w:rPr>
        <w:t xml:space="preserve"> </w:t>
      </w:r>
      <w:r>
        <w:t>Conseil,</w:t>
      </w:r>
      <w:r>
        <w:rPr>
          <w:spacing w:val="-11"/>
        </w:rPr>
        <w:t xml:space="preserve"> </w:t>
      </w:r>
      <w:r>
        <w:t>calepineur</w:t>
      </w:r>
      <w:r>
        <w:rPr>
          <w:spacing w:val="-9"/>
        </w:rPr>
        <w:t xml:space="preserve"> </w:t>
      </w:r>
      <w:r>
        <w:t>ou</w:t>
      </w:r>
      <w:r>
        <w:rPr>
          <w:spacing w:val="-12"/>
        </w:rPr>
        <w:t xml:space="preserve"> </w:t>
      </w:r>
      <w:r>
        <w:t>autres</w:t>
      </w:r>
      <w:r>
        <w:rPr>
          <w:spacing w:val="-11"/>
        </w:rPr>
        <w:t xml:space="preserve"> </w:t>
      </w:r>
      <w:r>
        <w:t>techniciens</w:t>
      </w:r>
      <w:r>
        <w:rPr>
          <w:spacing w:val="-47"/>
        </w:rPr>
        <w:t xml:space="preserve"> </w:t>
      </w:r>
      <w:r>
        <w:t>qu'il a dû s'adjoindre pour les diverses études et plans d'exécution. Les plans d'exécution et les notes de</w:t>
      </w:r>
      <w:r>
        <w:rPr>
          <w:spacing w:val="1"/>
        </w:rPr>
        <w:t xml:space="preserve"> </w:t>
      </w:r>
      <w:r>
        <w:t>calculs</w:t>
      </w:r>
      <w:r>
        <w:rPr>
          <w:spacing w:val="-1"/>
        </w:rPr>
        <w:t xml:space="preserve"> </w:t>
      </w:r>
      <w:r>
        <w:t>sont à sa charge.</w:t>
      </w:r>
    </w:p>
    <w:p w14:paraId="6D659137" w14:textId="77777777" w:rsidR="007265DC" w:rsidRDefault="007265DC" w:rsidP="00F053C4">
      <w:pPr>
        <w:pStyle w:val="Corpsdetexte"/>
        <w:spacing w:before="1"/>
        <w:jc w:val="both"/>
      </w:pPr>
    </w:p>
    <w:p w14:paraId="1EB1A386" w14:textId="2C6E6427" w:rsidR="007265DC" w:rsidRDefault="00964828" w:rsidP="00F053C4">
      <w:pPr>
        <w:pStyle w:val="Corpsdetexte"/>
        <w:ind w:left="172"/>
        <w:jc w:val="both"/>
      </w:pPr>
      <w:r>
        <w:t>Tous</w:t>
      </w:r>
      <w:r>
        <w:rPr>
          <w:spacing w:val="-2"/>
        </w:rPr>
        <w:t xml:space="preserve"> </w:t>
      </w:r>
      <w:r>
        <w:t>les calculs</w:t>
      </w:r>
      <w:r>
        <w:rPr>
          <w:spacing w:val="-1"/>
        </w:rPr>
        <w:t xml:space="preserve"> </w:t>
      </w:r>
      <w:r>
        <w:t>doivent</w:t>
      </w:r>
      <w:r>
        <w:rPr>
          <w:spacing w:val="-3"/>
        </w:rPr>
        <w:t xml:space="preserve"> </w:t>
      </w:r>
      <w:r>
        <w:t>être effectués</w:t>
      </w:r>
      <w:r>
        <w:rPr>
          <w:spacing w:val="-4"/>
        </w:rPr>
        <w:t xml:space="preserve"> </w:t>
      </w:r>
      <w:r>
        <w:t>suivant</w:t>
      </w:r>
      <w:r>
        <w:rPr>
          <w:spacing w:val="-4"/>
        </w:rPr>
        <w:t xml:space="preserve"> </w:t>
      </w:r>
      <w:r>
        <w:t>les règles de</w:t>
      </w:r>
      <w:r>
        <w:rPr>
          <w:spacing w:val="-2"/>
        </w:rPr>
        <w:t xml:space="preserve"> </w:t>
      </w:r>
      <w:r>
        <w:t>calculs</w:t>
      </w:r>
      <w:r>
        <w:rPr>
          <w:spacing w:val="-1"/>
        </w:rPr>
        <w:t xml:space="preserve"> </w:t>
      </w:r>
      <w:r>
        <w:t>applicables</w:t>
      </w:r>
      <w:r>
        <w:rPr>
          <w:spacing w:val="-4"/>
        </w:rPr>
        <w:t xml:space="preserve"> </w:t>
      </w:r>
      <w:r>
        <w:t>aux</w:t>
      </w:r>
      <w:r>
        <w:rPr>
          <w:spacing w:val="-1"/>
        </w:rPr>
        <w:t xml:space="preserve"> </w:t>
      </w:r>
      <w:r>
        <w:t>travaux.</w:t>
      </w:r>
    </w:p>
    <w:p w14:paraId="2204ED6F" w14:textId="321576D2" w:rsidR="001A422E" w:rsidRDefault="001A422E" w:rsidP="00F053C4">
      <w:pPr>
        <w:pStyle w:val="Corpsdetexte"/>
        <w:ind w:left="172"/>
        <w:jc w:val="both"/>
      </w:pPr>
    </w:p>
    <w:p w14:paraId="3F4BE2BC" w14:textId="6AF00A59" w:rsidR="003A3DFD" w:rsidRDefault="001A422E" w:rsidP="00F053C4">
      <w:pPr>
        <w:pStyle w:val="Corpsdetexte"/>
        <w:ind w:left="172"/>
        <w:jc w:val="both"/>
      </w:pPr>
      <w:r>
        <w:t xml:space="preserve">Il est précisé </w:t>
      </w:r>
      <w:r w:rsidR="00926993">
        <w:t xml:space="preserve">que les études liées aux modes opératoires restent de la seule responsabilité </w:t>
      </w:r>
      <w:r w:rsidR="009332FF">
        <w:t>du titulaire</w:t>
      </w:r>
      <w:r w:rsidR="00926993">
        <w:t>.</w:t>
      </w:r>
      <w:r w:rsidR="00B85875">
        <w:t xml:space="preserve"> Le Ma</w:t>
      </w:r>
      <w:r w:rsidR="00842CBA">
        <w:t>î</w:t>
      </w:r>
      <w:r w:rsidR="00B85875">
        <w:t xml:space="preserve">tre d’Ouvrage </w:t>
      </w:r>
      <w:r w:rsidR="00926993">
        <w:t>n’émet pas d’avis sur le dimensionnement éventuel d’étaiement, d’échafaudage et autres éléments requis pour la bonne réalisation des ouvrages</w:t>
      </w:r>
      <w:r w:rsidR="00F940CE">
        <w:t>.</w:t>
      </w:r>
    </w:p>
    <w:p w14:paraId="0C214E86" w14:textId="61E82538" w:rsidR="003A3DFD" w:rsidRDefault="003A3DFD" w:rsidP="00F053C4">
      <w:pPr>
        <w:pStyle w:val="Corpsdetexte"/>
        <w:ind w:left="172"/>
        <w:jc w:val="both"/>
      </w:pPr>
    </w:p>
    <w:p w14:paraId="0B67B052" w14:textId="0F3917F2" w:rsidR="007265DC" w:rsidRDefault="00964828" w:rsidP="00F053C4">
      <w:pPr>
        <w:pStyle w:val="Titre1"/>
      </w:pPr>
      <w:bookmarkStart w:id="23" w:name="_Toc222844562"/>
      <w:r>
        <w:t>3.</w:t>
      </w:r>
      <w:r w:rsidR="00194B30">
        <w:t>1</w:t>
      </w:r>
      <w:r w:rsidR="0037661C">
        <w:t>1</w:t>
      </w:r>
      <w:r>
        <w:t>-</w:t>
      </w:r>
      <w:r>
        <w:rPr>
          <w:spacing w:val="-5"/>
        </w:rPr>
        <w:t xml:space="preserve"> </w:t>
      </w:r>
      <w:r>
        <w:t>Dispositions</w:t>
      </w:r>
      <w:r>
        <w:rPr>
          <w:spacing w:val="-4"/>
        </w:rPr>
        <w:t xml:space="preserve"> </w:t>
      </w:r>
      <w:r>
        <w:t>particulières</w:t>
      </w:r>
      <w:bookmarkEnd w:id="23"/>
    </w:p>
    <w:p w14:paraId="23E3F13D" w14:textId="77777777" w:rsidR="007265DC" w:rsidRDefault="007265DC" w:rsidP="00F053C4">
      <w:pPr>
        <w:pStyle w:val="Corpsdetexte"/>
        <w:spacing w:before="9"/>
        <w:jc w:val="both"/>
        <w:rPr>
          <w:b/>
          <w:sz w:val="20"/>
        </w:rPr>
      </w:pPr>
    </w:p>
    <w:p w14:paraId="7AAA7484" w14:textId="1F6BA146" w:rsidR="007265DC" w:rsidRDefault="00964828" w:rsidP="00F053C4">
      <w:pPr>
        <w:pStyle w:val="Corpsdetexte"/>
        <w:spacing w:before="57" w:line="259" w:lineRule="auto"/>
        <w:ind w:left="172" w:right="314"/>
        <w:jc w:val="both"/>
      </w:pPr>
      <w:r>
        <w:t>Toute entreprise effectuant des percements pour le passage de câble ou autre canalisation au travers de</w:t>
      </w:r>
      <w:r>
        <w:rPr>
          <w:spacing w:val="-47"/>
        </w:rPr>
        <w:t xml:space="preserve"> </w:t>
      </w:r>
      <w:r>
        <w:t>cloison, plancher, plafond d</w:t>
      </w:r>
      <w:r w:rsidR="009332FF">
        <w:t>oit</w:t>
      </w:r>
      <w:r>
        <w:t xml:space="preserve"> le reboucher avec un matériau résistant au feu (plâtre, mouse coupe-feu</w:t>
      </w:r>
      <w:r w:rsidR="009332FF">
        <w:t xml:space="preserve">, </w:t>
      </w:r>
      <w:r>
        <w:t>…)</w:t>
      </w:r>
      <w:r>
        <w:rPr>
          <w:spacing w:val="-3"/>
        </w:rPr>
        <w:t xml:space="preserve"> </w:t>
      </w:r>
      <w:r>
        <w:t>afin</w:t>
      </w:r>
      <w:r>
        <w:rPr>
          <w:spacing w:val="-1"/>
        </w:rPr>
        <w:t xml:space="preserve"> </w:t>
      </w:r>
      <w:r>
        <w:t>que</w:t>
      </w:r>
      <w:r>
        <w:rPr>
          <w:spacing w:val="1"/>
        </w:rPr>
        <w:t xml:space="preserve"> </w:t>
      </w:r>
      <w:r>
        <w:t>la</w:t>
      </w:r>
      <w:r>
        <w:rPr>
          <w:spacing w:val="-3"/>
        </w:rPr>
        <w:t xml:space="preserve"> </w:t>
      </w:r>
      <w:r>
        <w:t>cloison</w:t>
      </w:r>
      <w:r>
        <w:rPr>
          <w:spacing w:val="-1"/>
        </w:rPr>
        <w:t xml:space="preserve"> </w:t>
      </w:r>
      <w:r>
        <w:t>conserve</w:t>
      </w:r>
      <w:r>
        <w:rPr>
          <w:spacing w:val="-2"/>
        </w:rPr>
        <w:t xml:space="preserve"> </w:t>
      </w:r>
      <w:r>
        <w:t>ses</w:t>
      </w:r>
      <w:r>
        <w:rPr>
          <w:spacing w:val="-3"/>
        </w:rPr>
        <w:t xml:space="preserve"> </w:t>
      </w:r>
      <w:r>
        <w:t>propriétés</w:t>
      </w:r>
      <w:r>
        <w:rPr>
          <w:spacing w:val="-2"/>
        </w:rPr>
        <w:t xml:space="preserve"> </w:t>
      </w:r>
      <w:r>
        <w:t>coupe-feu.</w:t>
      </w:r>
    </w:p>
    <w:p w14:paraId="7844F777" w14:textId="77777777" w:rsidR="007265DC" w:rsidRDefault="007265DC" w:rsidP="00F053C4">
      <w:pPr>
        <w:pStyle w:val="Corpsdetexte"/>
        <w:spacing w:before="8"/>
        <w:jc w:val="both"/>
        <w:rPr>
          <w:sz w:val="23"/>
        </w:rPr>
      </w:pPr>
    </w:p>
    <w:p w14:paraId="08D698D4" w14:textId="2B2E6B08" w:rsidR="007265DC" w:rsidRDefault="00964828" w:rsidP="00F053C4">
      <w:pPr>
        <w:pStyle w:val="Corpsdetexte"/>
        <w:spacing w:line="259" w:lineRule="auto"/>
        <w:ind w:left="172" w:right="429"/>
        <w:jc w:val="both"/>
      </w:pPr>
      <w:r>
        <w:t>Il est précisé à toutes les entreprises des corps d'état secondaires, que tous les scellements, raccords et</w:t>
      </w:r>
      <w:r>
        <w:rPr>
          <w:spacing w:val="-47"/>
        </w:rPr>
        <w:t xml:space="preserve"> </w:t>
      </w:r>
      <w:r>
        <w:t>calfeutrements doivent être exécutés par leurs</w:t>
      </w:r>
      <w:r>
        <w:rPr>
          <w:spacing w:val="-1"/>
        </w:rPr>
        <w:t xml:space="preserve"> </w:t>
      </w:r>
      <w:r>
        <w:t>soins avant l'exécution</w:t>
      </w:r>
      <w:r>
        <w:rPr>
          <w:spacing w:val="-2"/>
        </w:rPr>
        <w:t xml:space="preserve"> </w:t>
      </w:r>
      <w:r>
        <w:t>de</w:t>
      </w:r>
      <w:r>
        <w:rPr>
          <w:spacing w:val="-2"/>
        </w:rPr>
        <w:t xml:space="preserve"> </w:t>
      </w:r>
      <w:r>
        <w:t>tous</w:t>
      </w:r>
      <w:r>
        <w:rPr>
          <w:spacing w:val="-3"/>
        </w:rPr>
        <w:t xml:space="preserve"> </w:t>
      </w:r>
      <w:r>
        <w:t>les</w:t>
      </w:r>
      <w:r>
        <w:rPr>
          <w:spacing w:val="-3"/>
        </w:rPr>
        <w:t xml:space="preserve"> </w:t>
      </w:r>
      <w:r>
        <w:t>enduits.</w:t>
      </w:r>
    </w:p>
    <w:p w14:paraId="2ECCDC03" w14:textId="04212B39" w:rsidR="00F42129" w:rsidRDefault="00F42129" w:rsidP="00F053C4">
      <w:pPr>
        <w:pStyle w:val="Corpsdetexte"/>
        <w:spacing w:line="259" w:lineRule="auto"/>
        <w:ind w:left="172" w:right="429"/>
        <w:jc w:val="both"/>
      </w:pPr>
    </w:p>
    <w:p w14:paraId="0783CBCE" w14:textId="29694120" w:rsidR="00F42129" w:rsidRDefault="00F42129" w:rsidP="00F053C4">
      <w:pPr>
        <w:pStyle w:val="Corpsdetexte"/>
        <w:spacing w:line="259" w:lineRule="auto"/>
        <w:ind w:left="172" w:right="429"/>
        <w:jc w:val="both"/>
      </w:pPr>
      <w:r>
        <w:t>Toute intervention (percements, ponçages</w:t>
      </w:r>
      <w:r w:rsidR="009332FF">
        <w:t xml:space="preserve">, </w:t>
      </w:r>
      <w:r>
        <w:t>…) dans les parois composées de matériaux contenant des fibres d’amiante est formellement proscrite</w:t>
      </w:r>
      <w:r w:rsidR="009332FF">
        <w:t xml:space="preserve"> (v</w:t>
      </w:r>
      <w:r>
        <w:t>oir rapport</w:t>
      </w:r>
      <w:r w:rsidR="009332FF">
        <w:t>s</w:t>
      </w:r>
      <w:r>
        <w:t xml:space="preserve"> de repérage joi</w:t>
      </w:r>
      <w:r w:rsidR="009332FF">
        <w:t>nts au présent CCTP)</w:t>
      </w:r>
      <w:r>
        <w:t>.</w:t>
      </w:r>
    </w:p>
    <w:p w14:paraId="42A76BD9" w14:textId="77777777" w:rsidR="007265DC" w:rsidRDefault="007265DC" w:rsidP="00F053C4">
      <w:pPr>
        <w:pStyle w:val="Corpsdetexte"/>
        <w:spacing w:before="3"/>
        <w:jc w:val="both"/>
        <w:rPr>
          <w:sz w:val="19"/>
        </w:rPr>
      </w:pPr>
    </w:p>
    <w:p w14:paraId="2BE14CA9" w14:textId="77777777" w:rsidR="007265DC" w:rsidRDefault="00964828" w:rsidP="00F053C4">
      <w:pPr>
        <w:pStyle w:val="Titre1"/>
      </w:pPr>
      <w:bookmarkStart w:id="24" w:name="_Toc222844563"/>
      <w:r>
        <w:t>ARTICLE</w:t>
      </w:r>
      <w:r>
        <w:rPr>
          <w:spacing w:val="-3"/>
        </w:rPr>
        <w:t xml:space="preserve"> </w:t>
      </w:r>
      <w:r>
        <w:t>4-</w:t>
      </w:r>
      <w:r>
        <w:rPr>
          <w:spacing w:val="-2"/>
        </w:rPr>
        <w:t xml:space="preserve"> </w:t>
      </w:r>
      <w:r>
        <w:t>DESCRITPION</w:t>
      </w:r>
      <w:r>
        <w:rPr>
          <w:spacing w:val="-2"/>
        </w:rPr>
        <w:t xml:space="preserve"> </w:t>
      </w:r>
      <w:r>
        <w:t>DES</w:t>
      </w:r>
      <w:r>
        <w:rPr>
          <w:spacing w:val="-3"/>
        </w:rPr>
        <w:t xml:space="preserve"> </w:t>
      </w:r>
      <w:r>
        <w:t>LOTS</w:t>
      </w:r>
      <w:bookmarkEnd w:id="24"/>
    </w:p>
    <w:p w14:paraId="127CBEA0" w14:textId="77777777" w:rsidR="00A8056D" w:rsidRDefault="00A8056D" w:rsidP="00F053C4">
      <w:pPr>
        <w:pStyle w:val="Titre1"/>
      </w:pPr>
    </w:p>
    <w:p w14:paraId="703F23C7" w14:textId="761EDD30" w:rsidR="00A8056D" w:rsidRDefault="00A8056D" w:rsidP="00F053C4">
      <w:pPr>
        <w:pStyle w:val="Titre1"/>
      </w:pPr>
      <w:bookmarkStart w:id="25" w:name="_Toc222844564"/>
      <w:r>
        <w:t>4.1-</w:t>
      </w:r>
      <w:r>
        <w:rPr>
          <w:spacing w:val="-2"/>
        </w:rPr>
        <w:t xml:space="preserve"> </w:t>
      </w:r>
      <w:r>
        <w:t>Lot</w:t>
      </w:r>
      <w:r>
        <w:rPr>
          <w:spacing w:val="-4"/>
        </w:rPr>
        <w:t xml:space="preserve"> </w:t>
      </w:r>
      <w:r w:rsidR="007122B2">
        <w:rPr>
          <w:spacing w:val="-4"/>
        </w:rPr>
        <w:t>1</w:t>
      </w:r>
      <w:r>
        <w:rPr>
          <w:spacing w:val="-1"/>
        </w:rPr>
        <w:t xml:space="preserve"> </w:t>
      </w:r>
      <w:r>
        <w:t>:</w:t>
      </w:r>
      <w:r>
        <w:rPr>
          <w:spacing w:val="-2"/>
        </w:rPr>
        <w:t xml:space="preserve"> </w:t>
      </w:r>
      <w:r>
        <w:t>Démolition / cloisons / doublages / menuiseries intérieures</w:t>
      </w:r>
      <w:r w:rsidR="00595D46">
        <w:t xml:space="preserve"> / agencement</w:t>
      </w:r>
      <w:bookmarkEnd w:id="25"/>
    </w:p>
    <w:p w14:paraId="414C7B1C" w14:textId="77777777" w:rsidR="00A8056D" w:rsidRDefault="00A8056D" w:rsidP="00F053C4">
      <w:pPr>
        <w:pStyle w:val="Corpsdetexte"/>
        <w:jc w:val="both"/>
        <w:rPr>
          <w:b/>
          <w:sz w:val="21"/>
        </w:rPr>
      </w:pPr>
    </w:p>
    <w:p w14:paraId="2E1BB7B7" w14:textId="76F1B8EE" w:rsidR="00A8056D" w:rsidRPr="00F90A62" w:rsidRDefault="00A8056D" w:rsidP="00F053C4">
      <w:pPr>
        <w:pStyle w:val="Corpsdetexte"/>
        <w:spacing w:before="56"/>
        <w:ind w:left="172" w:right="145"/>
        <w:jc w:val="both"/>
      </w:pPr>
      <w:r w:rsidRPr="00F90A62">
        <w:rPr>
          <w:spacing w:val="-1"/>
        </w:rPr>
        <w:t>Les</w:t>
      </w:r>
      <w:r w:rsidRPr="00F90A62">
        <w:rPr>
          <w:spacing w:val="-11"/>
        </w:rPr>
        <w:t xml:space="preserve"> </w:t>
      </w:r>
      <w:r w:rsidRPr="00F90A62">
        <w:rPr>
          <w:spacing w:val="-1"/>
        </w:rPr>
        <w:t>travaux</w:t>
      </w:r>
      <w:r w:rsidRPr="00F90A62">
        <w:rPr>
          <w:spacing w:val="-9"/>
        </w:rPr>
        <w:t xml:space="preserve"> </w:t>
      </w:r>
      <w:r w:rsidRPr="00F90A62">
        <w:rPr>
          <w:spacing w:val="-1"/>
        </w:rPr>
        <w:t>d</w:t>
      </w:r>
      <w:r w:rsidR="00856D5C">
        <w:rPr>
          <w:spacing w:val="-1"/>
        </w:rPr>
        <w:t>oiven</w:t>
      </w:r>
      <w:r w:rsidRPr="00F90A62">
        <w:rPr>
          <w:spacing w:val="-1"/>
        </w:rPr>
        <w:t>t</w:t>
      </w:r>
      <w:r w:rsidRPr="00F90A62">
        <w:rPr>
          <w:spacing w:val="-11"/>
        </w:rPr>
        <w:t xml:space="preserve"> </w:t>
      </w:r>
      <w:r w:rsidRPr="00F90A62">
        <w:rPr>
          <w:spacing w:val="-1"/>
        </w:rPr>
        <w:t>être</w:t>
      </w:r>
      <w:r w:rsidRPr="00F90A62">
        <w:rPr>
          <w:spacing w:val="-12"/>
        </w:rPr>
        <w:t xml:space="preserve"> </w:t>
      </w:r>
      <w:r w:rsidRPr="00F90A62">
        <w:t>exécutés</w:t>
      </w:r>
      <w:r w:rsidRPr="00F90A62">
        <w:rPr>
          <w:spacing w:val="-12"/>
        </w:rPr>
        <w:t xml:space="preserve"> </w:t>
      </w:r>
      <w:r w:rsidRPr="00F90A62">
        <w:t>conformément</w:t>
      </w:r>
      <w:r w:rsidRPr="00F90A62">
        <w:rPr>
          <w:spacing w:val="-8"/>
        </w:rPr>
        <w:t xml:space="preserve"> </w:t>
      </w:r>
      <w:r w:rsidRPr="00F90A62">
        <w:t>aux</w:t>
      </w:r>
      <w:r w:rsidRPr="00F90A62">
        <w:rPr>
          <w:spacing w:val="-14"/>
        </w:rPr>
        <w:t xml:space="preserve"> </w:t>
      </w:r>
      <w:r w:rsidRPr="00F90A62">
        <w:t>prescriptions</w:t>
      </w:r>
      <w:r w:rsidRPr="00F90A62">
        <w:rPr>
          <w:spacing w:val="-12"/>
        </w:rPr>
        <w:t xml:space="preserve"> </w:t>
      </w:r>
      <w:r w:rsidRPr="00F90A62">
        <w:t>des</w:t>
      </w:r>
      <w:r w:rsidRPr="00F90A62">
        <w:rPr>
          <w:spacing w:val="-11"/>
        </w:rPr>
        <w:t xml:space="preserve"> </w:t>
      </w:r>
      <w:r w:rsidRPr="00F90A62">
        <w:t>normes</w:t>
      </w:r>
      <w:r w:rsidRPr="00F90A62">
        <w:rPr>
          <w:spacing w:val="-9"/>
        </w:rPr>
        <w:t xml:space="preserve"> </w:t>
      </w:r>
      <w:r w:rsidRPr="00F90A62">
        <w:t>et</w:t>
      </w:r>
      <w:r w:rsidRPr="00F90A62">
        <w:rPr>
          <w:spacing w:val="-9"/>
        </w:rPr>
        <w:t xml:space="preserve"> </w:t>
      </w:r>
      <w:r w:rsidRPr="00F90A62">
        <w:t>règles</w:t>
      </w:r>
      <w:r w:rsidRPr="00F90A62">
        <w:rPr>
          <w:spacing w:val="-8"/>
        </w:rPr>
        <w:t xml:space="preserve"> </w:t>
      </w:r>
      <w:r w:rsidRPr="00F90A62">
        <w:t>professionnelles,</w:t>
      </w:r>
      <w:r w:rsidR="00856D5C">
        <w:t xml:space="preserve"> </w:t>
      </w:r>
      <w:r w:rsidRPr="00F90A62">
        <w:rPr>
          <w:spacing w:val="-47"/>
        </w:rPr>
        <w:t xml:space="preserve"> </w:t>
      </w:r>
      <w:r w:rsidRPr="00F90A62">
        <w:t>en</w:t>
      </w:r>
      <w:r w:rsidRPr="00F90A62">
        <w:rPr>
          <w:spacing w:val="-1"/>
        </w:rPr>
        <w:t xml:space="preserve"> </w:t>
      </w:r>
      <w:r w:rsidRPr="00F90A62">
        <w:t>vigueur le</w:t>
      </w:r>
      <w:r w:rsidRPr="00F90A62">
        <w:rPr>
          <w:spacing w:val="1"/>
        </w:rPr>
        <w:t xml:space="preserve"> </w:t>
      </w:r>
      <w:r w:rsidRPr="00F90A62">
        <w:t>jour de la</w:t>
      </w:r>
      <w:r w:rsidRPr="00F90A62">
        <w:rPr>
          <w:spacing w:val="-3"/>
        </w:rPr>
        <w:t xml:space="preserve"> </w:t>
      </w:r>
      <w:r w:rsidRPr="00F90A62">
        <w:t>soumission, et en particulier</w:t>
      </w:r>
      <w:r w:rsidRPr="00F90A62">
        <w:rPr>
          <w:spacing w:val="-2"/>
        </w:rPr>
        <w:t xml:space="preserve"> </w:t>
      </w:r>
      <w:r w:rsidRPr="00F90A62">
        <w:t>:</w:t>
      </w:r>
    </w:p>
    <w:p w14:paraId="5DF68970" w14:textId="7AD616FC" w:rsidR="00F358EB" w:rsidRDefault="00F358EB" w:rsidP="00F053C4">
      <w:pPr>
        <w:pStyle w:val="Paragraphedeliste"/>
        <w:numPr>
          <w:ilvl w:val="0"/>
          <w:numId w:val="5"/>
        </w:numPr>
        <w:tabs>
          <w:tab w:val="left" w:pos="893"/>
          <w:tab w:val="left" w:pos="894"/>
        </w:tabs>
        <w:spacing w:before="1"/>
        <w:jc w:val="both"/>
      </w:pPr>
      <w:r>
        <w:t xml:space="preserve">NF EN 13279-1 (novembre 2008) : Liants-plâtres et enduits à base de plâtre pour le bâtiment - Partie 1 : définitions et exigences (Indice de classement : P72-400-1) </w:t>
      </w:r>
      <w:r w:rsidR="00095704">
        <w:t xml:space="preserve">ou équivalent </w:t>
      </w:r>
      <w:r>
        <w:t xml:space="preserve">; </w:t>
      </w:r>
    </w:p>
    <w:p w14:paraId="70D63DEE" w14:textId="5E958952" w:rsidR="00F358EB" w:rsidRDefault="00F358EB" w:rsidP="00F053C4">
      <w:pPr>
        <w:pStyle w:val="Paragraphedeliste"/>
        <w:numPr>
          <w:ilvl w:val="0"/>
          <w:numId w:val="5"/>
        </w:numPr>
        <w:tabs>
          <w:tab w:val="left" w:pos="893"/>
          <w:tab w:val="left" w:pos="894"/>
        </w:tabs>
        <w:spacing w:before="1"/>
        <w:jc w:val="both"/>
      </w:pPr>
      <w:r>
        <w:t xml:space="preserve">NF EN 13279-2 (février 2014) : Liants-plâtres et enduits à base de plâtre pour le bâtiment - Partie 2 : méthodes d'essai (Indice de classement : P72-400-2) </w:t>
      </w:r>
      <w:r w:rsidR="007D06C9">
        <w:t xml:space="preserve">ou équivalent ; </w:t>
      </w:r>
    </w:p>
    <w:p w14:paraId="2165D05F" w14:textId="32506C09" w:rsidR="00F90A62" w:rsidRDefault="00F90A62" w:rsidP="00F053C4">
      <w:pPr>
        <w:pStyle w:val="Paragraphedeliste"/>
        <w:numPr>
          <w:ilvl w:val="0"/>
          <w:numId w:val="5"/>
        </w:numPr>
        <w:tabs>
          <w:tab w:val="left" w:pos="893"/>
          <w:tab w:val="left" w:pos="894"/>
        </w:tabs>
        <w:spacing w:before="1"/>
        <w:jc w:val="both"/>
      </w:pPr>
      <w:r>
        <w:t>NF EN 13950 (août 2014) : Complexes d'isolation thermique/acoustique en plaques de plâtre et isolant - Définitions, spécifications et méthodes d'essai (Indice de classement : P72-620)</w:t>
      </w:r>
      <w:r w:rsidR="007D06C9">
        <w:t xml:space="preserve"> ou équivalent</w:t>
      </w:r>
      <w:r>
        <w:t>;</w:t>
      </w:r>
    </w:p>
    <w:p w14:paraId="179BE162" w14:textId="12F6A6FE" w:rsidR="00F90A62" w:rsidRPr="00F358EB" w:rsidRDefault="00F90A62" w:rsidP="00F053C4">
      <w:pPr>
        <w:pStyle w:val="Paragraphedeliste"/>
        <w:numPr>
          <w:ilvl w:val="0"/>
          <w:numId w:val="5"/>
        </w:numPr>
        <w:tabs>
          <w:tab w:val="left" w:pos="893"/>
          <w:tab w:val="left" w:pos="894"/>
        </w:tabs>
        <w:spacing w:before="1"/>
        <w:jc w:val="both"/>
      </w:pPr>
      <w:r w:rsidRPr="00F358EB">
        <w:t>NF EN ISO 10848</w:t>
      </w:r>
      <w:r>
        <w:t xml:space="preserve">-2 (décembre 2017) : Acoustique - Mesurage en laboratoire et sur site des transmissions latérales du bruit aérien, des bruits de choc et du bruit d'équipement technique de </w:t>
      </w:r>
      <w:r>
        <w:lastRenderedPageBreak/>
        <w:t xml:space="preserve">bâtiment entre des pièces adjacentes - Partie 2 : Application aux éléments de Type B lorsque la </w:t>
      </w:r>
      <w:r w:rsidRPr="00F358EB">
        <w:t>jonction a une faible influence (Indice de classement : S31-097-2)</w:t>
      </w:r>
      <w:r w:rsidR="007D06C9">
        <w:t xml:space="preserve"> ou équivalent</w:t>
      </w:r>
      <w:r w:rsidR="003A3DFD">
        <w:t> ;</w:t>
      </w:r>
    </w:p>
    <w:p w14:paraId="28E59E7F" w14:textId="271B12CD" w:rsidR="00043611" w:rsidRDefault="00043611" w:rsidP="00F053C4">
      <w:pPr>
        <w:pStyle w:val="Paragraphedeliste"/>
        <w:numPr>
          <w:ilvl w:val="0"/>
          <w:numId w:val="5"/>
        </w:numPr>
        <w:tabs>
          <w:tab w:val="left" w:pos="893"/>
          <w:tab w:val="left" w:pos="894"/>
        </w:tabs>
        <w:spacing w:before="1"/>
        <w:jc w:val="both"/>
      </w:pPr>
      <w:r w:rsidRPr="00043611">
        <w:t>NF X 40-500, pour la préservation contre les agents biologiques tels que la pourriture et la vermoulure</w:t>
      </w:r>
      <w:r w:rsidR="007D06C9">
        <w:t xml:space="preserve"> ou équivalent</w:t>
      </w:r>
      <w:r w:rsidRPr="00043611">
        <w:t xml:space="preserve"> ;</w:t>
      </w:r>
    </w:p>
    <w:p w14:paraId="2F81F472" w14:textId="0F8D83D3" w:rsidR="00F358EB" w:rsidRDefault="00F358EB" w:rsidP="00F053C4">
      <w:pPr>
        <w:pStyle w:val="Paragraphedeliste"/>
        <w:numPr>
          <w:ilvl w:val="0"/>
          <w:numId w:val="5"/>
        </w:numPr>
        <w:tabs>
          <w:tab w:val="left" w:pos="893"/>
          <w:tab w:val="left" w:pos="894"/>
        </w:tabs>
        <w:spacing w:before="1"/>
        <w:jc w:val="both"/>
      </w:pPr>
      <w:r w:rsidRPr="00F358EB">
        <w:t xml:space="preserve">DTU 25.41 (NF P 72-203 de mai 1993) : Ouvrages en plaques de parement plâtre (à faces cartonnées) </w:t>
      </w:r>
      <w:r w:rsidR="007D06C9">
        <w:t xml:space="preserve">ou équivalent </w:t>
      </w:r>
      <w:r w:rsidRPr="00F358EB">
        <w:t>;</w:t>
      </w:r>
    </w:p>
    <w:p w14:paraId="6D1D9DD5" w14:textId="59B76B16" w:rsidR="003A3DFD" w:rsidRPr="00F358EB" w:rsidRDefault="003A3DFD" w:rsidP="00F053C4">
      <w:pPr>
        <w:pStyle w:val="Paragraphedeliste"/>
        <w:numPr>
          <w:ilvl w:val="0"/>
          <w:numId w:val="5"/>
        </w:numPr>
        <w:tabs>
          <w:tab w:val="left" w:pos="893"/>
          <w:tab w:val="left" w:pos="894"/>
        </w:tabs>
        <w:spacing w:before="1"/>
        <w:jc w:val="both"/>
      </w:pPr>
      <w:r w:rsidRPr="00043611">
        <w:t>NF DTU 36.2 (P23-202) : Travaux de bâtiment - Menuiseries intérieures en bois</w:t>
      </w:r>
      <w:r>
        <w:t> </w:t>
      </w:r>
      <w:r w:rsidR="002614D3">
        <w:t xml:space="preserve">ou équivalent </w:t>
      </w:r>
      <w:r>
        <w:t>;</w:t>
      </w:r>
    </w:p>
    <w:p w14:paraId="33DA7098" w14:textId="352FD509" w:rsidR="00F358EB" w:rsidRDefault="00F358EB" w:rsidP="00F053C4">
      <w:pPr>
        <w:pStyle w:val="Paragraphedeliste"/>
        <w:numPr>
          <w:ilvl w:val="0"/>
          <w:numId w:val="5"/>
        </w:numPr>
        <w:tabs>
          <w:tab w:val="left" w:pos="893"/>
          <w:tab w:val="left" w:pos="894"/>
        </w:tabs>
        <w:spacing w:before="1"/>
        <w:jc w:val="both"/>
      </w:pPr>
      <w:r>
        <w:t>CPT 3728 : Isolation thermique des murs par l’intérieur : procédés d’isolation à l’aide de produits manufacturés à base de fibres végétales ou animales faisant l’objet d’un Avis Technique ou d’un Document Technique d’Application </w:t>
      </w:r>
    </w:p>
    <w:p w14:paraId="5BF2771E" w14:textId="46C66FB5" w:rsidR="00C877EE" w:rsidRPr="00A8056D" w:rsidRDefault="00C877EE" w:rsidP="00F053C4">
      <w:pPr>
        <w:pStyle w:val="Corpsdetexte"/>
        <w:jc w:val="both"/>
        <w:rPr>
          <w:highlight w:val="yellow"/>
        </w:rPr>
      </w:pPr>
    </w:p>
    <w:p w14:paraId="30408C64" w14:textId="3CEE5607" w:rsidR="00A8056D" w:rsidRPr="00DC343B" w:rsidRDefault="00A8056D" w:rsidP="00F053C4">
      <w:pPr>
        <w:pStyle w:val="Titre2"/>
      </w:pPr>
      <w:r w:rsidRPr="00DC343B">
        <w:t>4.1.1-</w:t>
      </w:r>
      <w:r w:rsidRPr="00DC343B">
        <w:rPr>
          <w:spacing w:val="-4"/>
        </w:rPr>
        <w:t xml:space="preserve"> </w:t>
      </w:r>
      <w:r w:rsidR="00DC343B" w:rsidRPr="00DC343B">
        <w:rPr>
          <w:spacing w:val="-4"/>
        </w:rPr>
        <w:t>C</w:t>
      </w:r>
      <w:r w:rsidR="00AA3B0B" w:rsidRPr="00DC343B">
        <w:t>urage</w:t>
      </w:r>
      <w:r w:rsidR="00820EB8">
        <w:t>/démolition</w:t>
      </w:r>
    </w:p>
    <w:p w14:paraId="64928778" w14:textId="4206D6D2" w:rsidR="00DC343B" w:rsidRDefault="00AA3B0B" w:rsidP="00F053C4">
      <w:pPr>
        <w:pStyle w:val="Corpsdetexte"/>
        <w:spacing w:before="56"/>
        <w:ind w:left="172" w:right="145"/>
        <w:jc w:val="both"/>
      </w:pPr>
      <w:r w:rsidRPr="00DC343B">
        <w:t>La dépose comprend toute la démolition et l’évacuation à la décharge de tous les plafonds</w:t>
      </w:r>
      <w:r w:rsidR="00DC343B" w:rsidRPr="00DC343B">
        <w:t>,</w:t>
      </w:r>
      <w:r w:rsidRPr="00DC343B">
        <w:t xml:space="preserve"> cloisons et doublages identifiés sur les plans de repérage</w:t>
      </w:r>
      <w:r w:rsidR="00DC2235">
        <w:t xml:space="preserve"> en annexe 1.</w:t>
      </w:r>
      <w:r w:rsidR="00B53B9F">
        <w:t>1</w:t>
      </w:r>
      <w:r w:rsidRPr="00DC343B">
        <w:t xml:space="preserve">, les parties et accessoires non conservés, y compris la protection contre les chocs des parties et accessoires réutilisés. </w:t>
      </w:r>
      <w:r w:rsidR="009959A9">
        <w:t xml:space="preserve">La dépose des sols </w:t>
      </w:r>
      <w:r w:rsidR="00856D5C">
        <w:t>est</w:t>
      </w:r>
      <w:r w:rsidR="009959A9">
        <w:t xml:space="preserve"> réalisée par l’entreprise en charge du lot revêtements de sol.</w:t>
      </w:r>
    </w:p>
    <w:p w14:paraId="1BAE2E62" w14:textId="7D547E2C" w:rsidR="00AA0B3B" w:rsidRDefault="00AA0B3B" w:rsidP="00F053C4">
      <w:pPr>
        <w:pStyle w:val="Corpsdetexte"/>
        <w:spacing w:before="56"/>
        <w:ind w:left="172" w:right="145"/>
        <w:jc w:val="both"/>
      </w:pPr>
      <w:r>
        <w:t>Le curage concerne également les habillages bois dans les locaux 1</w:t>
      </w:r>
      <w:r w:rsidR="00DC2235">
        <w:t>5</w:t>
      </w:r>
      <w:r>
        <w:t>-Gestionnaires RH et 1</w:t>
      </w:r>
      <w:r w:rsidR="00DC2235">
        <w:t>6</w:t>
      </w:r>
      <w:r>
        <w:t>-Gestionnaires RH</w:t>
      </w:r>
      <w:r w:rsidR="00B85875">
        <w:t>.</w:t>
      </w:r>
    </w:p>
    <w:p w14:paraId="59689BAF" w14:textId="0A9849E6" w:rsidR="00064825" w:rsidRDefault="00064825" w:rsidP="00F053C4">
      <w:pPr>
        <w:pStyle w:val="Corpsdetexte"/>
        <w:spacing w:before="56"/>
        <w:ind w:left="172" w:right="145"/>
        <w:jc w:val="both"/>
      </w:pPr>
      <w:r>
        <w:t xml:space="preserve">Un </w:t>
      </w:r>
      <w:r w:rsidR="007C0A51">
        <w:t xml:space="preserve">relevé de la structure existante après curage </w:t>
      </w:r>
      <w:r w:rsidR="00856D5C">
        <w:t>est</w:t>
      </w:r>
      <w:r w:rsidR="007C0A51">
        <w:t xml:space="preserve"> à réaliser.</w:t>
      </w:r>
    </w:p>
    <w:p w14:paraId="07F6754A" w14:textId="43702FB7" w:rsidR="0052776F" w:rsidRDefault="0052776F" w:rsidP="00F053C4">
      <w:pPr>
        <w:pStyle w:val="Corpsdetexte"/>
        <w:spacing w:before="56"/>
        <w:ind w:left="172" w:right="145"/>
        <w:jc w:val="both"/>
      </w:pPr>
      <w:r w:rsidRPr="00AA3B0B">
        <w:t xml:space="preserve">Le rebouchage après la dépose </w:t>
      </w:r>
      <w:r w:rsidR="00856D5C">
        <w:t>est</w:t>
      </w:r>
      <w:r w:rsidR="00AA0B3B">
        <w:t xml:space="preserve"> réalisé</w:t>
      </w:r>
      <w:r w:rsidRPr="00AA3B0B">
        <w:t xml:space="preserve"> avec une </w:t>
      </w:r>
      <w:r>
        <w:t>f</w:t>
      </w:r>
      <w:r w:rsidRPr="00AA3B0B">
        <w:t xml:space="preserve">inition </w:t>
      </w:r>
      <w:r>
        <w:t xml:space="preserve">de type </w:t>
      </w:r>
      <w:r w:rsidRPr="00AA3B0B">
        <w:t>enduit soigné pour mise en</w:t>
      </w:r>
      <w:r>
        <w:t xml:space="preserve"> </w:t>
      </w:r>
      <w:r w:rsidRPr="00AA3B0B">
        <w:t>peinture de parois verticales, reprises des rainures pour le sol souple.</w:t>
      </w:r>
    </w:p>
    <w:p w14:paraId="75D4964E" w14:textId="2990CF12" w:rsidR="00820EB8" w:rsidRDefault="00820EB8" w:rsidP="00F053C4">
      <w:pPr>
        <w:pStyle w:val="Corpsdetexte"/>
        <w:spacing w:before="56"/>
        <w:ind w:left="172" w:right="145"/>
        <w:jc w:val="both"/>
      </w:pPr>
      <w:r>
        <w:t xml:space="preserve">2 réservations sont à </w:t>
      </w:r>
      <w:r w:rsidR="00291433">
        <w:t>ouvrir</w:t>
      </w:r>
      <w:r>
        <w:t xml:space="preserve"> en partie centrale </w:t>
      </w:r>
      <w:r w:rsidR="00291433">
        <w:t>entre solives au sol du R+1 et du R+2 pour la distribution de chauffage et de VMC</w:t>
      </w:r>
      <w:r w:rsidR="00DC2235">
        <w:t xml:space="preserve"> selon annexe 7.</w:t>
      </w:r>
      <w:r w:rsidR="00B53B9F">
        <w:t>2</w:t>
      </w:r>
      <w:r w:rsidR="00DC2235">
        <w:t>.</w:t>
      </w:r>
    </w:p>
    <w:p w14:paraId="66B57973" w14:textId="2EBAAEEF" w:rsidR="002D11D8" w:rsidRDefault="002D11D8" w:rsidP="00F053C4">
      <w:pPr>
        <w:pStyle w:val="Corpsdetexte"/>
        <w:spacing w:before="56"/>
        <w:ind w:left="172" w:right="145"/>
        <w:jc w:val="both"/>
      </w:pPr>
      <w:r>
        <w:t>1 ouverture entre le garage et la salle de transmission du SSIAD est également à créer pour passage d’un réseau de ventilation.</w:t>
      </w:r>
    </w:p>
    <w:p w14:paraId="51EC5770" w14:textId="5AB89D0F" w:rsidR="00AF6D92" w:rsidRDefault="00C64087" w:rsidP="00F053C4">
      <w:pPr>
        <w:pStyle w:val="Corpsdetexte"/>
        <w:spacing w:before="56"/>
        <w:ind w:left="172" w:right="145"/>
        <w:jc w:val="both"/>
      </w:pPr>
      <w:r>
        <w:t xml:space="preserve">Dans le bâtiment principal, la cloison dans la future salle Réunions Visio au deuxième étage est à </w:t>
      </w:r>
      <w:r w:rsidR="00DC2235">
        <w:t>s</w:t>
      </w:r>
      <w:r>
        <w:t xml:space="preserve">upprimer. Le faux-plafond des locaux situés de part et d’autre de cette cloison est à déposer. </w:t>
      </w:r>
    </w:p>
    <w:p w14:paraId="028F2B01" w14:textId="77777777" w:rsidR="00C877EE" w:rsidRPr="00AA3B0B" w:rsidRDefault="00C877EE" w:rsidP="00F053C4">
      <w:pPr>
        <w:pStyle w:val="Corpsdetexte"/>
        <w:spacing w:before="56"/>
        <w:ind w:left="172" w:right="145"/>
        <w:jc w:val="both"/>
      </w:pPr>
    </w:p>
    <w:p w14:paraId="65F5413C" w14:textId="60F7BBBB" w:rsidR="00DC343B" w:rsidRPr="00DC343B" w:rsidRDefault="00DC343B" w:rsidP="00F053C4">
      <w:pPr>
        <w:pStyle w:val="Titre2"/>
        <w:rPr>
          <w:spacing w:val="-4"/>
        </w:rPr>
      </w:pPr>
      <w:r w:rsidRPr="00DC343B">
        <w:t>4.1.2-</w:t>
      </w:r>
      <w:r w:rsidRPr="00DC343B">
        <w:rPr>
          <w:spacing w:val="-4"/>
        </w:rPr>
        <w:t xml:space="preserve"> Doublages périphériques </w:t>
      </w:r>
    </w:p>
    <w:p w14:paraId="5F6834F0" w14:textId="21446FF1" w:rsidR="00DC343B" w:rsidRDefault="00DC343B" w:rsidP="00F053C4">
      <w:pPr>
        <w:pStyle w:val="Corpsdetexte"/>
        <w:spacing w:before="56"/>
        <w:ind w:left="172" w:right="145"/>
        <w:jc w:val="both"/>
      </w:pPr>
      <w:r w:rsidRPr="00AF6D92">
        <w:t xml:space="preserve">Un doublage périphérique </w:t>
      </w:r>
      <w:r w:rsidR="005A6890">
        <w:t xml:space="preserve">selon repérage </w:t>
      </w:r>
      <w:r w:rsidR="00DC2235">
        <w:t>en annexe 1.</w:t>
      </w:r>
      <w:r w:rsidR="00B53B9F">
        <w:t>2</w:t>
      </w:r>
      <w:r w:rsidR="00DC2235">
        <w:t xml:space="preserve"> </w:t>
      </w:r>
      <w:r w:rsidR="005A6890">
        <w:t xml:space="preserve">est à </w:t>
      </w:r>
      <w:r w:rsidR="007C0A51" w:rsidRPr="00AF6D92">
        <w:t>réalis</w:t>
      </w:r>
      <w:r w:rsidR="005A6890">
        <w:t>er</w:t>
      </w:r>
      <w:r w:rsidR="007C0A51" w:rsidRPr="00AF6D92">
        <w:t xml:space="preserve"> pour atteindre les objectifs fixés par le certificat </w:t>
      </w:r>
      <w:r w:rsidR="00595D46" w:rsidRPr="00AF6D92">
        <w:t xml:space="preserve">d’économie </w:t>
      </w:r>
      <w:r w:rsidR="007C0A51" w:rsidRPr="00AF6D92">
        <w:t>d’énergie BAT-EN-102. Le titulaire a la responsabilité d’obtenir pour son propre compte l’aide financière relative à l’amélioration énergétique.</w:t>
      </w:r>
    </w:p>
    <w:p w14:paraId="6BDA7B98" w14:textId="41A398B3" w:rsidR="00AA0B3B" w:rsidRPr="00AF6D92" w:rsidRDefault="00AA0B3B" w:rsidP="00F053C4">
      <w:pPr>
        <w:pStyle w:val="Corpsdetexte"/>
        <w:spacing w:before="56"/>
        <w:ind w:left="172" w:right="145"/>
        <w:jc w:val="both"/>
      </w:pPr>
      <w:r>
        <w:t>Après curage, en cas de constat d’absence partielle</w:t>
      </w:r>
      <w:r w:rsidR="00554091">
        <w:t xml:space="preserve">, l’enduit perméable à la vapeur d’eau est à compléter </w:t>
      </w:r>
      <w:r>
        <w:t>sur les murs périphériques</w:t>
      </w:r>
      <w:r w:rsidR="00554091">
        <w:t>.</w:t>
      </w:r>
    </w:p>
    <w:p w14:paraId="0B530177" w14:textId="2E01C09F" w:rsidR="00DC343B" w:rsidRPr="00AF6D92" w:rsidRDefault="007C0A51" w:rsidP="00F053C4">
      <w:pPr>
        <w:pStyle w:val="Corpsdetexte"/>
        <w:spacing w:before="56"/>
        <w:ind w:left="172" w:right="145"/>
        <w:jc w:val="both"/>
        <w:rPr>
          <w:b/>
          <w:bCs/>
        </w:rPr>
      </w:pPr>
      <w:r w:rsidRPr="00AF6D92">
        <w:t>Le complexe mis en œuvre d</w:t>
      </w:r>
      <w:r w:rsidR="00AD5CC5">
        <w:t>oit</w:t>
      </w:r>
      <w:r w:rsidRPr="00AF6D92">
        <w:t xml:space="preserve"> être compatible avec les murs en pierre du bâtiment.</w:t>
      </w:r>
      <w:r w:rsidR="00595D46" w:rsidRPr="00AF6D92">
        <w:t xml:space="preserve"> </w:t>
      </w:r>
      <w:r w:rsidRPr="00AF6D92">
        <w:rPr>
          <w:bCs/>
        </w:rPr>
        <w:t xml:space="preserve">Les isolants sensibles à l’humidité comme les laines minérales ou à base de polystyrène sont </w:t>
      </w:r>
      <w:r w:rsidR="00595D46" w:rsidRPr="00AF6D92">
        <w:rPr>
          <w:bCs/>
        </w:rPr>
        <w:t>proscrits</w:t>
      </w:r>
      <w:r w:rsidRPr="00AF6D92">
        <w:rPr>
          <w:bCs/>
        </w:rPr>
        <w:t>.</w:t>
      </w:r>
    </w:p>
    <w:p w14:paraId="287D0D36" w14:textId="22AEE51C" w:rsidR="005612DE" w:rsidRDefault="005612DE" w:rsidP="00F053C4">
      <w:pPr>
        <w:pStyle w:val="Corpsdetexte"/>
        <w:spacing w:before="56"/>
        <w:ind w:left="172" w:right="145"/>
        <w:jc w:val="both"/>
      </w:pPr>
      <w:r w:rsidRPr="00AF6D92">
        <w:t>Le système de doublages périphériques doit permettre l’incorporation des câbles ou fourreaux dans le cadre de l’exploitation ultérieure.</w:t>
      </w:r>
    </w:p>
    <w:p w14:paraId="2AC5EC28" w14:textId="12814F93" w:rsidR="00181D10" w:rsidRDefault="00181D10" w:rsidP="00F053C4">
      <w:pPr>
        <w:pStyle w:val="Corpsdetexte"/>
        <w:spacing w:before="56"/>
        <w:ind w:left="172" w:right="145"/>
        <w:jc w:val="both"/>
      </w:pPr>
      <w:r>
        <w:t xml:space="preserve">Les incorporations et la pose de fourreaux reliant chaque incorporation au plénum de faux-plafonds ne sont pas à la charge du lot </w:t>
      </w:r>
      <w:r w:rsidR="005A6890">
        <w:t>cloisons/doublages</w:t>
      </w:r>
      <w:r w:rsidR="00AD5CC5">
        <w:t xml:space="preserve"> mais du lot électricité.</w:t>
      </w:r>
    </w:p>
    <w:p w14:paraId="685DE22A" w14:textId="6187A13B" w:rsidR="00DC343B" w:rsidRPr="00B85875" w:rsidRDefault="00A24230" w:rsidP="00F053C4">
      <w:pPr>
        <w:pStyle w:val="Corpsdetexte"/>
        <w:spacing w:before="56"/>
        <w:ind w:left="172" w:right="145"/>
        <w:jc w:val="both"/>
      </w:pPr>
      <w:r w:rsidRPr="00A24230">
        <w:t>La réalisation d’un doublage périphérique est également à réaliser dans le garage</w:t>
      </w:r>
      <w:r w:rsidR="005A6890">
        <w:t>.</w:t>
      </w:r>
    </w:p>
    <w:p w14:paraId="21F918FD" w14:textId="77777777" w:rsidR="00C877EE" w:rsidRDefault="00C877EE" w:rsidP="00F053C4">
      <w:pPr>
        <w:pStyle w:val="Titre2"/>
        <w:rPr>
          <w:b w:val="0"/>
          <w:spacing w:val="-4"/>
        </w:rPr>
      </w:pPr>
    </w:p>
    <w:p w14:paraId="69CBB736" w14:textId="73F5EBA7" w:rsidR="007C0A51" w:rsidRPr="00DC343B" w:rsidRDefault="007C0A51" w:rsidP="00F053C4">
      <w:pPr>
        <w:pStyle w:val="Titre2"/>
        <w:rPr>
          <w:spacing w:val="-4"/>
        </w:rPr>
      </w:pPr>
      <w:r w:rsidRPr="00DC343B">
        <w:t>4.1.</w:t>
      </w:r>
      <w:r>
        <w:t>3</w:t>
      </w:r>
      <w:r w:rsidRPr="00DC343B">
        <w:t>-</w:t>
      </w:r>
      <w:r w:rsidRPr="00DC343B">
        <w:rPr>
          <w:spacing w:val="-4"/>
        </w:rPr>
        <w:t xml:space="preserve"> </w:t>
      </w:r>
      <w:r>
        <w:rPr>
          <w:spacing w:val="-4"/>
        </w:rPr>
        <w:t>Isolation des rampants de toiture</w:t>
      </w:r>
    </w:p>
    <w:p w14:paraId="731BD3FD" w14:textId="292DF2E5" w:rsidR="007C0A51" w:rsidRPr="005A6890" w:rsidRDefault="007C0A51" w:rsidP="00F053C4">
      <w:pPr>
        <w:pStyle w:val="Corpsdetexte"/>
        <w:spacing w:before="56"/>
        <w:ind w:left="172" w:right="145"/>
        <w:jc w:val="both"/>
      </w:pPr>
      <w:r w:rsidRPr="005A6890">
        <w:t xml:space="preserve">Une isolation des rampants de toiture </w:t>
      </w:r>
      <w:r w:rsidR="005A6890" w:rsidRPr="005A6890">
        <w:t>est à réaliser</w:t>
      </w:r>
      <w:r w:rsidRPr="005A6890">
        <w:t xml:space="preserve"> pour atteindre les objectifs fixés par le certificat d’</w:t>
      </w:r>
      <w:r w:rsidR="00595D46" w:rsidRPr="005A6890">
        <w:t>économie d’</w:t>
      </w:r>
      <w:r w:rsidRPr="005A6890">
        <w:t>énergie BAT-EN-10</w:t>
      </w:r>
      <w:r w:rsidR="0052776F" w:rsidRPr="005A6890">
        <w:t>6</w:t>
      </w:r>
      <w:r w:rsidRPr="005A6890">
        <w:t>. Le titulaire a la responsabilité d’obtenir pour son propre compte l’aide financière relative à l’amélioration énergétique.</w:t>
      </w:r>
    </w:p>
    <w:p w14:paraId="06BE9B84" w14:textId="4DF34D59" w:rsidR="00C04325" w:rsidRPr="005A6890" w:rsidRDefault="00C04325" w:rsidP="00F053C4">
      <w:pPr>
        <w:pStyle w:val="Corpsdetexte"/>
        <w:spacing w:before="56"/>
        <w:ind w:left="172" w:right="145"/>
        <w:jc w:val="both"/>
      </w:pPr>
      <w:r w:rsidRPr="005A6890">
        <w:t xml:space="preserve">La géométrie du doublage proposé </w:t>
      </w:r>
      <w:r w:rsidR="005A6890" w:rsidRPr="005A6890">
        <w:t>doit</w:t>
      </w:r>
      <w:r w:rsidRPr="005A6890">
        <w:t xml:space="preserve"> être compatible avec la pose d’un système de plafond suspendu démontable comprenant des cornières de rive.</w:t>
      </w:r>
    </w:p>
    <w:p w14:paraId="5F97856A" w14:textId="4B38C428" w:rsidR="00AF6D92" w:rsidRPr="00AF6D92" w:rsidRDefault="00AF6D92" w:rsidP="00F053C4">
      <w:pPr>
        <w:pStyle w:val="Titre2"/>
        <w:ind w:left="0"/>
        <w:rPr>
          <w:b w:val="0"/>
          <w:spacing w:val="-4"/>
        </w:rPr>
      </w:pPr>
    </w:p>
    <w:p w14:paraId="13B35F15" w14:textId="01AFAEDA" w:rsidR="0052776F" w:rsidRPr="00DC343B" w:rsidRDefault="0052776F" w:rsidP="00F053C4">
      <w:pPr>
        <w:pStyle w:val="Titre2"/>
        <w:rPr>
          <w:spacing w:val="-4"/>
        </w:rPr>
      </w:pPr>
      <w:r w:rsidRPr="00DC343B">
        <w:t>4.1.</w:t>
      </w:r>
      <w:r>
        <w:t>4</w:t>
      </w:r>
      <w:r w:rsidRPr="00DC343B">
        <w:t>-</w:t>
      </w:r>
      <w:r w:rsidRPr="00DC343B">
        <w:rPr>
          <w:spacing w:val="-4"/>
        </w:rPr>
        <w:t xml:space="preserve"> </w:t>
      </w:r>
      <w:r>
        <w:rPr>
          <w:spacing w:val="-4"/>
        </w:rPr>
        <w:t>Cloisons de distribution intérieure</w:t>
      </w:r>
    </w:p>
    <w:p w14:paraId="38FBD05F" w14:textId="4F33EE15" w:rsidR="00DC2235" w:rsidRDefault="0052776F" w:rsidP="00F053C4">
      <w:pPr>
        <w:pStyle w:val="Corpsdetexte"/>
        <w:spacing w:before="56"/>
        <w:ind w:left="172" w:right="145"/>
        <w:jc w:val="both"/>
      </w:pPr>
      <w:r w:rsidRPr="00AF6D92">
        <w:t>Les travaux du présent lot ont pour objet la fourniture et la pose de toutes les cloisons selon les plans d’aménagement des locaux</w:t>
      </w:r>
      <w:r w:rsidR="00DC2235">
        <w:t xml:space="preserve"> en annexe 1.</w:t>
      </w:r>
      <w:r w:rsidR="00B53B9F">
        <w:t>2</w:t>
      </w:r>
      <w:r w:rsidR="00DC2235">
        <w:t>.</w:t>
      </w:r>
    </w:p>
    <w:p w14:paraId="220E4B0F" w14:textId="3B795698" w:rsidR="0052776F" w:rsidRDefault="0052776F" w:rsidP="00F053C4">
      <w:pPr>
        <w:pStyle w:val="Corpsdetexte"/>
        <w:spacing w:before="56"/>
        <w:ind w:left="172" w:right="145"/>
        <w:jc w:val="both"/>
      </w:pPr>
      <w:r w:rsidRPr="00AF6D92">
        <w:lastRenderedPageBreak/>
        <w:t xml:space="preserve">Les caractéristiques des cloisons </w:t>
      </w:r>
      <w:r w:rsidR="005A6890">
        <w:t>sont à déterminer</w:t>
      </w:r>
      <w:r w:rsidRPr="00AF6D92">
        <w:t xml:space="preserve"> en fonction des règles D.T.U., hauteur, sécurité incendie, acoustique suivant l’affectation des locaux.</w:t>
      </w:r>
    </w:p>
    <w:p w14:paraId="55C44A09" w14:textId="00951961" w:rsidR="00043611" w:rsidRDefault="00043611" w:rsidP="00F053C4">
      <w:pPr>
        <w:pStyle w:val="Corpsdetexte"/>
        <w:spacing w:before="56"/>
        <w:ind w:left="172" w:right="145"/>
        <w:jc w:val="both"/>
      </w:pPr>
      <w:r>
        <w:t>Les cloisons de distribution sont du type Placostil</w:t>
      </w:r>
      <w:r w:rsidRPr="00043611">
        <w:t>® 98/48 de Placoplatre®</w:t>
      </w:r>
      <w:r>
        <w:t xml:space="preserve"> ou équivalent. Les cloisons des gaines techniques p</w:t>
      </w:r>
      <w:r w:rsidR="005A6890">
        <w:t>euvent</w:t>
      </w:r>
      <w:r>
        <w:t xml:space="preserve"> être du type Placostil</w:t>
      </w:r>
      <w:r w:rsidRPr="00043611">
        <w:t xml:space="preserve">® </w:t>
      </w:r>
      <w:r>
        <w:t>72</w:t>
      </w:r>
      <w:r w:rsidRPr="00043611">
        <w:t>/48 de Placoplatre®</w:t>
      </w:r>
      <w:r>
        <w:t xml:space="preserve"> ou équivalent.</w:t>
      </w:r>
    </w:p>
    <w:p w14:paraId="288CB395" w14:textId="7FB22390" w:rsidR="00181D10" w:rsidRPr="00AF6D92" w:rsidRDefault="00181D10" w:rsidP="00F053C4">
      <w:pPr>
        <w:pStyle w:val="Corpsdetexte"/>
        <w:spacing w:before="56"/>
        <w:ind w:left="172" w:right="145"/>
        <w:jc w:val="both"/>
      </w:pPr>
      <w:r w:rsidRPr="00AF6D92">
        <w:t xml:space="preserve">La finition </w:t>
      </w:r>
      <w:r w:rsidR="005A6890">
        <w:t>doit être</w:t>
      </w:r>
      <w:r w:rsidRPr="00AF6D92">
        <w:t xml:space="preserve"> soignée pour mise en peinture directe.</w:t>
      </w:r>
    </w:p>
    <w:p w14:paraId="663B7E92" w14:textId="0D0D25BB" w:rsidR="0052776F" w:rsidRDefault="0052776F" w:rsidP="00F053C4">
      <w:pPr>
        <w:pStyle w:val="Corpsdetexte"/>
        <w:spacing w:before="56"/>
        <w:ind w:left="172" w:right="145"/>
        <w:jc w:val="both"/>
      </w:pPr>
      <w:r w:rsidRPr="00AF6D92">
        <w:t xml:space="preserve">Les cloisons intérieures </w:t>
      </w:r>
      <w:r w:rsidR="005A6890">
        <w:t xml:space="preserve">sont à réaliser </w:t>
      </w:r>
      <w:r w:rsidRPr="00AF6D92">
        <w:t xml:space="preserve">avant les doublages périphériques dans l’objectif de limiter les ponts </w:t>
      </w:r>
      <w:r w:rsidR="005612DE" w:rsidRPr="00AF6D92">
        <w:t>phoniques.</w:t>
      </w:r>
    </w:p>
    <w:p w14:paraId="1786CF6A" w14:textId="77777777" w:rsidR="00181D10" w:rsidRDefault="00181D10" w:rsidP="00F053C4">
      <w:pPr>
        <w:pStyle w:val="Corpsdetexte"/>
        <w:spacing w:before="56"/>
        <w:ind w:left="172" w:right="145"/>
        <w:jc w:val="both"/>
      </w:pPr>
      <w:r w:rsidRPr="00AF6D92">
        <w:t>Le système de cloison de distribution doit permettre l’incorporation des câbles ou fourreaux dans le cadre de l’exploitation ultérieure.</w:t>
      </w:r>
    </w:p>
    <w:p w14:paraId="2DC9A4AA" w14:textId="30F9A982" w:rsidR="00D82B3C" w:rsidRDefault="00D82B3C" w:rsidP="00F053C4">
      <w:pPr>
        <w:pStyle w:val="Corpsdetexte"/>
        <w:spacing w:before="56"/>
        <w:ind w:left="172" w:right="145"/>
        <w:jc w:val="both"/>
      </w:pPr>
      <w:r>
        <w:t xml:space="preserve">Les incorporations et la pose de fourreaux reliant l’incorporation au plénum de faux-plafonds ne sont pas à </w:t>
      </w:r>
      <w:r w:rsidR="00A01AB9">
        <w:t xml:space="preserve">la </w:t>
      </w:r>
      <w:r>
        <w:t>charge du</w:t>
      </w:r>
      <w:r w:rsidR="002E3744">
        <w:t xml:space="preserve"> présent</w:t>
      </w:r>
      <w:r>
        <w:t xml:space="preserve"> lot </w:t>
      </w:r>
      <w:r w:rsidR="002E3744">
        <w:t>1</w:t>
      </w:r>
      <w:r w:rsidR="00AD5CC5">
        <w:t xml:space="preserve"> mais du lot </w:t>
      </w:r>
      <w:r w:rsidR="002E3744">
        <w:t xml:space="preserve">8 : </w:t>
      </w:r>
      <w:r w:rsidR="00AD5CC5">
        <w:t>électricité.</w:t>
      </w:r>
    </w:p>
    <w:p w14:paraId="2C85C08B" w14:textId="52737733" w:rsidR="00DC343B" w:rsidRDefault="00C64087" w:rsidP="00F053C4">
      <w:pPr>
        <w:pStyle w:val="Corpsdetexte"/>
        <w:spacing w:before="56"/>
        <w:ind w:left="172" w:right="145"/>
        <w:jc w:val="both"/>
      </w:pPr>
      <w:r>
        <w:t>Dans le bâtiment principal, une cloison entre la salle Réunions Visio et la Bulle est à réaliser au deuxième étage.</w:t>
      </w:r>
    </w:p>
    <w:p w14:paraId="0FEAD9B1" w14:textId="77777777" w:rsidR="009247FC" w:rsidRDefault="009247FC" w:rsidP="00F053C4">
      <w:pPr>
        <w:pStyle w:val="Corpsdetexte"/>
        <w:spacing w:before="56"/>
        <w:ind w:left="172" w:right="145"/>
        <w:jc w:val="both"/>
      </w:pPr>
    </w:p>
    <w:p w14:paraId="42D447F2" w14:textId="1B16214E" w:rsidR="0052776F" w:rsidRPr="00DC343B" w:rsidRDefault="0052776F" w:rsidP="00F053C4">
      <w:pPr>
        <w:pStyle w:val="Titre2"/>
        <w:rPr>
          <w:spacing w:val="-4"/>
        </w:rPr>
      </w:pPr>
      <w:r w:rsidRPr="00DC343B">
        <w:t>4.1.</w:t>
      </w:r>
      <w:r>
        <w:t>5</w:t>
      </w:r>
      <w:r w:rsidRPr="00DC343B">
        <w:t>-</w:t>
      </w:r>
      <w:r w:rsidRPr="00DC343B">
        <w:rPr>
          <w:spacing w:val="-4"/>
        </w:rPr>
        <w:t xml:space="preserve"> </w:t>
      </w:r>
      <w:r>
        <w:rPr>
          <w:spacing w:val="-4"/>
        </w:rPr>
        <w:t>Menuiseries intérieures</w:t>
      </w:r>
    </w:p>
    <w:p w14:paraId="373927F6" w14:textId="59AD8CEF" w:rsidR="0008576C" w:rsidRPr="0008576C" w:rsidRDefault="0008576C" w:rsidP="00F053C4">
      <w:pPr>
        <w:pStyle w:val="Corpsdetexte"/>
        <w:spacing w:before="56"/>
        <w:ind w:left="172" w:right="145"/>
        <w:jc w:val="both"/>
      </w:pPr>
      <w:r w:rsidRPr="0008576C">
        <w:t xml:space="preserve">Les </w:t>
      </w:r>
      <w:r>
        <w:t>menuiseries intérieures d</w:t>
      </w:r>
      <w:r w:rsidR="00856D5C">
        <w:t>oiven</w:t>
      </w:r>
      <w:r>
        <w:t>t être adaptées à l</w:t>
      </w:r>
      <w:r w:rsidR="00897877">
        <w:t>’épaisseur</w:t>
      </w:r>
      <w:r>
        <w:t xml:space="preserve"> de la cloison dans laquelle elles sont mises en œuvre. Les dimensions de la partie ouvr</w:t>
      </w:r>
      <w:r w:rsidR="00854373">
        <w:t xml:space="preserve">ante sont précisées dans le tableau de </w:t>
      </w:r>
      <w:r w:rsidR="00CC36B9">
        <w:t>menuiseries intérieures</w:t>
      </w:r>
      <w:r w:rsidR="00DC2235">
        <w:t xml:space="preserve"> en annexe 1.</w:t>
      </w:r>
      <w:r w:rsidR="002E3744">
        <w:t>3</w:t>
      </w:r>
      <w:r w:rsidR="00854373">
        <w:t>.</w:t>
      </w:r>
    </w:p>
    <w:p w14:paraId="6A1FEE68" w14:textId="0C703531" w:rsidR="0079750F" w:rsidRDefault="0079750F" w:rsidP="00F053C4">
      <w:pPr>
        <w:pStyle w:val="Corpsdetexte"/>
        <w:spacing w:before="56"/>
        <w:ind w:left="172" w:right="145"/>
        <w:jc w:val="both"/>
      </w:pPr>
      <w:r w:rsidRPr="0079750F">
        <w:t xml:space="preserve">Le cloisonnement </w:t>
      </w:r>
      <w:r>
        <w:t>du local 13-Responsable RH projeté engendre un décalage de plancher d’environ 10</w:t>
      </w:r>
      <w:r w:rsidR="002E3744">
        <w:t xml:space="preserve"> </w:t>
      </w:r>
      <w:r>
        <w:t xml:space="preserve">cm. L’emprise la plus basse est à rehausser par la réalisation d’un plancher rapporté. Une rampe, </w:t>
      </w:r>
      <w:r w:rsidR="00E11FDB">
        <w:t xml:space="preserve">adaptée pour </w:t>
      </w:r>
      <w:r w:rsidR="00EE0E6F">
        <w:t>être</w:t>
      </w:r>
      <w:r>
        <w:t xml:space="preserve"> recouverte d’un revêtement de sol PVC, est à réaliser dans le couloir.</w:t>
      </w:r>
      <w:r w:rsidR="00EE0E6F">
        <w:t xml:space="preserve"> Ces éléments rapportés doivent être suffisamment rigide</w:t>
      </w:r>
      <w:r w:rsidR="00856D5C">
        <w:t>s</w:t>
      </w:r>
      <w:r w:rsidR="00EE0E6F">
        <w:t xml:space="preserve"> pour garantir une bonne adhérence du PVC. La rampe d</w:t>
      </w:r>
      <w:r w:rsidR="00856D5C">
        <w:t>oit</w:t>
      </w:r>
      <w:r w:rsidR="00EE0E6F">
        <w:t xml:space="preserve"> assurer une progressivité totale (pas d’effet de ressaut).</w:t>
      </w:r>
    </w:p>
    <w:p w14:paraId="026711AE" w14:textId="77777777" w:rsidR="005612DE" w:rsidRDefault="005612DE" w:rsidP="00F053C4">
      <w:pPr>
        <w:pStyle w:val="Corpsdetexte"/>
        <w:spacing w:before="56"/>
        <w:ind w:left="172" w:right="145"/>
        <w:jc w:val="both"/>
      </w:pPr>
      <w:r>
        <w:t xml:space="preserve">Le choix des portes doit satisfaire : </w:t>
      </w:r>
    </w:p>
    <w:p w14:paraId="471DFDCD" w14:textId="751E90DA" w:rsidR="005612DE" w:rsidRDefault="005612DE" w:rsidP="00F053C4">
      <w:pPr>
        <w:pStyle w:val="Paragraphedeliste"/>
        <w:numPr>
          <w:ilvl w:val="0"/>
          <w:numId w:val="5"/>
        </w:numPr>
        <w:tabs>
          <w:tab w:val="left" w:pos="893"/>
          <w:tab w:val="left" w:pos="894"/>
        </w:tabs>
        <w:spacing w:before="1"/>
        <w:jc w:val="both"/>
      </w:pPr>
      <w:r>
        <w:t>Les portes sont toutes faciles à manœuvrer sans effort physique, munies de poignées utilisables par des personnes handicapées</w:t>
      </w:r>
      <w:r w:rsidR="002D0BCC">
        <w:t> ;</w:t>
      </w:r>
    </w:p>
    <w:p w14:paraId="30B3C04E" w14:textId="78E15365" w:rsidR="005612DE" w:rsidRDefault="005612DE" w:rsidP="00F053C4">
      <w:pPr>
        <w:pStyle w:val="Paragraphedeliste"/>
        <w:numPr>
          <w:ilvl w:val="0"/>
          <w:numId w:val="5"/>
        </w:numPr>
        <w:tabs>
          <w:tab w:val="left" w:pos="893"/>
          <w:tab w:val="left" w:pos="894"/>
        </w:tabs>
        <w:spacing w:before="1"/>
        <w:jc w:val="both"/>
      </w:pPr>
      <w:r>
        <w:t>Les portes ont une fréquence d'ouverture et de fermeture élevée, répondent à une robustesse aux chocs, à une qualité phonique importante et aux différentes réglementations, notamment sécurité incendie</w:t>
      </w:r>
      <w:r w:rsidR="002D0BCC">
        <w:t> ;</w:t>
      </w:r>
    </w:p>
    <w:p w14:paraId="55F97D0E" w14:textId="353C62A2" w:rsidR="00C877EE" w:rsidRDefault="00C877EE" w:rsidP="00F053C4">
      <w:pPr>
        <w:pStyle w:val="Paragraphedeliste"/>
        <w:numPr>
          <w:ilvl w:val="0"/>
          <w:numId w:val="5"/>
        </w:numPr>
        <w:tabs>
          <w:tab w:val="left" w:pos="893"/>
          <w:tab w:val="left" w:pos="894"/>
        </w:tabs>
        <w:spacing w:before="1"/>
        <w:jc w:val="both"/>
      </w:pPr>
      <w:r>
        <w:t>L’épaisseur des portes est de 40mm</w:t>
      </w:r>
      <w:r w:rsidR="002D0BCC">
        <w:t> ;</w:t>
      </w:r>
    </w:p>
    <w:p w14:paraId="2A50F17D" w14:textId="2A096054" w:rsidR="00C877EE" w:rsidRDefault="00C877EE" w:rsidP="00F053C4">
      <w:pPr>
        <w:pStyle w:val="Paragraphedeliste"/>
        <w:numPr>
          <w:ilvl w:val="0"/>
          <w:numId w:val="5"/>
        </w:numPr>
        <w:tabs>
          <w:tab w:val="left" w:pos="893"/>
          <w:tab w:val="left" w:pos="894"/>
        </w:tabs>
        <w:spacing w:before="1"/>
        <w:jc w:val="both"/>
      </w:pPr>
      <w:r>
        <w:t>L’âme est constituée d’un panneau intérieur de particules monobloc inséré dans le cadre, les montants et traverses sont assemblés par tenons et mortaises, le parement doit être collé sur toute sa surface</w:t>
      </w:r>
      <w:r w:rsidR="002D0BCC">
        <w:t> ;</w:t>
      </w:r>
    </w:p>
    <w:p w14:paraId="7601BE47" w14:textId="45519A75" w:rsidR="00C877EE" w:rsidRDefault="00C877EE" w:rsidP="00F053C4">
      <w:pPr>
        <w:pStyle w:val="Paragraphedeliste"/>
        <w:numPr>
          <w:ilvl w:val="0"/>
          <w:numId w:val="5"/>
        </w:numPr>
        <w:tabs>
          <w:tab w:val="left" w:pos="893"/>
          <w:tab w:val="left" w:pos="894"/>
        </w:tabs>
        <w:spacing w:before="1"/>
        <w:jc w:val="both"/>
      </w:pPr>
      <w:r>
        <w:t>Les portes sont équipées d’un joint balai</w:t>
      </w:r>
      <w:r w:rsidR="002D0BCC">
        <w:t> ;</w:t>
      </w:r>
    </w:p>
    <w:p w14:paraId="63617509" w14:textId="09A74351" w:rsidR="0055044D" w:rsidRDefault="005612DE" w:rsidP="00F053C4">
      <w:pPr>
        <w:pStyle w:val="Paragraphedeliste"/>
        <w:numPr>
          <w:ilvl w:val="0"/>
          <w:numId w:val="5"/>
        </w:numPr>
        <w:tabs>
          <w:tab w:val="left" w:pos="893"/>
          <w:tab w:val="left" w:pos="894"/>
        </w:tabs>
        <w:spacing w:before="1"/>
        <w:jc w:val="both"/>
      </w:pPr>
      <w:r>
        <w:t xml:space="preserve">Elles sont toutes verrouillables par serrure. Les serrures sont sur </w:t>
      </w:r>
      <w:r w:rsidR="006D2633">
        <w:t>extension de l’</w:t>
      </w:r>
      <w:r>
        <w:t xml:space="preserve">organigramme </w:t>
      </w:r>
      <w:r w:rsidR="0055044D">
        <w:t>existant</w:t>
      </w:r>
      <w:r w:rsidR="002D0BCC">
        <w:t> ;</w:t>
      </w:r>
    </w:p>
    <w:p w14:paraId="4816A0A2" w14:textId="23D41E88" w:rsidR="005612DE" w:rsidRPr="0055044D" w:rsidRDefault="005612DE" w:rsidP="00F053C4">
      <w:pPr>
        <w:pStyle w:val="Paragraphedeliste"/>
        <w:numPr>
          <w:ilvl w:val="0"/>
          <w:numId w:val="5"/>
        </w:numPr>
        <w:tabs>
          <w:tab w:val="left" w:pos="893"/>
          <w:tab w:val="left" w:pos="894"/>
        </w:tabs>
        <w:spacing w:before="1"/>
        <w:jc w:val="both"/>
      </w:pPr>
      <w:r w:rsidRPr="0055044D">
        <w:t>Toutes les portes à condamnation intérieure doivent être dé-verrouillables de l'extérieur</w:t>
      </w:r>
      <w:r w:rsidR="002D0BCC">
        <w:t> ;</w:t>
      </w:r>
    </w:p>
    <w:p w14:paraId="16ED9E58" w14:textId="0257BAA7" w:rsidR="0055044D" w:rsidRDefault="005612DE" w:rsidP="00F053C4">
      <w:pPr>
        <w:pStyle w:val="Paragraphedeliste"/>
        <w:numPr>
          <w:ilvl w:val="0"/>
          <w:numId w:val="5"/>
        </w:numPr>
        <w:tabs>
          <w:tab w:val="left" w:pos="893"/>
          <w:tab w:val="left" w:pos="894"/>
        </w:tabs>
        <w:spacing w:before="1"/>
        <w:jc w:val="both"/>
      </w:pPr>
      <w:r>
        <w:t>Les dimensions de passage libre dépendent de l'utilisation des locaux (cf. tableau de portes)</w:t>
      </w:r>
      <w:r w:rsidR="002D0BCC">
        <w:t> ;</w:t>
      </w:r>
    </w:p>
    <w:p w14:paraId="4BC551A1" w14:textId="7253F315" w:rsidR="005612DE" w:rsidRPr="0055044D" w:rsidRDefault="005612DE" w:rsidP="00F053C4">
      <w:pPr>
        <w:pStyle w:val="Paragraphedeliste"/>
        <w:numPr>
          <w:ilvl w:val="0"/>
          <w:numId w:val="5"/>
        </w:numPr>
        <w:tabs>
          <w:tab w:val="left" w:pos="893"/>
          <w:tab w:val="left" w:pos="894"/>
        </w:tabs>
        <w:spacing w:before="1"/>
        <w:jc w:val="both"/>
      </w:pPr>
      <w:r>
        <w:t>Les portes sont de type plein</w:t>
      </w:r>
      <w:r w:rsidR="008151FF">
        <w:t xml:space="preserve"> et </w:t>
      </w:r>
      <w:r>
        <w:t>prépeintes</w:t>
      </w:r>
      <w:r w:rsidR="002D0BCC">
        <w:t> ;</w:t>
      </w:r>
    </w:p>
    <w:p w14:paraId="6BD97470" w14:textId="06B3EB75" w:rsidR="005612DE" w:rsidRDefault="005612DE" w:rsidP="00F053C4">
      <w:pPr>
        <w:pStyle w:val="Paragraphedeliste"/>
        <w:numPr>
          <w:ilvl w:val="0"/>
          <w:numId w:val="5"/>
        </w:numPr>
        <w:tabs>
          <w:tab w:val="left" w:pos="893"/>
          <w:tab w:val="left" w:pos="894"/>
        </w:tabs>
        <w:spacing w:before="1"/>
        <w:jc w:val="both"/>
      </w:pPr>
      <w:r>
        <w:t>Les huisseries intérieures peuvent être métalliques ou en bois</w:t>
      </w:r>
      <w:r w:rsidR="002D0BCC">
        <w:t> ;</w:t>
      </w:r>
    </w:p>
    <w:p w14:paraId="1054DC8F" w14:textId="62340AF4" w:rsidR="005612DE" w:rsidRDefault="005612DE" w:rsidP="00F053C4">
      <w:pPr>
        <w:pStyle w:val="Paragraphedeliste"/>
        <w:numPr>
          <w:ilvl w:val="0"/>
          <w:numId w:val="5"/>
        </w:numPr>
        <w:tabs>
          <w:tab w:val="left" w:pos="893"/>
          <w:tab w:val="left" w:pos="894"/>
        </w:tabs>
        <w:spacing w:before="1"/>
        <w:jc w:val="both"/>
      </w:pPr>
      <w:r>
        <w:t>Les paumelles sont au nombre de 4 pour toutes les portes</w:t>
      </w:r>
      <w:r w:rsidR="002D0BCC">
        <w:t> ;</w:t>
      </w:r>
    </w:p>
    <w:p w14:paraId="229E14C5" w14:textId="4449C7C3" w:rsidR="005612DE" w:rsidRDefault="005612DE" w:rsidP="00F053C4">
      <w:pPr>
        <w:pStyle w:val="Paragraphedeliste"/>
        <w:numPr>
          <w:ilvl w:val="0"/>
          <w:numId w:val="5"/>
        </w:numPr>
        <w:tabs>
          <w:tab w:val="left" w:pos="893"/>
          <w:tab w:val="left" w:pos="894"/>
        </w:tabs>
        <w:spacing w:before="1"/>
        <w:jc w:val="both"/>
      </w:pPr>
      <w:r>
        <w:t>Le béquillage est souhaité en plastique ou aluminium</w:t>
      </w:r>
      <w:r w:rsidR="002D0BCC">
        <w:t> ;</w:t>
      </w:r>
    </w:p>
    <w:p w14:paraId="43867671" w14:textId="13CA4E1F" w:rsidR="005612DE" w:rsidRDefault="005612DE" w:rsidP="00F053C4">
      <w:pPr>
        <w:pStyle w:val="Paragraphedeliste"/>
        <w:numPr>
          <w:ilvl w:val="0"/>
          <w:numId w:val="5"/>
        </w:numPr>
        <w:tabs>
          <w:tab w:val="left" w:pos="893"/>
          <w:tab w:val="left" w:pos="894"/>
        </w:tabs>
        <w:spacing w:before="1"/>
        <w:jc w:val="both"/>
      </w:pPr>
      <w:r>
        <w:t>Toutes les portes sont équipées d’arrêt de porte mural</w:t>
      </w:r>
      <w:r w:rsidR="002D0BCC">
        <w:t> ;</w:t>
      </w:r>
    </w:p>
    <w:p w14:paraId="78F080EA" w14:textId="07FB6EBB" w:rsidR="005612DE" w:rsidRDefault="005612DE" w:rsidP="00F053C4">
      <w:pPr>
        <w:pStyle w:val="Paragraphedeliste"/>
        <w:numPr>
          <w:ilvl w:val="0"/>
          <w:numId w:val="5"/>
        </w:numPr>
        <w:tabs>
          <w:tab w:val="left" w:pos="893"/>
          <w:tab w:val="left" w:pos="894"/>
        </w:tabs>
        <w:spacing w:before="1"/>
        <w:jc w:val="both"/>
      </w:pPr>
      <w:r>
        <w:t xml:space="preserve">Toutes les trappes de visite </w:t>
      </w:r>
      <w:r w:rsidR="00A24230">
        <w:t xml:space="preserve">murales </w:t>
      </w:r>
      <w:r>
        <w:t>sont toute hauteur de la plinthe jusqu’au faux plafond afin de faciliter l’intervention des techniciens de maintenance. Porte sur charnières invisibles et fermeture par carré</w:t>
      </w:r>
      <w:r w:rsidR="002D0BCC">
        <w:t> ;</w:t>
      </w:r>
    </w:p>
    <w:p w14:paraId="4CBC2A48" w14:textId="32B8F2E8" w:rsidR="00AB5299" w:rsidRPr="00AB5299" w:rsidRDefault="003A3DFD" w:rsidP="00F053C4">
      <w:pPr>
        <w:pStyle w:val="Paragraphedeliste"/>
        <w:numPr>
          <w:ilvl w:val="0"/>
          <w:numId w:val="5"/>
        </w:numPr>
        <w:tabs>
          <w:tab w:val="left" w:pos="893"/>
          <w:tab w:val="left" w:pos="894"/>
        </w:tabs>
        <w:spacing w:before="1"/>
        <w:jc w:val="both"/>
      </w:pPr>
      <w:r w:rsidRPr="00AB5299">
        <w:t xml:space="preserve">Châssis vitrés : </w:t>
      </w:r>
      <w:r w:rsidR="00044241">
        <w:t>v</w:t>
      </w:r>
      <w:r w:rsidR="00AB5299" w:rsidRPr="00AB5299">
        <w:t>itrage feuilleté épaisseur 9mm (selon NF EN 14449</w:t>
      </w:r>
      <w:r w:rsidR="002E3744">
        <w:t xml:space="preserve"> ou équivalent</w:t>
      </w:r>
      <w:r w:rsidR="00AB5299" w:rsidRPr="00AB5299">
        <w:t>) - Résistant aux chocs (selon NF EN 12600</w:t>
      </w:r>
      <w:r w:rsidR="002E3744">
        <w:t xml:space="preserve"> ou équivalent</w:t>
      </w:r>
      <w:r w:rsidR="00AB5299" w:rsidRPr="00AB5299">
        <w:t xml:space="preserve">) : 2B2 (900 J). Joint de vitrage sec contenant un film PVB filtrant les UV - Vitrage 44.2 ac. Hauteur vitrage minimale : </w:t>
      </w:r>
      <w:r w:rsidR="005964C8">
        <w:t>selon tableau de menuiseries intérieures</w:t>
      </w:r>
      <w:r w:rsidR="00AB5299" w:rsidRPr="00AB5299">
        <w:t>. Store vénitien intégré avec commande par bouton. Parcloses bois sur cadre bois</w:t>
      </w:r>
      <w:r w:rsidR="002D0BCC">
        <w:t> ;</w:t>
      </w:r>
    </w:p>
    <w:p w14:paraId="76A652E2" w14:textId="1BC45E26" w:rsidR="003A3DFD" w:rsidRDefault="003A3DFD" w:rsidP="00F053C4">
      <w:pPr>
        <w:pStyle w:val="Paragraphedeliste"/>
        <w:numPr>
          <w:ilvl w:val="0"/>
          <w:numId w:val="5"/>
        </w:numPr>
        <w:tabs>
          <w:tab w:val="left" w:pos="893"/>
          <w:tab w:val="left" w:pos="894"/>
        </w:tabs>
        <w:spacing w:before="1"/>
        <w:jc w:val="both"/>
      </w:pPr>
      <w:r w:rsidRPr="00AB5299">
        <w:t xml:space="preserve">Porte vitrée : </w:t>
      </w:r>
      <w:r w:rsidR="00044241">
        <w:t>v</w:t>
      </w:r>
      <w:r w:rsidR="00C877EE" w:rsidRPr="00AB5299">
        <w:t>itrage feuilleté</w:t>
      </w:r>
      <w:r w:rsidR="00C877EE">
        <w:t xml:space="preserve"> épaisseur </w:t>
      </w:r>
      <w:r w:rsidR="00A25B1D">
        <w:t>9</w:t>
      </w:r>
      <w:r w:rsidR="00C877EE">
        <w:t>mm (selon NF EN 14449</w:t>
      </w:r>
      <w:r w:rsidR="002E3744">
        <w:t xml:space="preserve"> ou équivalent</w:t>
      </w:r>
      <w:r w:rsidR="00C877EE">
        <w:t>) - Résistant aux chocs (selon NF EN 12600</w:t>
      </w:r>
      <w:r w:rsidR="002E3744">
        <w:t xml:space="preserve"> ou équivalent</w:t>
      </w:r>
      <w:r w:rsidR="00C877EE">
        <w:t>) : 2B2 (900 J)</w:t>
      </w:r>
      <w:r w:rsidR="00A25B1D">
        <w:t>. J</w:t>
      </w:r>
      <w:r w:rsidR="00C877EE">
        <w:t xml:space="preserve">oint de vitrage sec contenant un film PVB filtrant les UV - Vitrage </w:t>
      </w:r>
      <w:r w:rsidR="00A25B1D">
        <w:t>44</w:t>
      </w:r>
      <w:r w:rsidR="00C877EE">
        <w:t>.2 ac</w:t>
      </w:r>
      <w:r w:rsidR="00A25B1D">
        <w:t xml:space="preserve">. </w:t>
      </w:r>
      <w:r w:rsidR="00AB5299">
        <w:t xml:space="preserve">Hauteur vitrage minimale : </w:t>
      </w:r>
      <w:r w:rsidR="002F13B9">
        <w:t>selon tableau de menuiseries intérieures</w:t>
      </w:r>
      <w:r w:rsidR="00AB5299">
        <w:t xml:space="preserve">. Parcloses </w:t>
      </w:r>
      <w:r w:rsidR="00AB5299">
        <w:lastRenderedPageBreak/>
        <w:t>bois sur cadre bois.</w:t>
      </w:r>
    </w:p>
    <w:p w14:paraId="736B350D" w14:textId="277A9020" w:rsidR="00C877EE" w:rsidRDefault="00C877EE" w:rsidP="00F053C4">
      <w:pPr>
        <w:tabs>
          <w:tab w:val="left" w:pos="893"/>
          <w:tab w:val="left" w:pos="894"/>
        </w:tabs>
        <w:spacing w:before="1"/>
        <w:jc w:val="both"/>
      </w:pPr>
    </w:p>
    <w:p w14:paraId="74B9542D" w14:textId="74402959" w:rsidR="007860BF" w:rsidRDefault="007860BF" w:rsidP="00F053C4">
      <w:pPr>
        <w:pStyle w:val="Titre2"/>
        <w:rPr>
          <w:spacing w:val="-4"/>
        </w:rPr>
      </w:pPr>
      <w:r w:rsidRPr="00DC343B">
        <w:t>4.1.</w:t>
      </w:r>
      <w:r>
        <w:t>6</w:t>
      </w:r>
      <w:r w:rsidRPr="00DC343B">
        <w:t>-</w:t>
      </w:r>
      <w:r w:rsidRPr="00DC343B">
        <w:rPr>
          <w:spacing w:val="-4"/>
        </w:rPr>
        <w:t xml:space="preserve"> </w:t>
      </w:r>
      <w:r>
        <w:rPr>
          <w:spacing w:val="-4"/>
        </w:rPr>
        <w:t>Plinthes bois</w:t>
      </w:r>
    </w:p>
    <w:p w14:paraId="00D93D9C" w14:textId="733C360B" w:rsidR="007860BF" w:rsidRDefault="007860BF" w:rsidP="00F053C4">
      <w:pPr>
        <w:pStyle w:val="Corpsdetexte"/>
        <w:spacing w:before="56"/>
        <w:ind w:left="172" w:right="145"/>
        <w:jc w:val="both"/>
      </w:pPr>
      <w:r>
        <w:t xml:space="preserve">Dans tous les locaux recevant un revêtement de sol neuf, des plinthes en bois sont posées : </w:t>
      </w:r>
    </w:p>
    <w:p w14:paraId="06A654A7" w14:textId="77E6467F" w:rsidR="007860BF" w:rsidRDefault="007860BF" w:rsidP="00F053C4">
      <w:pPr>
        <w:pStyle w:val="Paragraphedeliste"/>
        <w:numPr>
          <w:ilvl w:val="0"/>
          <w:numId w:val="5"/>
        </w:numPr>
        <w:tabs>
          <w:tab w:val="left" w:pos="893"/>
          <w:tab w:val="left" w:pos="894"/>
        </w:tabs>
        <w:spacing w:before="1"/>
        <w:jc w:val="both"/>
      </w:pPr>
      <w:r>
        <w:t>Essence de bois : hêtre</w:t>
      </w:r>
    </w:p>
    <w:p w14:paraId="582B68ED" w14:textId="31C0C5D4" w:rsidR="007860BF" w:rsidRDefault="007860BF" w:rsidP="00F053C4">
      <w:pPr>
        <w:pStyle w:val="Paragraphedeliste"/>
        <w:numPr>
          <w:ilvl w:val="0"/>
          <w:numId w:val="5"/>
        </w:numPr>
        <w:tabs>
          <w:tab w:val="left" w:pos="893"/>
          <w:tab w:val="left" w:pos="894"/>
        </w:tabs>
        <w:spacing w:before="1"/>
        <w:jc w:val="both"/>
      </w:pPr>
      <w:r>
        <w:t>Hauteur : 65mm</w:t>
      </w:r>
    </w:p>
    <w:p w14:paraId="4B722E6E" w14:textId="1442C56A" w:rsidR="007860BF" w:rsidRDefault="007860BF" w:rsidP="00F053C4">
      <w:pPr>
        <w:pStyle w:val="Paragraphedeliste"/>
        <w:numPr>
          <w:ilvl w:val="0"/>
          <w:numId w:val="5"/>
        </w:numPr>
        <w:tabs>
          <w:tab w:val="left" w:pos="893"/>
          <w:tab w:val="left" w:pos="894"/>
        </w:tabs>
        <w:spacing w:before="1"/>
        <w:jc w:val="both"/>
      </w:pPr>
      <w:r>
        <w:t>Epaisseur : 10mm</w:t>
      </w:r>
    </w:p>
    <w:p w14:paraId="609C2FA3" w14:textId="696EFC00" w:rsidR="007860BF" w:rsidRDefault="00E11FDB" w:rsidP="00F053C4">
      <w:pPr>
        <w:pStyle w:val="Paragraphedeliste"/>
        <w:numPr>
          <w:ilvl w:val="0"/>
          <w:numId w:val="5"/>
        </w:numPr>
        <w:tabs>
          <w:tab w:val="left" w:pos="893"/>
          <w:tab w:val="left" w:pos="894"/>
        </w:tabs>
        <w:spacing w:before="1"/>
        <w:jc w:val="both"/>
      </w:pPr>
      <w:r>
        <w:t>Finition : à peindre. Réalisation d’un joint acrylique en tête avant peinture.</w:t>
      </w:r>
    </w:p>
    <w:p w14:paraId="2EC1C1AF" w14:textId="6C1330B2" w:rsidR="00E11FDB" w:rsidRDefault="00E11FDB" w:rsidP="00F053C4">
      <w:pPr>
        <w:pStyle w:val="Paragraphedeliste"/>
        <w:numPr>
          <w:ilvl w:val="0"/>
          <w:numId w:val="5"/>
        </w:numPr>
        <w:tabs>
          <w:tab w:val="left" w:pos="893"/>
          <w:tab w:val="left" w:pos="894"/>
        </w:tabs>
        <w:spacing w:before="1"/>
        <w:jc w:val="both"/>
      </w:pPr>
      <w:r>
        <w:t>Assemblage à coupe d’onglet</w:t>
      </w:r>
    </w:p>
    <w:p w14:paraId="64C19F5E" w14:textId="36E7A750" w:rsidR="00C64087" w:rsidRDefault="00E11FDB" w:rsidP="00F053C4">
      <w:pPr>
        <w:pStyle w:val="Paragraphedeliste"/>
        <w:numPr>
          <w:ilvl w:val="0"/>
          <w:numId w:val="5"/>
        </w:numPr>
        <w:tabs>
          <w:tab w:val="left" w:pos="893"/>
          <w:tab w:val="left" w:pos="894"/>
        </w:tabs>
        <w:spacing w:before="1"/>
        <w:jc w:val="both"/>
      </w:pPr>
      <w:r>
        <w:t>Fixation par collage et fixation mécanique (pointes sans têtes ou vis dissimulées)</w:t>
      </w:r>
    </w:p>
    <w:p w14:paraId="700A7E9A" w14:textId="5B5D9111" w:rsidR="00C64087" w:rsidRDefault="00C64087" w:rsidP="00F053C4">
      <w:pPr>
        <w:pStyle w:val="Corpsdetexte"/>
        <w:spacing w:before="56"/>
        <w:ind w:left="172" w:right="145"/>
        <w:jc w:val="both"/>
      </w:pPr>
      <w:r>
        <w:t>Des plinthes sont également à poser sur la cloison à créer dans le bâtiment principal au deuxième étage.</w:t>
      </w:r>
    </w:p>
    <w:p w14:paraId="28DF854C" w14:textId="77777777" w:rsidR="007860BF" w:rsidRDefault="007860BF" w:rsidP="00F053C4">
      <w:pPr>
        <w:pStyle w:val="Corpsdetexte"/>
        <w:spacing w:before="56"/>
        <w:ind w:left="172" w:right="145"/>
        <w:jc w:val="both"/>
      </w:pPr>
    </w:p>
    <w:p w14:paraId="6D390A49" w14:textId="6583A586" w:rsidR="00595D46" w:rsidRPr="00DC343B" w:rsidRDefault="00595D46" w:rsidP="00F053C4">
      <w:pPr>
        <w:pStyle w:val="Titre2"/>
        <w:rPr>
          <w:spacing w:val="-4"/>
        </w:rPr>
      </w:pPr>
      <w:r w:rsidRPr="00DC343B">
        <w:t>4.1.</w:t>
      </w:r>
      <w:r w:rsidR="007860BF">
        <w:t>7</w:t>
      </w:r>
      <w:r w:rsidRPr="00DC343B">
        <w:t>-</w:t>
      </w:r>
      <w:r w:rsidRPr="00DC343B">
        <w:rPr>
          <w:spacing w:val="-4"/>
        </w:rPr>
        <w:t xml:space="preserve"> </w:t>
      </w:r>
      <w:r>
        <w:rPr>
          <w:spacing w:val="-4"/>
        </w:rPr>
        <w:t>Agencement</w:t>
      </w:r>
    </w:p>
    <w:p w14:paraId="72C55820" w14:textId="77777777" w:rsidR="00BB1876" w:rsidRDefault="00595D46" w:rsidP="00F053C4">
      <w:pPr>
        <w:pStyle w:val="Corpsdetexte"/>
        <w:spacing w:before="56"/>
        <w:ind w:left="172" w:right="145"/>
        <w:jc w:val="both"/>
      </w:pPr>
      <w:r>
        <w:t xml:space="preserve">Installation de placards sous le rampant de toiture est. 2 niveaux de rangement : profondeur et hauteur minimales de 40cm. </w:t>
      </w:r>
      <w:r w:rsidR="00BB1876" w:rsidRPr="0055044D">
        <w:t>Portes coulissantes</w:t>
      </w:r>
    </w:p>
    <w:p w14:paraId="3A1C9328" w14:textId="5903EDDA" w:rsidR="00BB1876" w:rsidRDefault="00BB1876" w:rsidP="00F053C4">
      <w:pPr>
        <w:pStyle w:val="Corpsdetexte"/>
        <w:spacing w:before="56"/>
        <w:ind w:left="172" w:right="145"/>
        <w:jc w:val="both"/>
      </w:pPr>
      <w:r>
        <w:t>Installations de meubles haut et bas dans la salle de bain du 2</w:t>
      </w:r>
      <w:r w:rsidRPr="00BB1876">
        <w:rPr>
          <w:vertAlign w:val="superscript"/>
        </w:rPr>
        <w:t>ème</w:t>
      </w:r>
      <w:r>
        <w:t xml:space="preserve"> étage transformée en bureau selon plan</w:t>
      </w:r>
      <w:r w:rsidR="00DC2235">
        <w:t xml:space="preserve"> en annexe 0.3</w:t>
      </w:r>
      <w:r w:rsidR="00F97330">
        <w:t xml:space="preserve"> du présent CCTP</w:t>
      </w:r>
      <w:r>
        <w:t>. Transformation de la douche en placard équipé de portes coulissantes verrouillables.</w:t>
      </w:r>
    </w:p>
    <w:p w14:paraId="6B3989FC" w14:textId="0A79F41E" w:rsidR="00AF6D92" w:rsidRDefault="00AF6D92" w:rsidP="00F053C4">
      <w:pPr>
        <w:pStyle w:val="Corpsdetexte"/>
        <w:spacing w:before="56"/>
        <w:ind w:left="172" w:right="145"/>
        <w:jc w:val="both"/>
      </w:pPr>
      <w:r>
        <w:t>Finition stratifiée pour toute face vue</w:t>
      </w:r>
      <w:r w:rsidR="00FD1CC3">
        <w:t xml:space="preserve">, coloris et décor (imitation bois ou autre) au choix du maître d’ouvrage. </w:t>
      </w:r>
    </w:p>
    <w:p w14:paraId="2CFF8381" w14:textId="7C2AF655" w:rsidR="00B3495A" w:rsidRDefault="00554091" w:rsidP="00F053C4">
      <w:pPr>
        <w:pStyle w:val="Corpsdetexte"/>
        <w:spacing w:before="56"/>
        <w:ind w:left="172" w:right="145"/>
        <w:jc w:val="both"/>
      </w:pPr>
      <w:r>
        <w:t xml:space="preserve">Main courante conforme aux règles d’accessibilité PMR à installer dans l’escalier. Le bois est le matériau à privilégier pour la main courante et l’inox pour les écuyers. </w:t>
      </w:r>
    </w:p>
    <w:p w14:paraId="784517ED" w14:textId="77777777" w:rsidR="00C877EE" w:rsidRDefault="00C877EE" w:rsidP="00F053C4">
      <w:pPr>
        <w:pStyle w:val="Corpsdetexte"/>
        <w:spacing w:before="56"/>
        <w:ind w:left="172" w:right="145"/>
        <w:jc w:val="both"/>
      </w:pPr>
    </w:p>
    <w:p w14:paraId="10CEC690" w14:textId="5E3ECD72" w:rsidR="0052776F" w:rsidRPr="00DC343B" w:rsidRDefault="0052776F" w:rsidP="00F053C4">
      <w:pPr>
        <w:pStyle w:val="Titre2"/>
        <w:rPr>
          <w:spacing w:val="-4"/>
        </w:rPr>
      </w:pPr>
      <w:r w:rsidRPr="00DC343B">
        <w:t>4.1.</w:t>
      </w:r>
      <w:r w:rsidR="007860BF">
        <w:t>8</w:t>
      </w:r>
      <w:r w:rsidRPr="00DC343B">
        <w:t>-</w:t>
      </w:r>
      <w:r w:rsidRPr="00DC343B">
        <w:rPr>
          <w:spacing w:val="-4"/>
        </w:rPr>
        <w:t xml:space="preserve"> </w:t>
      </w:r>
      <w:r>
        <w:rPr>
          <w:spacing w:val="-4"/>
        </w:rPr>
        <w:t>Synthèse architecturale</w:t>
      </w:r>
    </w:p>
    <w:p w14:paraId="6B847663" w14:textId="5B2827F7" w:rsidR="0052776F" w:rsidRDefault="0052776F" w:rsidP="00F053C4">
      <w:pPr>
        <w:pStyle w:val="Corpsdetexte"/>
        <w:spacing w:before="56"/>
        <w:ind w:left="172" w:right="145"/>
        <w:jc w:val="both"/>
      </w:pPr>
      <w:r>
        <w:t xml:space="preserve">Outre les plans de récolement, le titulaire assurera </w:t>
      </w:r>
      <w:r w:rsidR="00291433">
        <w:t>la</w:t>
      </w:r>
      <w:r>
        <w:t xml:space="preserve"> synthèse des terminaux muraux dans chaque local. </w:t>
      </w:r>
    </w:p>
    <w:p w14:paraId="2E8BB26A" w14:textId="07D5DF6E" w:rsidR="00AA3B0B" w:rsidRDefault="00AA3B0B" w:rsidP="00F053C4">
      <w:pPr>
        <w:pStyle w:val="Corpsdetexte"/>
        <w:jc w:val="both"/>
        <w:rPr>
          <w:b/>
          <w:sz w:val="20"/>
        </w:rPr>
      </w:pPr>
    </w:p>
    <w:p w14:paraId="32E94625" w14:textId="77777777" w:rsidR="00AF6D92" w:rsidRDefault="00AF6D92" w:rsidP="00F053C4">
      <w:pPr>
        <w:pStyle w:val="Corpsdetexte"/>
        <w:jc w:val="both"/>
        <w:rPr>
          <w:b/>
          <w:sz w:val="20"/>
        </w:rPr>
      </w:pPr>
    </w:p>
    <w:p w14:paraId="5BC399BE" w14:textId="5FA2AEAB" w:rsidR="007122B2" w:rsidRDefault="007122B2" w:rsidP="00F053C4">
      <w:pPr>
        <w:pStyle w:val="Titre1"/>
      </w:pPr>
      <w:bookmarkStart w:id="26" w:name="_Toc222844565"/>
      <w:r>
        <w:t>4.2-</w:t>
      </w:r>
      <w:r>
        <w:rPr>
          <w:spacing w:val="-2"/>
        </w:rPr>
        <w:t xml:space="preserve"> </w:t>
      </w:r>
      <w:r>
        <w:t>Lot</w:t>
      </w:r>
      <w:r>
        <w:rPr>
          <w:spacing w:val="-4"/>
        </w:rPr>
        <w:t xml:space="preserve"> 2</w:t>
      </w:r>
      <w:r>
        <w:rPr>
          <w:spacing w:val="-1"/>
        </w:rPr>
        <w:t xml:space="preserve"> </w:t>
      </w:r>
      <w:r>
        <w:t>:</w:t>
      </w:r>
      <w:r>
        <w:rPr>
          <w:spacing w:val="-2"/>
        </w:rPr>
        <w:t xml:space="preserve"> </w:t>
      </w:r>
      <w:r>
        <w:t>Dépose de menuiseries extérieures avec joint</w:t>
      </w:r>
      <w:r w:rsidR="007D39E6">
        <w:t>s</w:t>
      </w:r>
      <w:r>
        <w:t xml:space="preserve"> </w:t>
      </w:r>
      <w:r w:rsidR="007D39E6">
        <w:t xml:space="preserve">de vitrage </w:t>
      </w:r>
      <w:r>
        <w:t>amianté</w:t>
      </w:r>
      <w:r w:rsidR="007D39E6">
        <w:t>s</w:t>
      </w:r>
      <w:bookmarkEnd w:id="26"/>
    </w:p>
    <w:p w14:paraId="35AA4F96" w14:textId="359DE88E" w:rsidR="007D39E6" w:rsidRPr="00693D4C" w:rsidRDefault="007D39E6" w:rsidP="00F053C4">
      <w:pPr>
        <w:pStyle w:val="Corpsdetexte"/>
        <w:spacing w:before="56"/>
        <w:ind w:left="172" w:right="145"/>
        <w:jc w:val="both"/>
      </w:pPr>
      <w:r w:rsidRPr="00693D4C">
        <w:t>Selon diagnostic amiante avant travaux du 29/08/2024</w:t>
      </w:r>
      <w:r w:rsidR="00AB5299">
        <w:t xml:space="preserve">, les éléments vitrés ci-dessous </w:t>
      </w:r>
      <w:r w:rsidR="00AB138A">
        <w:t>sont à déposer :</w:t>
      </w:r>
    </w:p>
    <w:p w14:paraId="065B8960" w14:textId="453FB54A" w:rsidR="007D39E6" w:rsidRPr="00693D4C" w:rsidRDefault="007D39E6" w:rsidP="00F053C4">
      <w:pPr>
        <w:pStyle w:val="Paragraphedeliste"/>
        <w:numPr>
          <w:ilvl w:val="0"/>
          <w:numId w:val="5"/>
        </w:numPr>
        <w:tabs>
          <w:tab w:val="left" w:pos="893"/>
          <w:tab w:val="left" w:pos="894"/>
        </w:tabs>
        <w:spacing w:before="1"/>
        <w:jc w:val="both"/>
      </w:pPr>
      <w:r w:rsidRPr="00693D4C">
        <w:t>Porte</w:t>
      </w:r>
      <w:r w:rsidR="00AB138A">
        <w:t>-</w:t>
      </w:r>
      <w:r w:rsidRPr="00693D4C">
        <w:t xml:space="preserve">fenêtre </w:t>
      </w:r>
      <w:r w:rsidR="00AB138A">
        <w:t>local 1</w:t>
      </w:r>
      <w:r w:rsidR="007B462F">
        <w:t>6</w:t>
      </w:r>
      <w:r w:rsidR="00AB138A">
        <w:t>-Gestionnaire RH</w:t>
      </w:r>
    </w:p>
    <w:p w14:paraId="66DCBB22" w14:textId="5E5C8080" w:rsidR="007D39E6" w:rsidRPr="00693D4C" w:rsidRDefault="007D39E6" w:rsidP="00F053C4">
      <w:pPr>
        <w:pStyle w:val="Paragraphedeliste"/>
        <w:numPr>
          <w:ilvl w:val="0"/>
          <w:numId w:val="5"/>
        </w:numPr>
        <w:tabs>
          <w:tab w:val="left" w:pos="893"/>
          <w:tab w:val="left" w:pos="894"/>
        </w:tabs>
        <w:spacing w:before="1"/>
        <w:jc w:val="both"/>
      </w:pPr>
      <w:r w:rsidRPr="00693D4C">
        <w:t xml:space="preserve">2 fenêtres 2ème étage escalier d’accès </w:t>
      </w:r>
    </w:p>
    <w:p w14:paraId="039CBE93" w14:textId="5795818B" w:rsidR="007D39E6" w:rsidRPr="00693D4C" w:rsidRDefault="007D39E6" w:rsidP="00F053C4">
      <w:pPr>
        <w:pStyle w:val="Paragraphedeliste"/>
        <w:numPr>
          <w:ilvl w:val="0"/>
          <w:numId w:val="5"/>
        </w:numPr>
        <w:tabs>
          <w:tab w:val="left" w:pos="893"/>
          <w:tab w:val="left" w:pos="894"/>
        </w:tabs>
        <w:spacing w:before="1"/>
        <w:jc w:val="both"/>
      </w:pPr>
      <w:r w:rsidRPr="00693D4C">
        <w:t>Fenêtre 1er étage escalier d’accès</w:t>
      </w:r>
    </w:p>
    <w:p w14:paraId="7ED8F5CF" w14:textId="324AD40F" w:rsidR="007D39E6" w:rsidRPr="00693D4C" w:rsidRDefault="00194B30" w:rsidP="00F053C4">
      <w:pPr>
        <w:pStyle w:val="Paragraphedeliste"/>
        <w:numPr>
          <w:ilvl w:val="0"/>
          <w:numId w:val="5"/>
        </w:numPr>
        <w:tabs>
          <w:tab w:val="left" w:pos="893"/>
          <w:tab w:val="left" w:pos="894"/>
        </w:tabs>
        <w:spacing w:before="1"/>
        <w:jc w:val="both"/>
      </w:pPr>
      <w:r w:rsidRPr="00693D4C">
        <w:t xml:space="preserve">Porte accès terrasse </w:t>
      </w:r>
      <w:r w:rsidR="00AB138A">
        <w:t xml:space="preserve">R+1 </w:t>
      </w:r>
      <w:r w:rsidRPr="00693D4C">
        <w:t>depuis escalier accès</w:t>
      </w:r>
    </w:p>
    <w:p w14:paraId="56A1DFEB" w14:textId="0C72BC48" w:rsidR="00194B30" w:rsidRPr="00693D4C" w:rsidRDefault="00194B30" w:rsidP="00F053C4">
      <w:pPr>
        <w:pStyle w:val="Paragraphedeliste"/>
        <w:numPr>
          <w:ilvl w:val="0"/>
          <w:numId w:val="5"/>
        </w:numPr>
        <w:tabs>
          <w:tab w:val="left" w:pos="893"/>
          <w:tab w:val="left" w:pos="894"/>
        </w:tabs>
        <w:spacing w:before="1"/>
        <w:jc w:val="both"/>
      </w:pPr>
      <w:r w:rsidRPr="00693D4C">
        <w:t>Porte accès personnel</w:t>
      </w:r>
      <w:r w:rsidR="00AB138A">
        <w:t xml:space="preserve"> RDC</w:t>
      </w:r>
    </w:p>
    <w:p w14:paraId="5F712BCD" w14:textId="05EF6070" w:rsidR="00194B30" w:rsidRDefault="00194B30" w:rsidP="00F053C4">
      <w:pPr>
        <w:pStyle w:val="Corpsdetexte"/>
        <w:spacing w:before="56"/>
        <w:ind w:right="145"/>
        <w:jc w:val="both"/>
      </w:pPr>
    </w:p>
    <w:p w14:paraId="29080F5F" w14:textId="423CD66A" w:rsidR="00831B2B" w:rsidRDefault="00831B2B" w:rsidP="00F053C4">
      <w:pPr>
        <w:pStyle w:val="Corpsdetexte"/>
        <w:spacing w:before="56"/>
        <w:ind w:left="172" w:right="145"/>
        <w:jc w:val="both"/>
      </w:pPr>
      <w:r>
        <w:t xml:space="preserve">La dépose des ouvrants est une intervention qui relève de la sous-section 4. Elle doit faire l’objet d’un mode opératoire à transmettre aux organismes compétents. </w:t>
      </w:r>
    </w:p>
    <w:p w14:paraId="4B535BCA" w14:textId="4963D19E" w:rsidR="00AB138A" w:rsidRDefault="00AB138A" w:rsidP="00F053C4">
      <w:pPr>
        <w:pStyle w:val="Corpsdetexte"/>
        <w:spacing w:before="56"/>
        <w:ind w:left="172" w:right="145"/>
        <w:jc w:val="both"/>
      </w:pPr>
      <w:r>
        <w:t xml:space="preserve">Une séparation du produit contenant des fibres d’amiante du reste est à réaliser </w:t>
      </w:r>
      <w:r w:rsidR="00C629F7">
        <w:t xml:space="preserve">hors du site de sorte à limiter la quantité de déchets de ce type. </w:t>
      </w:r>
      <w:r w:rsidR="00831B2B">
        <w:t>Cette séparation relève de la sous-section 3 et doit faire l’objet d’un plan de retrait à transmettre aux organismes compétents.</w:t>
      </w:r>
    </w:p>
    <w:p w14:paraId="2F04C25F" w14:textId="594B0CD7" w:rsidR="00831B2B" w:rsidRDefault="00831B2B" w:rsidP="00F053C4">
      <w:pPr>
        <w:pStyle w:val="Corpsdetexte"/>
        <w:spacing w:before="56"/>
        <w:ind w:left="172" w:right="145"/>
        <w:jc w:val="both"/>
      </w:pPr>
      <w:r>
        <w:t>La notion de retrait doit être interprétée, non au sens physique ou littéral du terme mais au sens juridique de l’action de traitement du matériau, de sa gestion jusqu’à son élimination finale. Cf note du Directeur Général du Travail du 24 novembre 2014</w:t>
      </w:r>
      <w:r w:rsidR="00D82B3C">
        <w:t> : l</w:t>
      </w:r>
      <w:r>
        <w:t>e retrait préalable au stockage ou à la vitrification peut être réalisé sur place ou bien, si c’est techniquement possible et dans un objectif de protection des travailleurs et de l’environnement, dans une installation fixe de désamiantage. Dans ce cas l’opération peut être scindée en deux sur le plan contractuel : une opération intermédiaire de déconstruction réalisée sur le chantier qui relève de la sous-section 4, une opération principale de traitement final par enlèvement de l’amiante dans une installation fixe qui relève de la sous-section 3.</w:t>
      </w:r>
    </w:p>
    <w:p w14:paraId="0B518AC0" w14:textId="2F388CD1" w:rsidR="007D39E6" w:rsidRPr="00693D4C" w:rsidRDefault="007D39E6" w:rsidP="00F053C4">
      <w:pPr>
        <w:pStyle w:val="Corpsdetexte"/>
        <w:spacing w:before="56"/>
        <w:ind w:right="145"/>
        <w:jc w:val="both"/>
        <w:rPr>
          <w:highlight w:val="green"/>
        </w:rPr>
      </w:pPr>
    </w:p>
    <w:p w14:paraId="0CEF345D" w14:textId="4FB87AE6" w:rsidR="00A8056D" w:rsidRDefault="00A8056D" w:rsidP="00F053C4">
      <w:pPr>
        <w:pStyle w:val="Corpsdetexte"/>
        <w:jc w:val="both"/>
        <w:rPr>
          <w:b/>
          <w:sz w:val="20"/>
        </w:rPr>
      </w:pPr>
    </w:p>
    <w:p w14:paraId="7B120DD5" w14:textId="77777777" w:rsidR="00842CBA" w:rsidRDefault="00842CBA" w:rsidP="00F053C4">
      <w:pPr>
        <w:pStyle w:val="Corpsdetexte"/>
        <w:jc w:val="both"/>
        <w:rPr>
          <w:b/>
          <w:sz w:val="20"/>
        </w:rPr>
      </w:pPr>
    </w:p>
    <w:p w14:paraId="4DFECFBC" w14:textId="77777777" w:rsidR="00842CBA" w:rsidRDefault="00842CBA" w:rsidP="00F053C4">
      <w:pPr>
        <w:pStyle w:val="Corpsdetexte"/>
        <w:jc w:val="both"/>
        <w:rPr>
          <w:b/>
          <w:sz w:val="20"/>
        </w:rPr>
      </w:pPr>
    </w:p>
    <w:p w14:paraId="502DF785" w14:textId="340BBD90" w:rsidR="00A8056D" w:rsidRDefault="00A8056D" w:rsidP="00F053C4">
      <w:pPr>
        <w:pStyle w:val="Titre1"/>
      </w:pPr>
      <w:bookmarkStart w:id="27" w:name="_Toc222844566"/>
      <w:r>
        <w:lastRenderedPageBreak/>
        <w:t>4.</w:t>
      </w:r>
      <w:r w:rsidR="00194B30">
        <w:t>3</w:t>
      </w:r>
      <w:r>
        <w:t>-</w:t>
      </w:r>
      <w:r>
        <w:rPr>
          <w:spacing w:val="-2"/>
        </w:rPr>
        <w:t xml:space="preserve"> </w:t>
      </w:r>
      <w:r>
        <w:t>Lot</w:t>
      </w:r>
      <w:r>
        <w:rPr>
          <w:spacing w:val="-4"/>
        </w:rPr>
        <w:t xml:space="preserve"> </w:t>
      </w:r>
      <w:r w:rsidR="00194B30">
        <w:rPr>
          <w:spacing w:val="-4"/>
        </w:rPr>
        <w:t>3</w:t>
      </w:r>
      <w:r>
        <w:rPr>
          <w:spacing w:val="-1"/>
        </w:rPr>
        <w:t xml:space="preserve"> </w:t>
      </w:r>
      <w:r>
        <w:t>:</w:t>
      </w:r>
      <w:r>
        <w:rPr>
          <w:spacing w:val="-2"/>
        </w:rPr>
        <w:t xml:space="preserve"> </w:t>
      </w:r>
      <w:r>
        <w:t>Menuiseries extérieures / occultations / asservissements</w:t>
      </w:r>
      <w:bookmarkEnd w:id="27"/>
    </w:p>
    <w:p w14:paraId="0E7D8675" w14:textId="77777777" w:rsidR="00A8056D" w:rsidRDefault="00A8056D" w:rsidP="00F053C4">
      <w:pPr>
        <w:pStyle w:val="Corpsdetexte"/>
        <w:jc w:val="both"/>
        <w:rPr>
          <w:b/>
          <w:sz w:val="21"/>
        </w:rPr>
      </w:pPr>
    </w:p>
    <w:p w14:paraId="6EBEA3DD" w14:textId="77777777" w:rsidR="00AD7F30" w:rsidRPr="002F217B" w:rsidRDefault="00AD7F30" w:rsidP="00F053C4">
      <w:pPr>
        <w:pStyle w:val="Titre2"/>
        <w:rPr>
          <w:b w:val="0"/>
        </w:rPr>
      </w:pPr>
      <w:r w:rsidRPr="002F217B">
        <w:rPr>
          <w:b w:val="0"/>
        </w:rPr>
        <w:t xml:space="preserve">Les travaux de vitrerie </w:t>
      </w:r>
      <w:r>
        <w:rPr>
          <w:b w:val="0"/>
        </w:rPr>
        <w:t>doivent être</w:t>
      </w:r>
      <w:r w:rsidRPr="002F217B">
        <w:rPr>
          <w:b w:val="0"/>
        </w:rPr>
        <w:t xml:space="preserve"> exécutés conformément aux clauses et conditions générales des documents ci-après en vigueur à la date de remise des offres, à savoir : </w:t>
      </w:r>
    </w:p>
    <w:p w14:paraId="7D4F7A6D" w14:textId="470FBFF8" w:rsidR="00837597" w:rsidRDefault="00837597" w:rsidP="00F053C4">
      <w:pPr>
        <w:pStyle w:val="Paragraphedeliste"/>
        <w:numPr>
          <w:ilvl w:val="0"/>
          <w:numId w:val="5"/>
        </w:numPr>
        <w:tabs>
          <w:tab w:val="left" w:pos="893"/>
          <w:tab w:val="left" w:pos="894"/>
        </w:tabs>
        <w:spacing w:before="1"/>
        <w:jc w:val="both"/>
      </w:pPr>
      <w:r>
        <w:t xml:space="preserve">NF P 20-202 (DTU 36.5) Mise en œuvre des fenêtres et portes extérieures </w:t>
      </w:r>
      <w:r w:rsidR="00F27E37">
        <w:t>ou équivalent ;</w:t>
      </w:r>
    </w:p>
    <w:p w14:paraId="6D18913E" w14:textId="4F9CE60C" w:rsidR="00837597" w:rsidRDefault="00837597" w:rsidP="00F053C4">
      <w:pPr>
        <w:pStyle w:val="Paragraphedeliste"/>
        <w:numPr>
          <w:ilvl w:val="0"/>
          <w:numId w:val="5"/>
        </w:numPr>
        <w:tabs>
          <w:tab w:val="left" w:pos="893"/>
          <w:tab w:val="left" w:pos="894"/>
        </w:tabs>
        <w:spacing w:before="1"/>
        <w:jc w:val="both"/>
      </w:pPr>
      <w:r>
        <w:t>NF P 78-201 (DTU 39) Travaux de vitrerie-miroiterie</w:t>
      </w:r>
      <w:r w:rsidR="00F27E37">
        <w:t xml:space="preserve"> ou équivalent ; </w:t>
      </w:r>
    </w:p>
    <w:p w14:paraId="5EDA984A" w14:textId="56EF0C5F" w:rsidR="00837597" w:rsidRDefault="00837597" w:rsidP="00F053C4">
      <w:pPr>
        <w:pStyle w:val="Paragraphedeliste"/>
        <w:numPr>
          <w:ilvl w:val="0"/>
          <w:numId w:val="5"/>
        </w:numPr>
        <w:tabs>
          <w:tab w:val="left" w:pos="893"/>
          <w:tab w:val="left" w:pos="894"/>
        </w:tabs>
        <w:spacing w:before="1"/>
        <w:jc w:val="both"/>
      </w:pPr>
      <w:r>
        <w:t>NF P 25-201 (DTU 34.1) Ouvrages de fermeture pour baies libres</w:t>
      </w:r>
      <w:r w:rsidR="00F27E37">
        <w:t xml:space="preserve"> ou équivalent ;</w:t>
      </w:r>
    </w:p>
    <w:p w14:paraId="451A69F5" w14:textId="7BB3ABDE" w:rsidR="00837597" w:rsidRDefault="00837597" w:rsidP="00F053C4">
      <w:pPr>
        <w:pStyle w:val="Paragraphedeliste"/>
        <w:numPr>
          <w:ilvl w:val="0"/>
          <w:numId w:val="5"/>
        </w:numPr>
        <w:tabs>
          <w:tab w:val="left" w:pos="893"/>
          <w:tab w:val="left" w:pos="894"/>
        </w:tabs>
        <w:spacing w:before="1"/>
        <w:jc w:val="both"/>
      </w:pPr>
      <w:r>
        <w:t>NF P 85-210 (DTU 44.1) Étanchéité des joints de façade par mise en œuvre de mastics techniques</w:t>
      </w:r>
      <w:r w:rsidR="00F27E37">
        <w:t xml:space="preserve"> ou équivalent ;</w:t>
      </w:r>
    </w:p>
    <w:p w14:paraId="2125817E" w14:textId="1CF7F2D2" w:rsidR="00837597" w:rsidRDefault="00837597" w:rsidP="00F053C4">
      <w:pPr>
        <w:pStyle w:val="Paragraphedeliste"/>
        <w:numPr>
          <w:ilvl w:val="0"/>
          <w:numId w:val="5"/>
        </w:numPr>
        <w:tabs>
          <w:tab w:val="left" w:pos="893"/>
          <w:tab w:val="left" w:pos="894"/>
        </w:tabs>
        <w:spacing w:before="1"/>
        <w:jc w:val="both"/>
      </w:pPr>
      <w:r>
        <w:t>NF P 85-305 EN ISO 11600, Construction immobilière — Produits pour joints — Classification et exigences pour les mastics</w:t>
      </w:r>
      <w:r w:rsidR="00F27E37">
        <w:t xml:space="preserve"> ou équivalent ;</w:t>
      </w:r>
    </w:p>
    <w:p w14:paraId="36E58954" w14:textId="0A11A41D" w:rsidR="00837597" w:rsidRDefault="00837597" w:rsidP="00F053C4">
      <w:pPr>
        <w:pStyle w:val="Paragraphedeliste"/>
        <w:numPr>
          <w:ilvl w:val="0"/>
          <w:numId w:val="5"/>
        </w:numPr>
        <w:tabs>
          <w:tab w:val="left" w:pos="893"/>
          <w:tab w:val="left" w:pos="894"/>
        </w:tabs>
        <w:spacing w:before="1"/>
        <w:jc w:val="both"/>
      </w:pPr>
      <w:r>
        <w:t>NF P 20-302 Caractéristiques des fenêtres</w:t>
      </w:r>
      <w:r w:rsidR="00F27E37">
        <w:t xml:space="preserve"> ou équivalent ;</w:t>
      </w:r>
    </w:p>
    <w:p w14:paraId="1ED22B18" w14:textId="7B0CA40D" w:rsidR="00837597" w:rsidRDefault="00837597" w:rsidP="00F053C4">
      <w:pPr>
        <w:pStyle w:val="Paragraphedeliste"/>
        <w:numPr>
          <w:ilvl w:val="0"/>
          <w:numId w:val="5"/>
        </w:numPr>
        <w:tabs>
          <w:tab w:val="left" w:pos="893"/>
          <w:tab w:val="left" w:pos="894"/>
        </w:tabs>
        <w:spacing w:before="1"/>
        <w:jc w:val="both"/>
      </w:pPr>
      <w:r>
        <w:t>NF P 20-501 "Méthode d’essais des fenêtres"</w:t>
      </w:r>
      <w:r w:rsidR="00F27E37" w:rsidRPr="00F27E37">
        <w:t xml:space="preserve"> </w:t>
      </w:r>
      <w:r w:rsidR="00F27E37">
        <w:t>ou équivalent ;</w:t>
      </w:r>
    </w:p>
    <w:p w14:paraId="7FCBE772" w14:textId="47C1545B" w:rsidR="00837597" w:rsidRDefault="00837597" w:rsidP="00F053C4">
      <w:pPr>
        <w:pStyle w:val="Paragraphedeliste"/>
        <w:numPr>
          <w:ilvl w:val="0"/>
          <w:numId w:val="5"/>
        </w:numPr>
        <w:tabs>
          <w:tab w:val="left" w:pos="893"/>
          <w:tab w:val="left" w:pos="894"/>
        </w:tabs>
        <w:spacing w:before="1"/>
        <w:jc w:val="both"/>
      </w:pPr>
      <w:r>
        <w:t>NF P 20-502 EN 1026, Fenêtres et portes — Perméabilité à l’air — Méthode d’essai</w:t>
      </w:r>
      <w:r w:rsidR="00F27E37">
        <w:t xml:space="preserve"> ou équivalent ;</w:t>
      </w:r>
    </w:p>
    <w:p w14:paraId="2421729A" w14:textId="19E70BA9" w:rsidR="00837597" w:rsidRDefault="00837597" w:rsidP="00F053C4">
      <w:pPr>
        <w:pStyle w:val="Paragraphedeliste"/>
        <w:numPr>
          <w:ilvl w:val="0"/>
          <w:numId w:val="5"/>
        </w:numPr>
        <w:tabs>
          <w:tab w:val="left" w:pos="893"/>
          <w:tab w:val="left" w:pos="894"/>
        </w:tabs>
        <w:spacing w:before="1"/>
        <w:jc w:val="both"/>
      </w:pPr>
      <w:r>
        <w:t>NF P 23-101, Menuiseries en bois — Terminologie</w:t>
      </w:r>
      <w:r w:rsidR="00F27E37" w:rsidRPr="00F27E37">
        <w:t xml:space="preserve"> </w:t>
      </w:r>
      <w:r w:rsidR="00F27E37">
        <w:t>ou équivalent ;</w:t>
      </w:r>
    </w:p>
    <w:p w14:paraId="5396E223" w14:textId="5D634946" w:rsidR="00837597" w:rsidRDefault="00837597" w:rsidP="00F053C4">
      <w:pPr>
        <w:pStyle w:val="Paragraphedeliste"/>
        <w:numPr>
          <w:ilvl w:val="0"/>
          <w:numId w:val="5"/>
        </w:numPr>
        <w:tabs>
          <w:tab w:val="left" w:pos="893"/>
          <w:tab w:val="left" w:pos="894"/>
        </w:tabs>
        <w:spacing w:before="1"/>
        <w:jc w:val="both"/>
      </w:pPr>
      <w:r>
        <w:t>NF P 23-305, Menuiseries en bois. Spécifications techniques des fenêtres, porte-fenêtre et châssis fixes en bois</w:t>
      </w:r>
      <w:r w:rsidR="00F27E37" w:rsidRPr="00F27E37">
        <w:t xml:space="preserve"> </w:t>
      </w:r>
      <w:r w:rsidR="00F27E37">
        <w:t>ou équivalent ;</w:t>
      </w:r>
    </w:p>
    <w:p w14:paraId="20C14086" w14:textId="14F69AA1" w:rsidR="00AD7F30" w:rsidRPr="002F217B" w:rsidRDefault="00AD7F30" w:rsidP="00F053C4">
      <w:pPr>
        <w:pStyle w:val="Paragraphedeliste"/>
        <w:numPr>
          <w:ilvl w:val="0"/>
          <w:numId w:val="5"/>
        </w:numPr>
        <w:tabs>
          <w:tab w:val="left" w:pos="893"/>
          <w:tab w:val="left" w:pos="894"/>
        </w:tabs>
        <w:spacing w:before="1"/>
        <w:jc w:val="both"/>
      </w:pPr>
      <w:r>
        <w:t>Les r</w:t>
      </w:r>
      <w:r w:rsidRPr="002F217B">
        <w:t>ègle</w:t>
      </w:r>
      <w:r>
        <w:t>s</w:t>
      </w:r>
      <w:r w:rsidRPr="002F217B">
        <w:t xml:space="preserve"> de calcul DTU ‘Règles N.V. 65.67’, ‘Règles Th 77’ ; </w:t>
      </w:r>
    </w:p>
    <w:p w14:paraId="30D5186B" w14:textId="77777777" w:rsidR="00AD7F30" w:rsidRPr="002F217B" w:rsidRDefault="00AD7F30" w:rsidP="00F053C4">
      <w:pPr>
        <w:pStyle w:val="Paragraphedeliste"/>
        <w:numPr>
          <w:ilvl w:val="0"/>
          <w:numId w:val="5"/>
        </w:numPr>
        <w:tabs>
          <w:tab w:val="left" w:pos="893"/>
          <w:tab w:val="left" w:pos="894"/>
        </w:tabs>
        <w:spacing w:before="1"/>
        <w:jc w:val="both"/>
      </w:pPr>
      <w:r w:rsidRPr="002F217B">
        <w:t xml:space="preserve">Les conditions générales d’emploi et de mise en œuvre des vitrages isolants faisant l’objet d’un Avis Technique (CSTB mai 1984). </w:t>
      </w:r>
    </w:p>
    <w:p w14:paraId="7A167C23" w14:textId="77777777" w:rsidR="00AD7F30" w:rsidRPr="002F217B" w:rsidRDefault="00AD7F30" w:rsidP="00F053C4">
      <w:pPr>
        <w:pStyle w:val="Titre2"/>
        <w:rPr>
          <w:b w:val="0"/>
        </w:rPr>
      </w:pPr>
    </w:p>
    <w:p w14:paraId="4BA53E8E" w14:textId="77777777" w:rsidR="00AD7F30" w:rsidRPr="002F217B" w:rsidRDefault="00AD7F30" w:rsidP="00F053C4">
      <w:pPr>
        <w:pStyle w:val="Titre2"/>
        <w:rPr>
          <w:b w:val="0"/>
        </w:rPr>
      </w:pPr>
      <w:r w:rsidRPr="002F217B">
        <w:rPr>
          <w:b w:val="0"/>
        </w:rPr>
        <w:t xml:space="preserve">Les épaisseurs des vitrages sont à vérifier en fonction de leurs surfaces, leurs largeurs et hauteurs, l’exposition des baies et la pression du vent. Les épaisseurs définies ci-après ne sont données qu’à titre indicatif, et n’ont aucune valeur contractuelle, seul l’entrepreneur étant responsable du choix de l’épaisseur du vitrage.  </w:t>
      </w:r>
    </w:p>
    <w:p w14:paraId="1D5DA089" w14:textId="77777777" w:rsidR="00AD7F30" w:rsidRPr="002F217B" w:rsidRDefault="00AD7F30" w:rsidP="00F053C4">
      <w:pPr>
        <w:pStyle w:val="Titre2"/>
        <w:rPr>
          <w:b w:val="0"/>
        </w:rPr>
      </w:pPr>
    </w:p>
    <w:p w14:paraId="2BE45E2B" w14:textId="303FF5CD" w:rsidR="00AD7F30" w:rsidRPr="002F217B" w:rsidRDefault="00AD7F30" w:rsidP="00F053C4">
      <w:pPr>
        <w:pStyle w:val="Titre2"/>
        <w:rPr>
          <w:b w:val="0"/>
        </w:rPr>
      </w:pPr>
      <w:r w:rsidRPr="002F217B">
        <w:rPr>
          <w:b w:val="0"/>
        </w:rPr>
        <w:t>Pour les vitrages isolants le système d’étanchéité en fonction de l’exposition du vitrage, de la nature et la géométrie de la menuiserie ainsi que la prise en feuillure minimale offerte par la menuiserie sera conforme au chapitre 7.3 de la norme NF DTU 39 P1-1 (indice de classement : P 78-201-1-1)</w:t>
      </w:r>
      <w:r w:rsidR="00F27E37">
        <w:rPr>
          <w:b w:val="0"/>
        </w:rPr>
        <w:t xml:space="preserve"> </w:t>
      </w:r>
      <w:r w:rsidR="00F27E37" w:rsidRPr="00F27E37">
        <w:rPr>
          <w:b w:val="0"/>
        </w:rPr>
        <w:t>ou équivalent</w:t>
      </w:r>
      <w:r w:rsidRPr="002F217B">
        <w:rPr>
          <w:b w:val="0"/>
        </w:rPr>
        <w:t xml:space="preserve">. </w:t>
      </w:r>
    </w:p>
    <w:p w14:paraId="72FD6C83" w14:textId="77777777" w:rsidR="00AD7F30" w:rsidRPr="002F217B" w:rsidRDefault="00AD7F30" w:rsidP="00F053C4">
      <w:pPr>
        <w:pStyle w:val="Titre2"/>
        <w:rPr>
          <w:b w:val="0"/>
        </w:rPr>
      </w:pPr>
    </w:p>
    <w:p w14:paraId="7F38D612" w14:textId="78355525" w:rsidR="00AD7F30" w:rsidRPr="002F217B" w:rsidRDefault="00AD7F30" w:rsidP="00F053C4">
      <w:pPr>
        <w:pStyle w:val="Titre2"/>
        <w:rPr>
          <w:b w:val="0"/>
        </w:rPr>
      </w:pPr>
      <w:r w:rsidRPr="002F217B">
        <w:rPr>
          <w:b w:val="0"/>
        </w:rPr>
        <w:t>Les vitrages feuilletés sont constitués de composant en verre minéral uniquement. Les chants doivent être ventilés et drainés. Dans tous les cas, les vitrages doivent répondre aux exigences des normes NF ISO 12543 et NF EN 14449</w:t>
      </w:r>
      <w:r w:rsidR="00F27E37">
        <w:rPr>
          <w:b w:val="0"/>
        </w:rPr>
        <w:t xml:space="preserve"> </w:t>
      </w:r>
      <w:r w:rsidR="00F27E37" w:rsidRPr="00F27E37">
        <w:rPr>
          <w:b w:val="0"/>
        </w:rPr>
        <w:t>ou équivalent</w:t>
      </w:r>
      <w:r w:rsidRPr="002F217B">
        <w:rPr>
          <w:b w:val="0"/>
        </w:rPr>
        <w:t xml:space="preserve">. Dans le cas où le chant du vitrage peut se trouver en contact avec une garniture d’étanchéité ou un produit utilisé pour le collage des verres, la compatibilité de ceux-ci avec l’intercalaire doit être justifiée. </w:t>
      </w:r>
    </w:p>
    <w:p w14:paraId="427973BD" w14:textId="77777777" w:rsidR="00AD7F30" w:rsidRPr="002F217B" w:rsidRDefault="00AD7F30" w:rsidP="00F053C4">
      <w:pPr>
        <w:pStyle w:val="Titre2"/>
        <w:rPr>
          <w:b w:val="0"/>
        </w:rPr>
      </w:pPr>
    </w:p>
    <w:p w14:paraId="4859F599" w14:textId="76C3752D" w:rsidR="00AD7F30" w:rsidRPr="002F217B" w:rsidRDefault="00AD7F30" w:rsidP="00F053C4">
      <w:pPr>
        <w:pStyle w:val="Titre2"/>
        <w:rPr>
          <w:b w:val="0"/>
        </w:rPr>
      </w:pPr>
      <w:r>
        <w:rPr>
          <w:b w:val="0"/>
        </w:rPr>
        <w:t>L</w:t>
      </w:r>
      <w:r w:rsidRPr="002F217B">
        <w:rPr>
          <w:b w:val="0"/>
        </w:rPr>
        <w:t xml:space="preserve">es calculs sont soumis aux règles, normes DTU et prescriptions en vigueur à la date de remise des offres : </w:t>
      </w:r>
    </w:p>
    <w:p w14:paraId="3E2FC38D" w14:textId="012C90C2" w:rsidR="00AD7F30" w:rsidRPr="002F217B" w:rsidRDefault="00AD7F30" w:rsidP="00F053C4">
      <w:pPr>
        <w:pStyle w:val="Paragraphedeliste"/>
        <w:numPr>
          <w:ilvl w:val="0"/>
          <w:numId w:val="5"/>
        </w:numPr>
        <w:tabs>
          <w:tab w:val="left" w:pos="893"/>
          <w:tab w:val="left" w:pos="894"/>
        </w:tabs>
        <w:spacing w:before="1"/>
        <w:jc w:val="both"/>
      </w:pPr>
      <w:r w:rsidRPr="002F217B">
        <w:t xml:space="preserve">Règles NV 65 (de mars 2000) : Règles définissant les effets de la neige et du vent sur les </w:t>
      </w:r>
      <w:r>
        <w:t>c</w:t>
      </w:r>
      <w:r w:rsidRPr="002F217B">
        <w:t xml:space="preserve">onstructions et annexes ; </w:t>
      </w:r>
    </w:p>
    <w:p w14:paraId="496DD150" w14:textId="77777777" w:rsidR="00AD7F30" w:rsidRPr="002F217B" w:rsidRDefault="00AD7F30" w:rsidP="00F053C4">
      <w:pPr>
        <w:pStyle w:val="Paragraphedeliste"/>
        <w:numPr>
          <w:ilvl w:val="0"/>
          <w:numId w:val="5"/>
        </w:numPr>
        <w:tabs>
          <w:tab w:val="left" w:pos="893"/>
          <w:tab w:val="left" w:pos="894"/>
        </w:tabs>
        <w:spacing w:before="1"/>
        <w:jc w:val="both"/>
      </w:pPr>
      <w:r w:rsidRPr="002F217B">
        <w:t xml:space="preserve">Règles N 84 modifiée 95 (de septembre 1996) : Action de la neige sur les constructions ; </w:t>
      </w:r>
    </w:p>
    <w:p w14:paraId="1503C2C8" w14:textId="77777777" w:rsidR="00AD7F30" w:rsidRPr="002F217B" w:rsidRDefault="00AD7F30" w:rsidP="00F053C4">
      <w:pPr>
        <w:pStyle w:val="Paragraphedeliste"/>
        <w:numPr>
          <w:ilvl w:val="0"/>
          <w:numId w:val="5"/>
        </w:numPr>
        <w:tabs>
          <w:tab w:val="left" w:pos="893"/>
          <w:tab w:val="left" w:pos="894"/>
        </w:tabs>
        <w:spacing w:before="1"/>
        <w:jc w:val="both"/>
      </w:pPr>
      <w:r>
        <w:t>N</w:t>
      </w:r>
      <w:r w:rsidRPr="002F217B">
        <w:t xml:space="preserve">ormes et règlements acoustique de la NRA ; </w:t>
      </w:r>
    </w:p>
    <w:p w14:paraId="4C542887" w14:textId="5E6E35C6" w:rsidR="00AD7F30" w:rsidRDefault="00AD7F30" w:rsidP="00F053C4">
      <w:pPr>
        <w:pStyle w:val="Paragraphedeliste"/>
        <w:numPr>
          <w:ilvl w:val="0"/>
          <w:numId w:val="5"/>
        </w:numPr>
        <w:tabs>
          <w:tab w:val="left" w:pos="893"/>
          <w:tab w:val="left" w:pos="894"/>
        </w:tabs>
        <w:spacing w:before="1"/>
        <w:jc w:val="both"/>
      </w:pPr>
      <w:r>
        <w:t>Code</w:t>
      </w:r>
      <w:r w:rsidRPr="002F217B">
        <w:t xml:space="preserve"> du travail.</w:t>
      </w:r>
    </w:p>
    <w:p w14:paraId="4511DDB2" w14:textId="6FE06F61" w:rsidR="00837597" w:rsidRDefault="00837597" w:rsidP="00F053C4">
      <w:pPr>
        <w:pStyle w:val="Corpsdetexte"/>
        <w:spacing w:before="56"/>
        <w:ind w:left="172" w:right="145"/>
        <w:jc w:val="both"/>
      </w:pPr>
      <w:r>
        <w:t>Les profilés permet</w:t>
      </w:r>
      <w:r w:rsidR="00CD5C7F">
        <w:t>t</w:t>
      </w:r>
      <w:r w:rsidR="002D0BCC">
        <w:t>e</w:t>
      </w:r>
      <w:r>
        <w:t>nt un drainage correct des feuillures par l'intermédiaire d'une chambre de</w:t>
      </w:r>
      <w:r w:rsidR="00250464">
        <w:t xml:space="preserve"> </w:t>
      </w:r>
      <w:r>
        <w:t>détente afin de rejeter vers l'extérieur d'éventuelles eaux d'infiltration.</w:t>
      </w:r>
    </w:p>
    <w:p w14:paraId="72F92E88" w14:textId="27AE15F0" w:rsidR="00250464" w:rsidRDefault="00250464" w:rsidP="00F053C4">
      <w:pPr>
        <w:pStyle w:val="Corpsdetexte"/>
        <w:spacing w:before="56"/>
        <w:ind w:left="172" w:right="145"/>
        <w:jc w:val="both"/>
      </w:pPr>
      <w:r>
        <w:t>L</w:t>
      </w:r>
      <w:r w:rsidR="002D0BCC">
        <w:t>e titulaire</w:t>
      </w:r>
      <w:r>
        <w:t xml:space="preserve"> doit prévoir un dispositif permettant tant au niveau des ouvrants que des parties fixes un système de collecte des eaux de condensation et leur rejet à l'extérieur.</w:t>
      </w:r>
    </w:p>
    <w:p w14:paraId="4B3FBBF1" w14:textId="112FAE97" w:rsidR="00837597" w:rsidRDefault="00837597" w:rsidP="00F053C4">
      <w:pPr>
        <w:pStyle w:val="Corpsdetexte"/>
        <w:spacing w:before="56"/>
        <w:ind w:left="172" w:right="145"/>
        <w:jc w:val="both"/>
      </w:pPr>
      <w:r>
        <w:t>Les dispositifs de jonction d</w:t>
      </w:r>
      <w:r w:rsidR="002D0BCC">
        <w:t>oiven</w:t>
      </w:r>
      <w:r>
        <w:t>t empêcher, par tout moyen approprié, le passage des insectes</w:t>
      </w:r>
      <w:r w:rsidR="00250464">
        <w:t xml:space="preserve"> </w:t>
      </w:r>
      <w:r>
        <w:t>et petits animaux depuis l'extérieur vers les vides de la paroi.</w:t>
      </w:r>
    </w:p>
    <w:p w14:paraId="0BF49AB8" w14:textId="3E5706D4" w:rsidR="000E59BD" w:rsidRDefault="000E59BD" w:rsidP="00F053C4">
      <w:pPr>
        <w:pStyle w:val="Corpsdetexte"/>
        <w:spacing w:before="56"/>
        <w:ind w:left="172" w:right="145"/>
        <w:jc w:val="both"/>
      </w:pPr>
      <w:r>
        <w:t>Les fixations et liaison d</w:t>
      </w:r>
      <w:r w:rsidR="00F87EEE">
        <w:t>oiven</w:t>
      </w:r>
      <w:r>
        <w:t xml:space="preserve">t être conçues et réalisées pour résister aux efforts mécaniques dus à l'action du vent ou à la manœuvre des ouvrants. Les efforts </w:t>
      </w:r>
      <w:r w:rsidR="00250464">
        <w:t>dus</w:t>
      </w:r>
      <w:r>
        <w:t xml:space="preserve"> au vent sont déterminés conformément aux DTU 36.1 et 37.1. </w:t>
      </w:r>
    </w:p>
    <w:p w14:paraId="467A00FA" w14:textId="17B44206" w:rsidR="00C73FA6" w:rsidRDefault="00C73FA6" w:rsidP="00F053C4">
      <w:pPr>
        <w:pStyle w:val="Corpsdetexte"/>
        <w:spacing w:before="56"/>
        <w:ind w:left="172" w:right="145"/>
        <w:jc w:val="both"/>
      </w:pPr>
      <w:r>
        <w:t>Les calfeutrements d</w:t>
      </w:r>
      <w:r w:rsidR="00F87EEE">
        <w:t>oiven</w:t>
      </w:r>
      <w:r>
        <w:t>t être réalisés conformément au DTU 36.5.</w:t>
      </w:r>
    </w:p>
    <w:p w14:paraId="50BB2086" w14:textId="62C4AB55" w:rsidR="000E59BD" w:rsidRDefault="000E59BD" w:rsidP="00F053C4">
      <w:pPr>
        <w:pStyle w:val="Corpsdetexte"/>
        <w:spacing w:before="56"/>
        <w:ind w:left="172" w:right="145"/>
        <w:jc w:val="both"/>
      </w:pPr>
      <w:r>
        <w:t>Les fixations d</w:t>
      </w:r>
      <w:r w:rsidR="00F87EEE">
        <w:t>oiven</w:t>
      </w:r>
      <w:r>
        <w:t>t être traitées contre la corrosion quand ces éléments ne sont pas complètement noyés dans l'ossature, conformément à la norme NF P 24-351</w:t>
      </w:r>
      <w:r w:rsidR="00F27E37">
        <w:t xml:space="preserve"> </w:t>
      </w:r>
      <w:r w:rsidR="00F27E37" w:rsidRPr="00F27E37">
        <w:t>ou équivalent</w:t>
      </w:r>
      <w:r>
        <w:t xml:space="preserve">. </w:t>
      </w:r>
    </w:p>
    <w:p w14:paraId="0A1AD740" w14:textId="55BC7868" w:rsidR="000E59BD" w:rsidRDefault="000E59BD" w:rsidP="00F053C4">
      <w:pPr>
        <w:pStyle w:val="Corpsdetexte"/>
        <w:spacing w:before="56"/>
        <w:ind w:left="172" w:right="145"/>
        <w:jc w:val="both"/>
      </w:pPr>
      <w:r>
        <w:lastRenderedPageBreak/>
        <w:t>L'efficacité des fixations et des liaisons ne d</w:t>
      </w:r>
      <w:r w:rsidR="00F87EEE">
        <w:t>oit</w:t>
      </w:r>
      <w:r>
        <w:t xml:space="preserve"> pas pouvoir être altérée sous l'effet des vibrations. En conséquence, tous les systèmes d</w:t>
      </w:r>
      <w:r w:rsidR="00F87EEE">
        <w:t>oiven</w:t>
      </w:r>
      <w:r>
        <w:t xml:space="preserve">t être indesserrables. Les éléments qui constituent les fixations des fenêtres sont rendus solidaires de la fenêtre par vissage ou tout autre procédé assurant une liaison équivalente et ne </w:t>
      </w:r>
      <w:r w:rsidR="00F87EEE">
        <w:t>doiven</w:t>
      </w:r>
      <w:r>
        <w:t xml:space="preserve">t pas entraîner de déformation de l'élément fixé. </w:t>
      </w:r>
    </w:p>
    <w:p w14:paraId="0C2783C8" w14:textId="08EB9EF4" w:rsidR="000E59BD" w:rsidRPr="002F217B" w:rsidRDefault="000E59BD" w:rsidP="00F053C4">
      <w:pPr>
        <w:pStyle w:val="Corpsdetexte"/>
        <w:spacing w:before="56"/>
        <w:ind w:left="172" w:right="145"/>
        <w:jc w:val="both"/>
      </w:pPr>
      <w:r>
        <w:t>Lorsque ces dispositifs ne sont pas accessibles, le calage d</w:t>
      </w:r>
      <w:r w:rsidR="00F87EEE">
        <w:t>oit</w:t>
      </w:r>
      <w:r>
        <w:t xml:space="preserve"> </w:t>
      </w:r>
      <w:r w:rsidR="00C17EA6">
        <w:t>ê</w:t>
      </w:r>
      <w:r>
        <w:t xml:space="preserve">tre rendu solidaire de l'un des éléments. </w:t>
      </w:r>
    </w:p>
    <w:p w14:paraId="4F7B4040" w14:textId="20BB30DC" w:rsidR="00A8056D" w:rsidRDefault="00A8056D" w:rsidP="00F053C4">
      <w:pPr>
        <w:pStyle w:val="Corpsdetexte"/>
        <w:jc w:val="both"/>
        <w:rPr>
          <w:highlight w:val="yellow"/>
        </w:rPr>
      </w:pPr>
    </w:p>
    <w:p w14:paraId="5522D09A" w14:textId="64B17460" w:rsidR="003A3DFD" w:rsidRPr="00135D51" w:rsidRDefault="00AB138A" w:rsidP="00F053C4">
      <w:pPr>
        <w:pStyle w:val="Titre2"/>
      </w:pPr>
      <w:r w:rsidRPr="00135D51">
        <w:t>4.3.1-</w:t>
      </w:r>
      <w:r w:rsidRPr="00135D51">
        <w:rPr>
          <w:spacing w:val="-4"/>
        </w:rPr>
        <w:t xml:space="preserve"> </w:t>
      </w:r>
      <w:r w:rsidRPr="00135D51">
        <w:t>Travaux</w:t>
      </w:r>
      <w:r w:rsidRPr="00135D51">
        <w:rPr>
          <w:spacing w:val="-4"/>
        </w:rPr>
        <w:t xml:space="preserve"> </w:t>
      </w:r>
      <w:r w:rsidRPr="00135D51">
        <w:t>de</w:t>
      </w:r>
      <w:r w:rsidRPr="00135D51">
        <w:rPr>
          <w:spacing w:val="-4"/>
        </w:rPr>
        <w:t xml:space="preserve"> dépose de </w:t>
      </w:r>
      <w:r w:rsidRPr="00135D51">
        <w:t>menuiseries extérieures</w:t>
      </w:r>
    </w:p>
    <w:p w14:paraId="6CCFD342" w14:textId="55061FC5" w:rsidR="00AB138A" w:rsidRPr="00135D51" w:rsidRDefault="00AB138A" w:rsidP="00F053C4">
      <w:pPr>
        <w:pStyle w:val="Titre2"/>
        <w:rPr>
          <w:b w:val="0"/>
        </w:rPr>
      </w:pPr>
      <w:r w:rsidRPr="00135D51">
        <w:rPr>
          <w:b w:val="0"/>
        </w:rPr>
        <w:t>Les travaux comprennent la dépose de :</w:t>
      </w:r>
    </w:p>
    <w:p w14:paraId="07CEF823" w14:textId="5E4E0D0C" w:rsidR="00AB138A" w:rsidRPr="00F81D3E" w:rsidRDefault="00AB138A" w:rsidP="00F053C4">
      <w:pPr>
        <w:pStyle w:val="Paragraphedeliste"/>
        <w:numPr>
          <w:ilvl w:val="0"/>
          <w:numId w:val="5"/>
        </w:numPr>
        <w:tabs>
          <w:tab w:val="left" w:pos="893"/>
          <w:tab w:val="left" w:pos="894"/>
        </w:tabs>
        <w:spacing w:before="1"/>
        <w:jc w:val="both"/>
      </w:pPr>
      <w:r w:rsidRPr="00F81D3E">
        <w:t xml:space="preserve">La fenêtre </w:t>
      </w:r>
      <w:r w:rsidR="00B44DD8" w:rsidRPr="00F81D3E">
        <w:t xml:space="preserve">et son </w:t>
      </w:r>
      <w:r w:rsidR="00F81D3E">
        <w:t>dormant</w:t>
      </w:r>
      <w:r w:rsidRPr="00F81D3E">
        <w:t xml:space="preserve"> </w:t>
      </w:r>
      <w:r w:rsidR="00B44DD8" w:rsidRPr="00F81D3E">
        <w:t>d</w:t>
      </w:r>
      <w:r w:rsidRPr="00F81D3E">
        <w:t>u local 0</w:t>
      </w:r>
      <w:r w:rsidR="007B462F">
        <w:t>3</w:t>
      </w:r>
      <w:r w:rsidRPr="00F81D3E">
        <w:t>-salle de réunions</w:t>
      </w:r>
      <w:r w:rsidR="00A60A57" w:rsidRPr="00F81D3E">
        <w:t xml:space="preserve"> (pose en tableau)</w:t>
      </w:r>
    </w:p>
    <w:p w14:paraId="2A370D43" w14:textId="7D0F6516" w:rsidR="00AB138A" w:rsidRDefault="00AB138A" w:rsidP="00F053C4">
      <w:pPr>
        <w:pStyle w:val="Paragraphedeliste"/>
        <w:numPr>
          <w:ilvl w:val="0"/>
          <w:numId w:val="5"/>
        </w:numPr>
        <w:tabs>
          <w:tab w:val="left" w:pos="893"/>
          <w:tab w:val="left" w:pos="894"/>
        </w:tabs>
        <w:spacing w:before="1"/>
        <w:jc w:val="both"/>
      </w:pPr>
      <w:r w:rsidRPr="00F81D3E">
        <w:t xml:space="preserve">La porte d’accès </w:t>
      </w:r>
      <w:r w:rsidR="00A60A57" w:rsidRPr="00F81D3E">
        <w:t xml:space="preserve">et son </w:t>
      </w:r>
      <w:r w:rsidR="00F81D3E">
        <w:t>dormant</w:t>
      </w:r>
      <w:r w:rsidR="00A60A57" w:rsidRPr="00F81D3E">
        <w:t xml:space="preserve"> d</w:t>
      </w:r>
      <w:r w:rsidRPr="00F81D3E">
        <w:t>u local 0</w:t>
      </w:r>
      <w:r w:rsidR="007B462F">
        <w:t>4</w:t>
      </w:r>
      <w:r w:rsidRPr="00F81D3E">
        <w:t>-salon</w:t>
      </w:r>
      <w:r w:rsidR="00A60A57" w:rsidRPr="00F81D3E">
        <w:t xml:space="preserve"> (pose en tableau)</w:t>
      </w:r>
    </w:p>
    <w:p w14:paraId="532C933C" w14:textId="01546B95" w:rsidR="007B1496" w:rsidRPr="00F81D3E" w:rsidRDefault="007B1496" w:rsidP="00F053C4">
      <w:pPr>
        <w:pStyle w:val="Paragraphedeliste"/>
        <w:numPr>
          <w:ilvl w:val="0"/>
          <w:numId w:val="5"/>
        </w:numPr>
        <w:tabs>
          <w:tab w:val="left" w:pos="893"/>
          <w:tab w:val="left" w:pos="894"/>
        </w:tabs>
        <w:spacing w:before="1"/>
        <w:jc w:val="both"/>
      </w:pPr>
      <w:r w:rsidRPr="00F81D3E">
        <w:t xml:space="preserve">La fenêtre et son </w:t>
      </w:r>
      <w:r>
        <w:t>dormant</w:t>
      </w:r>
      <w:r w:rsidRPr="00F81D3E">
        <w:t xml:space="preserve"> du </w:t>
      </w:r>
      <w:r w:rsidRPr="007B1496">
        <w:t xml:space="preserve">local </w:t>
      </w:r>
      <w:r w:rsidR="007B462F">
        <w:t>1</w:t>
      </w:r>
      <w:r w:rsidR="00D00091">
        <w:t>3</w:t>
      </w:r>
      <w:r w:rsidRPr="007B1496">
        <w:t>-Responsable RH</w:t>
      </w:r>
      <w:r w:rsidRPr="00F81D3E">
        <w:t xml:space="preserve"> (pose en tableau)</w:t>
      </w:r>
    </w:p>
    <w:p w14:paraId="075632C9" w14:textId="6C9D5A95" w:rsidR="00A60A57" w:rsidRPr="00135D51" w:rsidRDefault="00A60A57" w:rsidP="00F053C4">
      <w:pPr>
        <w:pStyle w:val="Paragraphedeliste"/>
        <w:numPr>
          <w:ilvl w:val="0"/>
          <w:numId w:val="5"/>
        </w:numPr>
        <w:tabs>
          <w:tab w:val="left" w:pos="893"/>
          <w:tab w:val="left" w:pos="894"/>
        </w:tabs>
        <w:spacing w:before="1"/>
        <w:jc w:val="both"/>
      </w:pPr>
      <w:r w:rsidRPr="00135D51">
        <w:t xml:space="preserve">Le </w:t>
      </w:r>
      <w:r w:rsidR="00F81D3E">
        <w:t>dormant</w:t>
      </w:r>
      <w:r w:rsidRPr="00135D51">
        <w:t xml:space="preserve"> de la porte-fenêtre du local 1</w:t>
      </w:r>
      <w:r w:rsidR="00D00091">
        <w:t>6</w:t>
      </w:r>
      <w:r w:rsidRPr="00135D51">
        <w:t>-Gestionnaire RH (pose en tableau)</w:t>
      </w:r>
      <w:r w:rsidR="000A0370">
        <w:t xml:space="preserve"> cis volet roulant</w:t>
      </w:r>
    </w:p>
    <w:p w14:paraId="10E6F4EE" w14:textId="28FAA2AF" w:rsidR="00A60A57" w:rsidRPr="00135D51" w:rsidRDefault="00F81D3E" w:rsidP="00F053C4">
      <w:pPr>
        <w:pStyle w:val="Paragraphedeliste"/>
        <w:numPr>
          <w:ilvl w:val="0"/>
          <w:numId w:val="5"/>
        </w:numPr>
        <w:tabs>
          <w:tab w:val="left" w:pos="893"/>
          <w:tab w:val="left" w:pos="894"/>
        </w:tabs>
        <w:spacing w:before="1"/>
        <w:jc w:val="both"/>
      </w:pPr>
      <w:r w:rsidRPr="00135D51">
        <w:t xml:space="preserve">Le </w:t>
      </w:r>
      <w:r>
        <w:t>dormant</w:t>
      </w:r>
      <w:r w:rsidRPr="00135D51">
        <w:t xml:space="preserve"> </w:t>
      </w:r>
      <w:r w:rsidR="00A60A57" w:rsidRPr="00135D51">
        <w:t>des 2 fenêtres de l’escalier d’accès au 2ème étage</w:t>
      </w:r>
      <w:r>
        <w:t xml:space="preserve"> (pose en feuillure)</w:t>
      </w:r>
    </w:p>
    <w:p w14:paraId="074F12E0" w14:textId="71753037" w:rsidR="00A60A57" w:rsidRPr="00135D51" w:rsidRDefault="00F81D3E" w:rsidP="00F053C4">
      <w:pPr>
        <w:pStyle w:val="Paragraphedeliste"/>
        <w:numPr>
          <w:ilvl w:val="0"/>
          <w:numId w:val="5"/>
        </w:numPr>
        <w:tabs>
          <w:tab w:val="left" w:pos="893"/>
          <w:tab w:val="left" w:pos="894"/>
        </w:tabs>
        <w:spacing w:before="1"/>
        <w:jc w:val="both"/>
      </w:pPr>
      <w:r w:rsidRPr="00135D51">
        <w:t xml:space="preserve">Le </w:t>
      </w:r>
      <w:r>
        <w:t>dormant</w:t>
      </w:r>
      <w:r w:rsidRPr="00135D51">
        <w:t xml:space="preserve"> </w:t>
      </w:r>
      <w:r w:rsidR="00A60A57" w:rsidRPr="00135D51">
        <w:t>de la fenêtre escalier d’accès 1er étage</w:t>
      </w:r>
      <w:r>
        <w:t xml:space="preserve"> (pose en feuillure)</w:t>
      </w:r>
    </w:p>
    <w:p w14:paraId="7F93C8A1" w14:textId="01E81908" w:rsidR="00A60A57" w:rsidRPr="00135D51" w:rsidRDefault="00F81D3E" w:rsidP="00F053C4">
      <w:pPr>
        <w:pStyle w:val="Paragraphedeliste"/>
        <w:numPr>
          <w:ilvl w:val="0"/>
          <w:numId w:val="5"/>
        </w:numPr>
        <w:tabs>
          <w:tab w:val="left" w:pos="893"/>
          <w:tab w:val="left" w:pos="894"/>
        </w:tabs>
        <w:spacing w:before="1"/>
        <w:jc w:val="both"/>
      </w:pPr>
      <w:r w:rsidRPr="00135D51">
        <w:t xml:space="preserve">Le </w:t>
      </w:r>
      <w:r>
        <w:t>dormant</w:t>
      </w:r>
      <w:r w:rsidRPr="00135D51">
        <w:t xml:space="preserve"> </w:t>
      </w:r>
      <w:r w:rsidR="00A60A57" w:rsidRPr="00135D51">
        <w:t>de la porte d’accès au R+1 à la terrasse depuis l’escalier</w:t>
      </w:r>
      <w:r>
        <w:t xml:space="preserve"> (pose en feuillure)</w:t>
      </w:r>
    </w:p>
    <w:p w14:paraId="2BF1D3FA" w14:textId="01DCBAAF" w:rsidR="00A60A57" w:rsidRPr="00135D51" w:rsidRDefault="00F81D3E" w:rsidP="00F053C4">
      <w:pPr>
        <w:pStyle w:val="Paragraphedeliste"/>
        <w:numPr>
          <w:ilvl w:val="0"/>
          <w:numId w:val="5"/>
        </w:numPr>
        <w:tabs>
          <w:tab w:val="left" w:pos="893"/>
          <w:tab w:val="left" w:pos="894"/>
        </w:tabs>
        <w:spacing w:before="1"/>
        <w:jc w:val="both"/>
      </w:pPr>
      <w:r w:rsidRPr="00135D51">
        <w:t xml:space="preserve">Le </w:t>
      </w:r>
      <w:r>
        <w:t>dormant</w:t>
      </w:r>
      <w:r w:rsidRPr="00135D51">
        <w:t xml:space="preserve"> </w:t>
      </w:r>
      <w:r w:rsidR="00A60A57" w:rsidRPr="00135D51">
        <w:t>de la porte d’accès à l’escalier au RDC</w:t>
      </w:r>
      <w:r>
        <w:t xml:space="preserve"> (pose en feuillure)</w:t>
      </w:r>
    </w:p>
    <w:p w14:paraId="3A4E35F0" w14:textId="5B0B1BD3" w:rsidR="00C17EA6" w:rsidRPr="00135D51" w:rsidRDefault="00C17EA6" w:rsidP="00F053C4">
      <w:pPr>
        <w:pStyle w:val="Titre2"/>
        <w:ind w:left="0"/>
        <w:rPr>
          <w:b w:val="0"/>
        </w:rPr>
      </w:pPr>
    </w:p>
    <w:p w14:paraId="6C7E56F9" w14:textId="1DDEE54A" w:rsidR="00A8056D" w:rsidRDefault="00A8056D" w:rsidP="00F053C4">
      <w:pPr>
        <w:pStyle w:val="Titre2"/>
      </w:pPr>
      <w:r w:rsidRPr="00135D51">
        <w:t>4.</w:t>
      </w:r>
      <w:r w:rsidR="00194B30" w:rsidRPr="00135D51">
        <w:t>3</w:t>
      </w:r>
      <w:r w:rsidRPr="00135D51">
        <w:t>.</w:t>
      </w:r>
      <w:r w:rsidR="00AB138A" w:rsidRPr="00135D51">
        <w:t>2</w:t>
      </w:r>
      <w:r w:rsidRPr="00135D51">
        <w:t>-</w:t>
      </w:r>
      <w:r w:rsidRPr="00135D51">
        <w:rPr>
          <w:spacing w:val="-4"/>
        </w:rPr>
        <w:t xml:space="preserve"> </w:t>
      </w:r>
      <w:r w:rsidR="00250464">
        <w:t>Menuiseries extérieures</w:t>
      </w:r>
    </w:p>
    <w:p w14:paraId="5A60B012" w14:textId="10A8CBDC" w:rsidR="00250464" w:rsidRPr="00250464" w:rsidRDefault="00250464" w:rsidP="00F053C4">
      <w:pPr>
        <w:pStyle w:val="Titre2"/>
        <w:rPr>
          <w:b w:val="0"/>
        </w:rPr>
      </w:pPr>
      <w:r>
        <w:rPr>
          <w:b w:val="0"/>
        </w:rPr>
        <w:t>L</w:t>
      </w:r>
      <w:r w:rsidRPr="00250464">
        <w:rPr>
          <w:b w:val="0"/>
        </w:rPr>
        <w:t>es essences naturellement durables pour la classe d’emploi 3</w:t>
      </w:r>
      <w:r>
        <w:rPr>
          <w:b w:val="0"/>
        </w:rPr>
        <w:t xml:space="preserve"> sont à </w:t>
      </w:r>
      <w:r w:rsidR="00B06DB7">
        <w:rPr>
          <w:b w:val="0"/>
        </w:rPr>
        <w:t>mettre en œuvre type chêne ou mélèze.</w:t>
      </w:r>
    </w:p>
    <w:p w14:paraId="784CE242" w14:textId="15BF2987" w:rsidR="00250464" w:rsidRPr="00250464" w:rsidRDefault="00250464" w:rsidP="00F053C4">
      <w:pPr>
        <w:pStyle w:val="Titre2"/>
        <w:rPr>
          <w:b w:val="0"/>
        </w:rPr>
      </w:pPr>
      <w:r w:rsidRPr="00250464">
        <w:rPr>
          <w:b w:val="0"/>
        </w:rPr>
        <w:t>Les choix et les caractéristiques des bois employés d</w:t>
      </w:r>
      <w:r w:rsidR="00F87EEE">
        <w:rPr>
          <w:b w:val="0"/>
        </w:rPr>
        <w:t>oiven</w:t>
      </w:r>
      <w:r w:rsidRPr="00250464">
        <w:rPr>
          <w:b w:val="0"/>
        </w:rPr>
        <w:t>t être conformes aux prescriptions des</w:t>
      </w:r>
      <w:r>
        <w:rPr>
          <w:b w:val="0"/>
        </w:rPr>
        <w:t xml:space="preserve"> </w:t>
      </w:r>
      <w:r w:rsidRPr="00250464">
        <w:rPr>
          <w:b w:val="0"/>
        </w:rPr>
        <w:t>normes NF P 23 205 et NF B 53</w:t>
      </w:r>
      <w:r w:rsidR="00F55B9F">
        <w:rPr>
          <w:b w:val="0"/>
        </w:rPr>
        <w:t> </w:t>
      </w:r>
      <w:r w:rsidRPr="00250464">
        <w:rPr>
          <w:b w:val="0"/>
        </w:rPr>
        <w:t>510</w:t>
      </w:r>
      <w:r w:rsidR="00F55B9F">
        <w:rPr>
          <w:b w:val="0"/>
        </w:rPr>
        <w:t xml:space="preserve"> ou équivalent</w:t>
      </w:r>
      <w:r w:rsidRPr="00250464">
        <w:rPr>
          <w:b w:val="0"/>
        </w:rPr>
        <w:t>.</w:t>
      </w:r>
    </w:p>
    <w:p w14:paraId="712084D0" w14:textId="0DDFBBA9" w:rsidR="00250464" w:rsidRPr="00250464" w:rsidRDefault="00250464" w:rsidP="00F053C4">
      <w:pPr>
        <w:pStyle w:val="Titre2"/>
        <w:rPr>
          <w:b w:val="0"/>
        </w:rPr>
      </w:pPr>
      <w:r w:rsidRPr="00250464">
        <w:rPr>
          <w:b w:val="0"/>
        </w:rPr>
        <w:t>Les bois d</w:t>
      </w:r>
      <w:r w:rsidR="00F87EEE">
        <w:rPr>
          <w:b w:val="0"/>
        </w:rPr>
        <w:t>oiven</w:t>
      </w:r>
      <w:r w:rsidRPr="00250464">
        <w:rPr>
          <w:b w:val="0"/>
        </w:rPr>
        <w:t>t provenir d’une exploitation durablement gérée, c’est-à-dire garantissant le</w:t>
      </w:r>
      <w:r w:rsidR="00B06DB7">
        <w:rPr>
          <w:b w:val="0"/>
        </w:rPr>
        <w:t xml:space="preserve"> </w:t>
      </w:r>
      <w:r w:rsidRPr="00250464">
        <w:rPr>
          <w:b w:val="0"/>
        </w:rPr>
        <w:t>renouvellement de la ressource.</w:t>
      </w:r>
      <w:r w:rsidR="00B06DB7">
        <w:rPr>
          <w:b w:val="0"/>
        </w:rPr>
        <w:t xml:space="preserve"> </w:t>
      </w:r>
      <w:r w:rsidRPr="00250464">
        <w:rPr>
          <w:b w:val="0"/>
        </w:rPr>
        <w:t xml:space="preserve">La justification de cette exigence </w:t>
      </w:r>
      <w:r w:rsidR="00F87EEE">
        <w:rPr>
          <w:b w:val="0"/>
        </w:rPr>
        <w:t>est</w:t>
      </w:r>
      <w:r w:rsidRPr="00250464">
        <w:rPr>
          <w:b w:val="0"/>
        </w:rPr>
        <w:t xml:space="preserve"> valablement effectuée par la fourniture d’un label relatif au</w:t>
      </w:r>
      <w:r w:rsidR="00B06DB7">
        <w:rPr>
          <w:b w:val="0"/>
        </w:rPr>
        <w:t xml:space="preserve"> </w:t>
      </w:r>
      <w:r w:rsidRPr="00250464">
        <w:rPr>
          <w:b w:val="0"/>
        </w:rPr>
        <w:t>bois utilisé, tel que label FSC ou label PEFC</w:t>
      </w:r>
      <w:r w:rsidR="00F55B9F">
        <w:rPr>
          <w:b w:val="0"/>
        </w:rPr>
        <w:t xml:space="preserve"> ou équivalent</w:t>
      </w:r>
      <w:r w:rsidRPr="00250464">
        <w:rPr>
          <w:b w:val="0"/>
        </w:rPr>
        <w:t>.</w:t>
      </w:r>
    </w:p>
    <w:p w14:paraId="07940E9C" w14:textId="419ED37A" w:rsidR="00250464" w:rsidRPr="00250464" w:rsidRDefault="00250464" w:rsidP="00F053C4">
      <w:pPr>
        <w:pStyle w:val="Titre2"/>
        <w:rPr>
          <w:b w:val="0"/>
        </w:rPr>
      </w:pPr>
    </w:p>
    <w:p w14:paraId="7CB80FC6" w14:textId="58BBD5CE" w:rsidR="00250464" w:rsidRPr="00250464" w:rsidRDefault="00250464" w:rsidP="00F053C4">
      <w:pPr>
        <w:pStyle w:val="Titre2"/>
        <w:rPr>
          <w:b w:val="0"/>
        </w:rPr>
      </w:pPr>
      <w:r w:rsidRPr="00250464">
        <w:rPr>
          <w:b w:val="0"/>
        </w:rPr>
        <w:t>Tous les bois doivent être traités fongicides et insecticides (capricorne de maison, vrillette, Iyctus,</w:t>
      </w:r>
      <w:r w:rsidR="00B06DB7">
        <w:rPr>
          <w:b w:val="0"/>
        </w:rPr>
        <w:t xml:space="preserve"> </w:t>
      </w:r>
      <w:r w:rsidRPr="00250464">
        <w:rPr>
          <w:b w:val="0"/>
        </w:rPr>
        <w:t>termites, champignons, etc.).</w:t>
      </w:r>
    </w:p>
    <w:p w14:paraId="21549665" w14:textId="347893BA" w:rsidR="00250464" w:rsidRPr="00250464" w:rsidRDefault="00250464" w:rsidP="00F053C4">
      <w:pPr>
        <w:pStyle w:val="Titre2"/>
        <w:rPr>
          <w:b w:val="0"/>
        </w:rPr>
      </w:pPr>
      <w:r w:rsidRPr="00250464">
        <w:rPr>
          <w:b w:val="0"/>
        </w:rPr>
        <w:t>Les ouvrages de menuiserie sont stockés avant pose dans une enceinte ayant les</w:t>
      </w:r>
      <w:r w:rsidR="00B06DB7">
        <w:rPr>
          <w:b w:val="0"/>
        </w:rPr>
        <w:t xml:space="preserve"> </w:t>
      </w:r>
      <w:r w:rsidRPr="00250464">
        <w:rPr>
          <w:b w:val="0"/>
        </w:rPr>
        <w:t>conditions de température et d'hygrométrie appropriées. La réalisation de cette enceinte et son</w:t>
      </w:r>
      <w:r w:rsidR="00B06DB7">
        <w:rPr>
          <w:b w:val="0"/>
        </w:rPr>
        <w:t xml:space="preserve"> </w:t>
      </w:r>
      <w:r w:rsidRPr="00250464">
        <w:rPr>
          <w:b w:val="0"/>
        </w:rPr>
        <w:t>maintien en état de fonctionnement incombent à l'entreprise.</w:t>
      </w:r>
    </w:p>
    <w:p w14:paraId="56B9ABDC" w14:textId="7D8F9075" w:rsidR="00250464" w:rsidRPr="00250464" w:rsidRDefault="00B06DB7" w:rsidP="00F053C4">
      <w:pPr>
        <w:pStyle w:val="Titre2"/>
        <w:rPr>
          <w:b w:val="0"/>
        </w:rPr>
      </w:pPr>
      <w:r>
        <w:rPr>
          <w:b w:val="0"/>
        </w:rPr>
        <w:t>L</w:t>
      </w:r>
      <w:r w:rsidR="00250464" w:rsidRPr="00250464">
        <w:rPr>
          <w:b w:val="0"/>
        </w:rPr>
        <w:t xml:space="preserve">es ouvrages en bois </w:t>
      </w:r>
      <w:r>
        <w:rPr>
          <w:b w:val="0"/>
        </w:rPr>
        <w:t xml:space="preserve">sont </w:t>
      </w:r>
      <w:r w:rsidR="00250464" w:rsidRPr="00250464">
        <w:rPr>
          <w:b w:val="0"/>
        </w:rPr>
        <w:t>destinés à être peints</w:t>
      </w:r>
      <w:r>
        <w:rPr>
          <w:b w:val="0"/>
        </w:rPr>
        <w:t xml:space="preserve">. Ils doivent recevoir </w:t>
      </w:r>
      <w:r w:rsidR="00250464" w:rsidRPr="00250464">
        <w:rPr>
          <w:b w:val="0"/>
        </w:rPr>
        <w:t>avant livraison sur</w:t>
      </w:r>
      <w:r>
        <w:rPr>
          <w:b w:val="0"/>
        </w:rPr>
        <w:t xml:space="preserve"> </w:t>
      </w:r>
      <w:r w:rsidR="00250464" w:rsidRPr="00250464">
        <w:rPr>
          <w:b w:val="0"/>
        </w:rPr>
        <w:t>chantier, un traitement provisoire de type 1 suivant les spécifications de la norme NF P 23 305</w:t>
      </w:r>
      <w:r>
        <w:rPr>
          <w:b w:val="0"/>
        </w:rPr>
        <w:t xml:space="preserve"> </w:t>
      </w:r>
      <w:r w:rsidR="00250464" w:rsidRPr="00250464">
        <w:rPr>
          <w:b w:val="0"/>
        </w:rPr>
        <w:t>(impression vernis ou peinture suivant la finition retenue)</w:t>
      </w:r>
      <w:r w:rsidR="00F55B9F">
        <w:rPr>
          <w:b w:val="0"/>
        </w:rPr>
        <w:t xml:space="preserve"> ou équivalent</w:t>
      </w:r>
      <w:r w:rsidR="00250464" w:rsidRPr="00250464">
        <w:rPr>
          <w:b w:val="0"/>
        </w:rPr>
        <w:t>. La réalisation de cette protection</w:t>
      </w:r>
      <w:r>
        <w:rPr>
          <w:b w:val="0"/>
        </w:rPr>
        <w:t xml:space="preserve"> </w:t>
      </w:r>
      <w:r w:rsidR="00250464" w:rsidRPr="00250464">
        <w:rPr>
          <w:b w:val="0"/>
        </w:rPr>
        <w:t>incombe au présent lot.</w:t>
      </w:r>
    </w:p>
    <w:p w14:paraId="47E4EA83" w14:textId="66EF6091" w:rsidR="00250464" w:rsidRPr="00250464" w:rsidRDefault="00250464" w:rsidP="00F053C4">
      <w:pPr>
        <w:pStyle w:val="Titre2"/>
        <w:rPr>
          <w:b w:val="0"/>
        </w:rPr>
      </w:pPr>
      <w:r w:rsidRPr="00250464">
        <w:rPr>
          <w:b w:val="0"/>
        </w:rPr>
        <w:t>Tous les ouvrages de quincaillerie en acier bichromaté devront porter l'estampille NFQ.</w:t>
      </w:r>
      <w:r w:rsidR="00B06DB7">
        <w:rPr>
          <w:b w:val="0"/>
        </w:rPr>
        <w:t xml:space="preserve"> </w:t>
      </w:r>
      <w:r w:rsidRPr="00250464">
        <w:rPr>
          <w:b w:val="0"/>
        </w:rPr>
        <w:t>Les paumelles sont à vis.</w:t>
      </w:r>
    </w:p>
    <w:p w14:paraId="3F619A3E" w14:textId="3716C67B" w:rsidR="00250464" w:rsidRPr="00250464" w:rsidRDefault="00B06DB7" w:rsidP="00F053C4">
      <w:pPr>
        <w:pStyle w:val="Titre2"/>
        <w:rPr>
          <w:b w:val="0"/>
        </w:rPr>
      </w:pPr>
      <w:r>
        <w:rPr>
          <w:b w:val="0"/>
        </w:rPr>
        <w:t>Les g</w:t>
      </w:r>
      <w:r w:rsidR="00250464" w:rsidRPr="00250464">
        <w:rPr>
          <w:b w:val="0"/>
        </w:rPr>
        <w:t>arnitures d'étanchéité entre ouvrant et dormant</w:t>
      </w:r>
      <w:r>
        <w:rPr>
          <w:b w:val="0"/>
        </w:rPr>
        <w:t xml:space="preserve"> sont en </w:t>
      </w:r>
      <w:r w:rsidR="00250464" w:rsidRPr="00250464">
        <w:rPr>
          <w:b w:val="0"/>
        </w:rPr>
        <w:t xml:space="preserve">caoutchouc ou </w:t>
      </w:r>
      <w:r>
        <w:rPr>
          <w:b w:val="0"/>
        </w:rPr>
        <w:t xml:space="preserve">en </w:t>
      </w:r>
      <w:r w:rsidR="00250464" w:rsidRPr="00250464">
        <w:rPr>
          <w:b w:val="0"/>
        </w:rPr>
        <w:t>métal.</w:t>
      </w:r>
    </w:p>
    <w:p w14:paraId="64CD6965" w14:textId="77777777" w:rsidR="00B06DB7" w:rsidRDefault="00B06DB7" w:rsidP="00F053C4">
      <w:pPr>
        <w:pStyle w:val="Titre2"/>
        <w:rPr>
          <w:b w:val="0"/>
        </w:rPr>
      </w:pPr>
    </w:p>
    <w:p w14:paraId="2EEEE5AD" w14:textId="7FC93399" w:rsidR="00F81D3E" w:rsidRDefault="0053547A" w:rsidP="00F053C4">
      <w:pPr>
        <w:pStyle w:val="Titre2"/>
        <w:rPr>
          <w:b w:val="0"/>
        </w:rPr>
      </w:pPr>
      <w:r>
        <w:rPr>
          <w:b w:val="0"/>
        </w:rPr>
        <w:t xml:space="preserve">Les fenêtres sont équipées d’ouvrants à la française, vers l’intérieur, à l’exception des 2 ouvrants du deuxième </w:t>
      </w:r>
      <w:r w:rsidR="00135D51">
        <w:rPr>
          <w:b w:val="0"/>
        </w:rPr>
        <w:t xml:space="preserve">étage qui s’ouvrent vers l’extérieur et constituent des dispositifs d’évacuation naturelle de fumée et de chaleur. </w:t>
      </w:r>
    </w:p>
    <w:p w14:paraId="2F8D8F1C" w14:textId="47B97840" w:rsidR="00F81D3E" w:rsidRDefault="00F81D3E" w:rsidP="00F053C4">
      <w:pPr>
        <w:pStyle w:val="Titre2"/>
        <w:rPr>
          <w:b w:val="0"/>
        </w:rPr>
      </w:pPr>
      <w:r>
        <w:rPr>
          <w:b w:val="0"/>
        </w:rPr>
        <w:t>Les prestations comprennent la fourniture et la pose des éléments, ainsi que leur réglage lors de la pose, à vérifier lors des opérations préalables à la réception et à éventuellement parfaire lors de la période de parfait achèvement pendant laquelle les ouvrages sont soumis aux variations climatiques.</w:t>
      </w:r>
    </w:p>
    <w:p w14:paraId="16BF7EB2" w14:textId="77777777" w:rsidR="009D1DE7" w:rsidRDefault="009D1DE7" w:rsidP="00F053C4">
      <w:pPr>
        <w:pStyle w:val="Titre2"/>
        <w:rPr>
          <w:b w:val="0"/>
        </w:rPr>
      </w:pPr>
    </w:p>
    <w:p w14:paraId="75F4FDBF" w14:textId="4EC496C1" w:rsidR="009D1DE7" w:rsidRPr="009247FC" w:rsidRDefault="009D1DE7" w:rsidP="00F053C4">
      <w:pPr>
        <w:pStyle w:val="Titre2"/>
        <w:rPr>
          <w:b w:val="0"/>
        </w:rPr>
      </w:pPr>
      <w:r w:rsidRPr="009247FC">
        <w:rPr>
          <w:b w:val="0"/>
        </w:rPr>
        <w:t>Le calfeutrement d</w:t>
      </w:r>
      <w:r w:rsidR="00F87EEE">
        <w:rPr>
          <w:b w:val="0"/>
        </w:rPr>
        <w:t>oit</w:t>
      </w:r>
      <w:r w:rsidRPr="009247FC">
        <w:rPr>
          <w:b w:val="0"/>
        </w:rPr>
        <w:t xml:space="preserve"> être réalisé de sorte que l'étanchéité à l'air et à l'eau entre la fenêtre et le gros œuvre soit assurée sur tout son périmètre, compte tenu des conditions d'exposition et des mouvements différentiels prévisibles entre fenêtres et gros</w:t>
      </w:r>
      <w:r>
        <w:rPr>
          <w:b w:val="0"/>
        </w:rPr>
        <w:t>-</w:t>
      </w:r>
      <w:r w:rsidRPr="009247FC">
        <w:rPr>
          <w:b w:val="0"/>
        </w:rPr>
        <w:t xml:space="preserve">œuvre.  </w:t>
      </w:r>
    </w:p>
    <w:p w14:paraId="52B77B40" w14:textId="77777777" w:rsidR="009D1DE7" w:rsidRPr="009247FC" w:rsidRDefault="009D1DE7" w:rsidP="00F053C4">
      <w:pPr>
        <w:pStyle w:val="Titre2"/>
        <w:rPr>
          <w:b w:val="0"/>
        </w:rPr>
      </w:pPr>
    </w:p>
    <w:p w14:paraId="6400319F" w14:textId="77777777" w:rsidR="009D1DE7" w:rsidRDefault="009D1DE7" w:rsidP="00F053C4">
      <w:pPr>
        <w:pStyle w:val="Titre2"/>
        <w:rPr>
          <w:b w:val="0"/>
        </w:rPr>
      </w:pPr>
      <w:r w:rsidRPr="009247FC">
        <w:rPr>
          <w:b w:val="0"/>
        </w:rPr>
        <w:t>Défaut de verticalité. Dans le plan perpendiculaire à la fenêtre (faux aplomb) : 2 mm/m.</w:t>
      </w:r>
    </w:p>
    <w:p w14:paraId="767C85C3" w14:textId="77777777" w:rsidR="009D1DE7" w:rsidRPr="009247FC" w:rsidRDefault="009D1DE7" w:rsidP="00F053C4">
      <w:pPr>
        <w:pStyle w:val="Titre2"/>
        <w:rPr>
          <w:b w:val="0"/>
        </w:rPr>
      </w:pPr>
      <w:r w:rsidRPr="009247FC">
        <w:rPr>
          <w:b w:val="0"/>
        </w:rPr>
        <w:t>Défaut d'horizontalité (faux niveau). 2 mm pour les largeurs inférieures ou égales à 1,50 m, 3 mm au</w:t>
      </w:r>
      <w:r>
        <w:rPr>
          <w:b w:val="0"/>
        </w:rPr>
        <w:t>-</w:t>
      </w:r>
      <w:r w:rsidRPr="009247FC">
        <w:rPr>
          <w:b w:val="0"/>
        </w:rPr>
        <w:t xml:space="preserve">delà ; </w:t>
      </w:r>
    </w:p>
    <w:p w14:paraId="2224845A" w14:textId="2F1B24B6" w:rsidR="009D1DE7" w:rsidRDefault="009D1DE7" w:rsidP="00F053C4">
      <w:pPr>
        <w:pStyle w:val="Titre2"/>
        <w:rPr>
          <w:b w:val="0"/>
        </w:rPr>
      </w:pPr>
      <w:r w:rsidRPr="009247FC">
        <w:rPr>
          <w:b w:val="0"/>
        </w:rPr>
        <w:t>Axe de la fenêtre par rapport à l'axe de la baie et positionnement de la fenêtre dans la baie. Latéralement, la fenêtre sera positionnée à ± 5 mm par rapport à l'axe de la baie et les cochonnets seront équilibrés au mieux en fonction de l'état de la baie.</w:t>
      </w:r>
    </w:p>
    <w:p w14:paraId="3F5C2F03" w14:textId="4E845836" w:rsidR="00512C2E" w:rsidRDefault="00512C2E" w:rsidP="00F053C4">
      <w:pPr>
        <w:pStyle w:val="Titre2"/>
        <w:rPr>
          <w:b w:val="0"/>
        </w:rPr>
      </w:pPr>
    </w:p>
    <w:p w14:paraId="117A3BE7" w14:textId="77777777" w:rsidR="00F87EEE" w:rsidRDefault="00F87EEE" w:rsidP="00F053C4">
      <w:pPr>
        <w:pStyle w:val="Titre2"/>
        <w:rPr>
          <w:b w:val="0"/>
        </w:rPr>
      </w:pPr>
    </w:p>
    <w:p w14:paraId="4638EC74" w14:textId="66D84274" w:rsidR="00512C2E" w:rsidRDefault="00B06DB7" w:rsidP="00F053C4">
      <w:pPr>
        <w:pStyle w:val="Titre2"/>
        <w:rPr>
          <w:b w:val="0"/>
        </w:rPr>
      </w:pPr>
      <w:r>
        <w:rPr>
          <w:b w:val="0"/>
        </w:rPr>
        <w:lastRenderedPageBreak/>
        <w:t>Les caractéristiques thermiques minimales des menuiseries sont les suivantes :</w:t>
      </w:r>
    </w:p>
    <w:p w14:paraId="7D26467B" w14:textId="07746C90" w:rsidR="00B06DB7" w:rsidRPr="00B06DB7" w:rsidRDefault="00B06DB7" w:rsidP="00F053C4">
      <w:pPr>
        <w:pStyle w:val="Paragraphedeliste"/>
        <w:numPr>
          <w:ilvl w:val="0"/>
          <w:numId w:val="5"/>
        </w:numPr>
        <w:tabs>
          <w:tab w:val="left" w:pos="893"/>
          <w:tab w:val="left" w:pos="894"/>
        </w:tabs>
        <w:spacing w:before="1"/>
        <w:jc w:val="both"/>
      </w:pPr>
      <w:r w:rsidRPr="00B06DB7">
        <w:t>Coefficient de transmission thermique</w:t>
      </w:r>
      <w:r>
        <w:t xml:space="preserve"> : voir ci-dessous </w:t>
      </w:r>
    </w:p>
    <w:p w14:paraId="5CC8B7BC" w14:textId="6E287B3E" w:rsidR="00B06DB7" w:rsidRPr="00B06DB7" w:rsidRDefault="00B06DB7" w:rsidP="00F053C4">
      <w:pPr>
        <w:pStyle w:val="Paragraphedeliste"/>
        <w:numPr>
          <w:ilvl w:val="0"/>
          <w:numId w:val="5"/>
        </w:numPr>
        <w:tabs>
          <w:tab w:val="left" w:pos="893"/>
          <w:tab w:val="left" w:pos="894"/>
        </w:tabs>
        <w:spacing w:before="1"/>
        <w:jc w:val="both"/>
      </w:pPr>
      <w:r w:rsidRPr="00B06DB7">
        <w:t>Facteur solaire : Sw = 50%</w:t>
      </w:r>
    </w:p>
    <w:p w14:paraId="1B3D7E5E" w14:textId="6684A9F0" w:rsidR="00B06DB7" w:rsidRPr="00B06DB7" w:rsidRDefault="00B06DB7" w:rsidP="00F053C4">
      <w:pPr>
        <w:pStyle w:val="Paragraphedeliste"/>
        <w:numPr>
          <w:ilvl w:val="0"/>
          <w:numId w:val="5"/>
        </w:numPr>
        <w:tabs>
          <w:tab w:val="left" w:pos="893"/>
          <w:tab w:val="left" w:pos="894"/>
        </w:tabs>
        <w:spacing w:before="1"/>
        <w:jc w:val="both"/>
      </w:pPr>
      <w:r w:rsidRPr="00B06DB7">
        <w:t>Transmission lumineuse : TL &gt; 50%.</w:t>
      </w:r>
    </w:p>
    <w:p w14:paraId="2125922D" w14:textId="28F6747D" w:rsidR="00B06DB7" w:rsidRPr="00B06DB7" w:rsidRDefault="004D1E4B" w:rsidP="00F053C4">
      <w:pPr>
        <w:pStyle w:val="Paragraphedeliste"/>
        <w:numPr>
          <w:ilvl w:val="0"/>
          <w:numId w:val="5"/>
        </w:numPr>
        <w:tabs>
          <w:tab w:val="left" w:pos="893"/>
          <w:tab w:val="left" w:pos="894"/>
        </w:tabs>
        <w:spacing w:before="1"/>
        <w:jc w:val="both"/>
      </w:pPr>
      <w:r>
        <w:t>L</w:t>
      </w:r>
      <w:r w:rsidR="00B06DB7" w:rsidRPr="00B06DB7">
        <w:t>abel ACOTHERM : Classe Th10 mini</w:t>
      </w:r>
      <w:r w:rsidR="00F55B9F">
        <w:t xml:space="preserve"> ou équivalent</w:t>
      </w:r>
    </w:p>
    <w:p w14:paraId="07A59294" w14:textId="414D90E1" w:rsidR="009D1DE7" w:rsidRDefault="004D1E4B" w:rsidP="00F053C4">
      <w:pPr>
        <w:pStyle w:val="Paragraphedeliste"/>
        <w:numPr>
          <w:ilvl w:val="0"/>
          <w:numId w:val="5"/>
        </w:numPr>
        <w:tabs>
          <w:tab w:val="left" w:pos="893"/>
          <w:tab w:val="left" w:pos="894"/>
        </w:tabs>
        <w:spacing w:before="1"/>
        <w:jc w:val="both"/>
      </w:pPr>
      <w:r>
        <w:t>T</w:t>
      </w:r>
      <w:r w:rsidR="00B06DB7" w:rsidRPr="00B06DB7">
        <w:t>ous les vitrages utilisés d</w:t>
      </w:r>
      <w:r w:rsidR="00F87EEE">
        <w:t>oiven</w:t>
      </w:r>
      <w:r w:rsidR="00B06DB7" w:rsidRPr="00B06DB7">
        <w:t>t bénéficier du label CEKAL</w:t>
      </w:r>
      <w:r w:rsidR="00F55B9F">
        <w:t xml:space="preserve"> ou équivalent</w:t>
      </w:r>
    </w:p>
    <w:p w14:paraId="7EE0AA03" w14:textId="01A64D99" w:rsidR="004D1E4B" w:rsidRDefault="004D1E4B" w:rsidP="00F053C4">
      <w:pPr>
        <w:tabs>
          <w:tab w:val="left" w:pos="893"/>
          <w:tab w:val="left" w:pos="894"/>
        </w:tabs>
        <w:spacing w:before="1"/>
        <w:jc w:val="both"/>
      </w:pPr>
    </w:p>
    <w:p w14:paraId="7EBF9C54" w14:textId="6DD0D6C4" w:rsidR="00B06DB7" w:rsidRDefault="00B06DB7" w:rsidP="00F053C4">
      <w:pPr>
        <w:pStyle w:val="Titre2"/>
        <w:rPr>
          <w:b w:val="0"/>
        </w:rPr>
      </w:pPr>
      <w:r>
        <w:rPr>
          <w:b w:val="0"/>
        </w:rPr>
        <w:t>Les menuiseries extérieures posées doivent permettre d’atteindre</w:t>
      </w:r>
      <w:r w:rsidRPr="00893E2F">
        <w:rPr>
          <w:b w:val="0"/>
        </w:rPr>
        <w:t xml:space="preserve"> les objectifs fixés par le certificat d’économie d’énergie BAT-EN-10</w:t>
      </w:r>
      <w:r>
        <w:rPr>
          <w:b w:val="0"/>
        </w:rPr>
        <w:t>4</w:t>
      </w:r>
      <w:r w:rsidRPr="00893E2F">
        <w:rPr>
          <w:b w:val="0"/>
        </w:rPr>
        <w:t>. Le titulaire a la responsabilité d’obtenir pour son propre compte l’aide financière relative à l’amélioration énergétique.</w:t>
      </w:r>
    </w:p>
    <w:p w14:paraId="4416AEB6" w14:textId="35394480" w:rsidR="004D1E4B" w:rsidRDefault="004D1E4B" w:rsidP="00F053C4">
      <w:pPr>
        <w:pStyle w:val="Titre2"/>
        <w:rPr>
          <w:b w:val="0"/>
        </w:rPr>
      </w:pPr>
    </w:p>
    <w:p w14:paraId="01038AB7" w14:textId="4E7509BE" w:rsidR="004D1E4B" w:rsidRPr="004D1E4B" w:rsidRDefault="004D1E4B" w:rsidP="00F053C4">
      <w:pPr>
        <w:pStyle w:val="Titre2"/>
        <w:rPr>
          <w:b w:val="0"/>
        </w:rPr>
      </w:pPr>
      <w:r w:rsidRPr="004D1E4B">
        <w:rPr>
          <w:b w:val="0"/>
        </w:rPr>
        <w:t>Le classement AEV mini est le suivant : A*2 E*4 V*A2</w:t>
      </w:r>
    </w:p>
    <w:p w14:paraId="22AF0D25" w14:textId="77777777" w:rsidR="004D1E4B" w:rsidRDefault="004D1E4B" w:rsidP="00F053C4">
      <w:pPr>
        <w:pStyle w:val="Titre2"/>
        <w:rPr>
          <w:b w:val="0"/>
        </w:rPr>
      </w:pPr>
    </w:p>
    <w:p w14:paraId="7105A7CE" w14:textId="48768C86" w:rsidR="004D1E4B" w:rsidRDefault="004D1E4B" w:rsidP="00F053C4">
      <w:pPr>
        <w:pStyle w:val="Titre2"/>
        <w:rPr>
          <w:b w:val="0"/>
        </w:rPr>
      </w:pPr>
      <w:r>
        <w:rPr>
          <w:b w:val="0"/>
        </w:rPr>
        <w:t xml:space="preserve">Les performances acoustiques minimales des menuiseries sont les suivantes : </w:t>
      </w:r>
      <w:r w:rsidRPr="004D1E4B">
        <w:rPr>
          <w:b w:val="0"/>
        </w:rPr>
        <w:t>Rw+Ctr des châssis vitrés ≥ 30 dB</w:t>
      </w:r>
      <w:r>
        <w:rPr>
          <w:b w:val="0"/>
        </w:rPr>
        <w:t>.</w:t>
      </w:r>
    </w:p>
    <w:p w14:paraId="06F9D9A8" w14:textId="3A1FC7DD" w:rsidR="00EF362B" w:rsidRDefault="00EF362B" w:rsidP="00F053C4">
      <w:pPr>
        <w:pStyle w:val="Titre2"/>
        <w:rPr>
          <w:b w:val="0"/>
        </w:rPr>
      </w:pPr>
    </w:p>
    <w:p w14:paraId="06A42445" w14:textId="70D90960" w:rsidR="00F81D3E" w:rsidRPr="009D1DE7" w:rsidRDefault="00512C2E" w:rsidP="00F053C4">
      <w:pPr>
        <w:pStyle w:val="Titre2"/>
        <w:rPr>
          <w:b w:val="0"/>
        </w:rPr>
      </w:pPr>
      <w:r>
        <w:rPr>
          <w:b w:val="0"/>
        </w:rPr>
        <w:t>Dimensions</w:t>
      </w:r>
      <w:r w:rsidR="009D1DE7">
        <w:rPr>
          <w:b w:val="0"/>
        </w:rPr>
        <w:t xml:space="preserve"> </w:t>
      </w:r>
      <w:r>
        <w:rPr>
          <w:b w:val="0"/>
        </w:rPr>
        <w:t xml:space="preserve">et </w:t>
      </w:r>
      <w:r w:rsidR="002C7ED6">
        <w:rPr>
          <w:b w:val="0"/>
        </w:rPr>
        <w:t>caractéristiques d</w:t>
      </w:r>
      <w:r w:rsidR="009D1DE7" w:rsidRPr="009D1DE7">
        <w:rPr>
          <w:b w:val="0"/>
        </w:rPr>
        <w:t>u</w:t>
      </w:r>
      <w:r w:rsidR="00F81D3E" w:rsidRPr="009D1DE7">
        <w:rPr>
          <w:b w:val="0"/>
        </w:rPr>
        <w:t xml:space="preserve"> châssis du local 0</w:t>
      </w:r>
      <w:r w:rsidR="00A85C88">
        <w:rPr>
          <w:b w:val="0"/>
        </w:rPr>
        <w:t>3</w:t>
      </w:r>
      <w:r w:rsidR="00F81D3E" w:rsidRPr="009D1DE7">
        <w:rPr>
          <w:b w:val="0"/>
        </w:rPr>
        <w:t>-salle de réunions</w:t>
      </w:r>
      <w:r w:rsidR="009D1DE7">
        <w:rPr>
          <w:b w:val="0"/>
        </w:rPr>
        <w:t> :</w:t>
      </w:r>
    </w:p>
    <w:p w14:paraId="69738563" w14:textId="1F8B8DED" w:rsidR="009D1DE7" w:rsidRDefault="009D1DE7" w:rsidP="00F053C4">
      <w:pPr>
        <w:pStyle w:val="Paragraphedeliste"/>
        <w:numPr>
          <w:ilvl w:val="0"/>
          <w:numId w:val="5"/>
        </w:numPr>
        <w:tabs>
          <w:tab w:val="left" w:pos="893"/>
          <w:tab w:val="left" w:pos="894"/>
        </w:tabs>
        <w:spacing w:before="1"/>
        <w:jc w:val="both"/>
      </w:pPr>
      <w:r>
        <w:t>Pose en tableau</w:t>
      </w:r>
    </w:p>
    <w:p w14:paraId="522B14AA" w14:textId="5C331F15" w:rsidR="00042E64" w:rsidRDefault="00042E64" w:rsidP="00F053C4">
      <w:pPr>
        <w:pStyle w:val="Paragraphedeliste"/>
        <w:numPr>
          <w:ilvl w:val="0"/>
          <w:numId w:val="5"/>
        </w:numPr>
        <w:tabs>
          <w:tab w:val="left" w:pos="893"/>
          <w:tab w:val="left" w:pos="894"/>
        </w:tabs>
        <w:spacing w:before="1"/>
        <w:jc w:val="both"/>
      </w:pPr>
      <w:r>
        <w:t xml:space="preserve">2 ouvrants </w:t>
      </w:r>
      <w:r w:rsidR="00AA0B3B">
        <w:t xml:space="preserve">à la française </w:t>
      </w:r>
      <w:r>
        <w:t>de 4</w:t>
      </w:r>
      <w:r w:rsidR="002C644D">
        <w:t>1</w:t>
      </w:r>
      <w:r>
        <w:t>x</w:t>
      </w:r>
      <w:r w:rsidR="002C644D">
        <w:t>214</w:t>
      </w:r>
      <w:r>
        <w:t>cm</w:t>
      </w:r>
    </w:p>
    <w:p w14:paraId="0E7F2C8F" w14:textId="6F786D9C" w:rsidR="0089078E" w:rsidRDefault="0089078E" w:rsidP="00F053C4">
      <w:pPr>
        <w:pStyle w:val="Paragraphedeliste"/>
        <w:numPr>
          <w:ilvl w:val="0"/>
          <w:numId w:val="5"/>
        </w:numPr>
        <w:tabs>
          <w:tab w:val="left" w:pos="893"/>
          <w:tab w:val="left" w:pos="894"/>
        </w:tabs>
        <w:spacing w:before="1"/>
        <w:jc w:val="both"/>
      </w:pPr>
      <w:r>
        <w:t>Epaisseur du dormant</w:t>
      </w:r>
      <w:r w:rsidR="00B23B03">
        <w:t xml:space="preserve"> de 60mm</w:t>
      </w:r>
    </w:p>
    <w:p w14:paraId="21EA8AC7" w14:textId="1185C991" w:rsidR="002C7ED6" w:rsidRDefault="002C7ED6" w:rsidP="00F053C4">
      <w:pPr>
        <w:pStyle w:val="Paragraphedeliste"/>
        <w:numPr>
          <w:ilvl w:val="0"/>
          <w:numId w:val="5"/>
        </w:numPr>
        <w:tabs>
          <w:tab w:val="left" w:pos="893"/>
          <w:tab w:val="left" w:pos="894"/>
        </w:tabs>
        <w:spacing w:before="1"/>
        <w:jc w:val="both"/>
      </w:pPr>
      <w:r>
        <w:t xml:space="preserve">Crémone </w:t>
      </w:r>
      <w:r w:rsidR="00AA0B3B">
        <w:t xml:space="preserve">invisible </w:t>
      </w:r>
      <w:r>
        <w:t>3 points</w:t>
      </w:r>
      <w:r w:rsidR="007B1496">
        <w:t xml:space="preserve"> sur ouvrant droit principal</w:t>
      </w:r>
    </w:p>
    <w:p w14:paraId="54926AC2" w14:textId="53344637" w:rsidR="000A0370" w:rsidRPr="00F81D3E" w:rsidRDefault="000A0370" w:rsidP="00F053C4">
      <w:pPr>
        <w:pStyle w:val="Paragraphedeliste"/>
        <w:numPr>
          <w:ilvl w:val="0"/>
          <w:numId w:val="5"/>
        </w:numPr>
        <w:tabs>
          <w:tab w:val="left" w:pos="893"/>
          <w:tab w:val="left" w:pos="894"/>
        </w:tabs>
        <w:spacing w:before="1"/>
        <w:jc w:val="both"/>
      </w:pPr>
      <w:r>
        <w:t>Vitrage anti-effraction</w:t>
      </w:r>
    </w:p>
    <w:p w14:paraId="7984F1C4" w14:textId="6BED21B9" w:rsidR="009D1DE7" w:rsidRDefault="009D1DE7" w:rsidP="00F053C4">
      <w:pPr>
        <w:pStyle w:val="Titre2"/>
      </w:pPr>
    </w:p>
    <w:p w14:paraId="1E0B3A3C" w14:textId="0FD08F77" w:rsidR="002C7ED6" w:rsidRPr="009D1DE7" w:rsidRDefault="002C7ED6" w:rsidP="00F053C4">
      <w:pPr>
        <w:pStyle w:val="Titre2"/>
        <w:rPr>
          <w:b w:val="0"/>
        </w:rPr>
      </w:pPr>
      <w:r>
        <w:rPr>
          <w:b w:val="0"/>
        </w:rPr>
        <w:t>Dimensions et caractéristiques d</w:t>
      </w:r>
      <w:r w:rsidRPr="009D1DE7">
        <w:rPr>
          <w:b w:val="0"/>
        </w:rPr>
        <w:t>u châssis du local 0</w:t>
      </w:r>
      <w:r w:rsidR="00A85C88">
        <w:rPr>
          <w:b w:val="0"/>
        </w:rPr>
        <w:t>4</w:t>
      </w:r>
      <w:r w:rsidRPr="009D1DE7">
        <w:rPr>
          <w:b w:val="0"/>
        </w:rPr>
        <w:t>-sal</w:t>
      </w:r>
      <w:r>
        <w:rPr>
          <w:b w:val="0"/>
        </w:rPr>
        <w:t>on :</w:t>
      </w:r>
    </w:p>
    <w:p w14:paraId="2FC5C1B3" w14:textId="77777777" w:rsidR="002C7ED6" w:rsidRDefault="002C7ED6" w:rsidP="00F053C4">
      <w:pPr>
        <w:pStyle w:val="Paragraphedeliste"/>
        <w:numPr>
          <w:ilvl w:val="0"/>
          <w:numId w:val="5"/>
        </w:numPr>
        <w:tabs>
          <w:tab w:val="left" w:pos="893"/>
          <w:tab w:val="left" w:pos="894"/>
        </w:tabs>
        <w:spacing w:before="1"/>
        <w:jc w:val="both"/>
      </w:pPr>
      <w:r>
        <w:t>Pose en tableau</w:t>
      </w:r>
    </w:p>
    <w:p w14:paraId="56A0082A" w14:textId="5F0A49A3" w:rsidR="0089078E" w:rsidRDefault="0089078E" w:rsidP="00F053C4">
      <w:pPr>
        <w:pStyle w:val="Paragraphedeliste"/>
        <w:numPr>
          <w:ilvl w:val="0"/>
          <w:numId w:val="5"/>
        </w:numPr>
        <w:tabs>
          <w:tab w:val="left" w:pos="893"/>
          <w:tab w:val="left" w:pos="894"/>
        </w:tabs>
        <w:spacing w:before="1"/>
        <w:jc w:val="both"/>
      </w:pPr>
      <w:r>
        <w:t xml:space="preserve">1 </w:t>
      </w:r>
      <w:r w:rsidR="00B57385">
        <w:t>poussant droit</w:t>
      </w:r>
      <w:r>
        <w:t xml:space="preserve"> </w:t>
      </w:r>
      <w:r w:rsidR="00B23B03">
        <w:t xml:space="preserve">de </w:t>
      </w:r>
      <w:r w:rsidR="009B57FD">
        <w:t>9</w:t>
      </w:r>
      <w:r w:rsidR="00B23B03">
        <w:t>3</w:t>
      </w:r>
      <w:r>
        <w:t>x204cm</w:t>
      </w:r>
    </w:p>
    <w:p w14:paraId="00583A85" w14:textId="011C5693" w:rsidR="0089078E" w:rsidRDefault="0089078E" w:rsidP="00F053C4">
      <w:pPr>
        <w:pStyle w:val="Paragraphedeliste"/>
        <w:numPr>
          <w:ilvl w:val="0"/>
          <w:numId w:val="5"/>
        </w:numPr>
        <w:tabs>
          <w:tab w:val="left" w:pos="893"/>
          <w:tab w:val="left" w:pos="894"/>
        </w:tabs>
        <w:spacing w:before="1"/>
        <w:jc w:val="both"/>
      </w:pPr>
      <w:r>
        <w:t>Epaisseur du dormant</w:t>
      </w:r>
      <w:r w:rsidR="00B23B03">
        <w:t xml:space="preserve"> de 50mm</w:t>
      </w:r>
    </w:p>
    <w:p w14:paraId="1C640AAC" w14:textId="144203FA" w:rsidR="00042E64" w:rsidRDefault="00042E64" w:rsidP="00F053C4">
      <w:pPr>
        <w:pStyle w:val="Paragraphedeliste"/>
        <w:numPr>
          <w:ilvl w:val="0"/>
          <w:numId w:val="5"/>
        </w:numPr>
        <w:tabs>
          <w:tab w:val="left" w:pos="893"/>
          <w:tab w:val="left" w:pos="894"/>
        </w:tabs>
        <w:spacing w:before="1"/>
        <w:jc w:val="both"/>
      </w:pPr>
      <w:r>
        <w:t>Seuil adapté PMR (ressaut &lt; 2 cm)</w:t>
      </w:r>
    </w:p>
    <w:p w14:paraId="72180DBB" w14:textId="456BEBFC" w:rsidR="002B4509" w:rsidRPr="00725806" w:rsidRDefault="00AA0B3B" w:rsidP="00F053C4">
      <w:pPr>
        <w:pStyle w:val="Paragraphedeliste"/>
        <w:numPr>
          <w:ilvl w:val="0"/>
          <w:numId w:val="5"/>
        </w:numPr>
        <w:tabs>
          <w:tab w:val="left" w:pos="893"/>
          <w:tab w:val="left" w:pos="894"/>
        </w:tabs>
        <w:spacing w:before="1"/>
        <w:jc w:val="both"/>
      </w:pPr>
      <w:r>
        <w:t>P</w:t>
      </w:r>
      <w:r w:rsidR="00042E64">
        <w:t xml:space="preserve">oignée sur digicode </w:t>
      </w:r>
      <w:r>
        <w:t xml:space="preserve">côté extérieur </w:t>
      </w:r>
      <w:r w:rsidR="00042E64">
        <w:t xml:space="preserve">/ manœuvre intérieure libre </w:t>
      </w:r>
      <w:r w:rsidR="00042E64" w:rsidRPr="00725806">
        <w:t>sur béquille</w:t>
      </w:r>
      <w:r w:rsidR="00AD6216">
        <w:t>. Pas de pêne dormant.</w:t>
      </w:r>
    </w:p>
    <w:p w14:paraId="37CCABD7" w14:textId="17767CAE" w:rsidR="00C92474" w:rsidRPr="00725806" w:rsidRDefault="00C92474" w:rsidP="00F053C4">
      <w:pPr>
        <w:pStyle w:val="Paragraphedeliste"/>
        <w:numPr>
          <w:ilvl w:val="0"/>
          <w:numId w:val="5"/>
        </w:numPr>
        <w:tabs>
          <w:tab w:val="left" w:pos="893"/>
          <w:tab w:val="left" w:pos="894"/>
        </w:tabs>
        <w:spacing w:before="1"/>
        <w:jc w:val="both"/>
      </w:pPr>
      <w:r w:rsidRPr="00725806">
        <w:t>Ferme-porte</w:t>
      </w:r>
    </w:p>
    <w:p w14:paraId="3799EABD" w14:textId="48BD5101" w:rsidR="000A0370" w:rsidRPr="00725806" w:rsidRDefault="000A0370" w:rsidP="00F053C4">
      <w:pPr>
        <w:pStyle w:val="Paragraphedeliste"/>
        <w:numPr>
          <w:ilvl w:val="0"/>
          <w:numId w:val="5"/>
        </w:numPr>
        <w:tabs>
          <w:tab w:val="left" w:pos="893"/>
          <w:tab w:val="left" w:pos="894"/>
        </w:tabs>
        <w:spacing w:before="1"/>
        <w:jc w:val="both"/>
      </w:pPr>
      <w:r w:rsidRPr="00725806">
        <w:t>Vitrage anti-effraction</w:t>
      </w:r>
    </w:p>
    <w:p w14:paraId="4DA4120B" w14:textId="69B24392" w:rsidR="00C92474" w:rsidRDefault="00C92474" w:rsidP="00F053C4">
      <w:pPr>
        <w:tabs>
          <w:tab w:val="left" w:pos="893"/>
          <w:tab w:val="left" w:pos="894"/>
        </w:tabs>
        <w:spacing w:before="1"/>
        <w:jc w:val="both"/>
      </w:pPr>
    </w:p>
    <w:p w14:paraId="0835CC5F" w14:textId="1263C4B2" w:rsidR="007B1496" w:rsidRDefault="007B1496" w:rsidP="00F053C4">
      <w:pPr>
        <w:tabs>
          <w:tab w:val="left" w:pos="893"/>
          <w:tab w:val="left" w:pos="894"/>
        </w:tabs>
        <w:spacing w:before="1"/>
        <w:jc w:val="both"/>
      </w:pPr>
      <w:r w:rsidRPr="007B1496">
        <w:t>Dimensions et caractéristiques du châssis</w:t>
      </w:r>
      <w:r w:rsidRPr="009D1DE7">
        <w:rPr>
          <w:b/>
        </w:rPr>
        <w:t xml:space="preserve"> </w:t>
      </w:r>
      <w:r w:rsidRPr="00135D51">
        <w:t>du local 1</w:t>
      </w:r>
      <w:r w:rsidR="00A85C88">
        <w:t>3</w:t>
      </w:r>
      <w:r w:rsidRPr="00135D51">
        <w:t>-</w:t>
      </w:r>
      <w:r>
        <w:t>Responsable</w:t>
      </w:r>
      <w:r w:rsidRPr="00135D51">
        <w:t xml:space="preserve"> RH</w:t>
      </w:r>
      <w:r>
        <w:t xml:space="preserve"> : </w:t>
      </w:r>
    </w:p>
    <w:p w14:paraId="71B6A64C" w14:textId="77777777" w:rsidR="007B1496" w:rsidRPr="00135D51" w:rsidRDefault="007B1496" w:rsidP="00F053C4">
      <w:pPr>
        <w:pStyle w:val="Paragraphedeliste"/>
        <w:numPr>
          <w:ilvl w:val="0"/>
          <w:numId w:val="5"/>
        </w:numPr>
        <w:tabs>
          <w:tab w:val="left" w:pos="893"/>
          <w:tab w:val="left" w:pos="894"/>
        </w:tabs>
        <w:spacing w:before="1"/>
        <w:jc w:val="both"/>
      </w:pPr>
      <w:r>
        <w:t>P</w:t>
      </w:r>
      <w:r w:rsidRPr="00135D51">
        <w:t>ose en tableau</w:t>
      </w:r>
    </w:p>
    <w:p w14:paraId="07169A10" w14:textId="1247ACFD" w:rsidR="007B1496" w:rsidRDefault="007B1496" w:rsidP="00F053C4">
      <w:pPr>
        <w:pStyle w:val="Paragraphedeliste"/>
        <w:numPr>
          <w:ilvl w:val="0"/>
          <w:numId w:val="5"/>
        </w:numPr>
        <w:tabs>
          <w:tab w:val="left" w:pos="893"/>
          <w:tab w:val="left" w:pos="894"/>
        </w:tabs>
        <w:spacing w:before="1"/>
        <w:jc w:val="both"/>
      </w:pPr>
      <w:r>
        <w:t xml:space="preserve">2 ouvrants </w:t>
      </w:r>
      <w:r w:rsidR="00AA0B3B">
        <w:t xml:space="preserve">à la française </w:t>
      </w:r>
      <w:r>
        <w:t>de 4</w:t>
      </w:r>
      <w:r w:rsidR="00B23B03">
        <w:t>4</w:t>
      </w:r>
      <w:r>
        <w:t>x1</w:t>
      </w:r>
      <w:r w:rsidR="00B23B03">
        <w:t>38</w:t>
      </w:r>
      <w:r>
        <w:t>cm</w:t>
      </w:r>
    </w:p>
    <w:p w14:paraId="54F15996" w14:textId="3FCA61F7" w:rsidR="007B1496" w:rsidRDefault="007B1496" w:rsidP="00F053C4">
      <w:pPr>
        <w:pStyle w:val="Paragraphedeliste"/>
        <w:numPr>
          <w:ilvl w:val="0"/>
          <w:numId w:val="5"/>
        </w:numPr>
        <w:tabs>
          <w:tab w:val="left" w:pos="893"/>
          <w:tab w:val="left" w:pos="894"/>
        </w:tabs>
        <w:spacing w:before="1"/>
        <w:jc w:val="both"/>
      </w:pPr>
      <w:r>
        <w:t>Epaisseur du dormant</w:t>
      </w:r>
      <w:r w:rsidR="00B23B03">
        <w:t xml:space="preserve"> de 60mm</w:t>
      </w:r>
    </w:p>
    <w:p w14:paraId="4A06B82B" w14:textId="510A69E7" w:rsidR="007B1496" w:rsidRDefault="007B1496" w:rsidP="00F053C4">
      <w:pPr>
        <w:pStyle w:val="Paragraphedeliste"/>
        <w:numPr>
          <w:ilvl w:val="0"/>
          <w:numId w:val="5"/>
        </w:numPr>
        <w:tabs>
          <w:tab w:val="left" w:pos="893"/>
          <w:tab w:val="left" w:pos="894"/>
        </w:tabs>
        <w:spacing w:before="1"/>
        <w:jc w:val="both"/>
      </w:pPr>
      <w:r>
        <w:t xml:space="preserve">Crémone </w:t>
      </w:r>
      <w:r w:rsidR="00AA0B3B">
        <w:t xml:space="preserve">invisible </w:t>
      </w:r>
      <w:r>
        <w:t>3 points sur ouvrant droit principal</w:t>
      </w:r>
    </w:p>
    <w:p w14:paraId="0C50861D" w14:textId="77777777" w:rsidR="007B1496" w:rsidRDefault="007B1496" w:rsidP="00F053C4">
      <w:pPr>
        <w:tabs>
          <w:tab w:val="left" w:pos="893"/>
          <w:tab w:val="left" w:pos="894"/>
        </w:tabs>
        <w:spacing w:before="1"/>
        <w:jc w:val="both"/>
      </w:pPr>
    </w:p>
    <w:p w14:paraId="1D625F8A" w14:textId="27B9B772" w:rsidR="00C92474" w:rsidRDefault="007B1496" w:rsidP="00F053C4">
      <w:pPr>
        <w:tabs>
          <w:tab w:val="left" w:pos="893"/>
          <w:tab w:val="left" w:pos="894"/>
        </w:tabs>
        <w:spacing w:before="1"/>
        <w:jc w:val="both"/>
      </w:pPr>
      <w:r w:rsidRPr="007B1496">
        <w:t>Dimensions et caractéristiques du châssis</w:t>
      </w:r>
      <w:r w:rsidRPr="009D1DE7">
        <w:rPr>
          <w:b/>
        </w:rPr>
        <w:t xml:space="preserve"> </w:t>
      </w:r>
      <w:r w:rsidR="00C92474" w:rsidRPr="00135D51">
        <w:t>du local 1</w:t>
      </w:r>
      <w:r w:rsidR="00A85C88">
        <w:t>6</w:t>
      </w:r>
      <w:r w:rsidR="00C92474" w:rsidRPr="00135D51">
        <w:t>-Gestionnaire RH</w:t>
      </w:r>
      <w:r w:rsidR="00C92474">
        <w:t xml:space="preserve"> : </w:t>
      </w:r>
    </w:p>
    <w:p w14:paraId="1906B387" w14:textId="07D9063D" w:rsidR="00C92474" w:rsidRPr="00135D51" w:rsidRDefault="00C92474" w:rsidP="00F053C4">
      <w:pPr>
        <w:pStyle w:val="Paragraphedeliste"/>
        <w:numPr>
          <w:ilvl w:val="0"/>
          <w:numId w:val="5"/>
        </w:numPr>
        <w:tabs>
          <w:tab w:val="left" w:pos="893"/>
          <w:tab w:val="left" w:pos="894"/>
        </w:tabs>
        <w:spacing w:before="1"/>
        <w:jc w:val="both"/>
      </w:pPr>
      <w:r>
        <w:t>P</w:t>
      </w:r>
      <w:r w:rsidRPr="00135D51">
        <w:t>ose en tableau</w:t>
      </w:r>
    </w:p>
    <w:p w14:paraId="11A1871A" w14:textId="19C611E5" w:rsidR="00C92474" w:rsidRPr="00A24230" w:rsidRDefault="00C92474" w:rsidP="00F053C4">
      <w:pPr>
        <w:pStyle w:val="Paragraphedeliste"/>
        <w:numPr>
          <w:ilvl w:val="0"/>
          <w:numId w:val="5"/>
        </w:numPr>
        <w:tabs>
          <w:tab w:val="left" w:pos="893"/>
          <w:tab w:val="left" w:pos="894"/>
        </w:tabs>
        <w:spacing w:before="1"/>
        <w:jc w:val="both"/>
      </w:pPr>
      <w:r w:rsidRPr="00A24230">
        <w:t xml:space="preserve">2 ouvrants </w:t>
      </w:r>
      <w:r w:rsidR="00AA0B3B" w:rsidRPr="00A24230">
        <w:t xml:space="preserve">à la française </w:t>
      </w:r>
      <w:r w:rsidRPr="00A24230">
        <w:t xml:space="preserve">de </w:t>
      </w:r>
      <w:r w:rsidR="003C510B" w:rsidRPr="00A24230">
        <w:t>75</w:t>
      </w:r>
      <w:r w:rsidR="0089078E" w:rsidRPr="00A24230">
        <w:t>x2</w:t>
      </w:r>
      <w:r w:rsidR="003C510B" w:rsidRPr="00A24230">
        <w:t>11</w:t>
      </w:r>
      <w:r w:rsidR="0089078E" w:rsidRPr="00A24230">
        <w:t>cm</w:t>
      </w:r>
    </w:p>
    <w:p w14:paraId="0330265E" w14:textId="66A0C7A4" w:rsidR="007B1496" w:rsidRPr="00A24230" w:rsidRDefault="00B23B03" w:rsidP="00F053C4">
      <w:pPr>
        <w:pStyle w:val="Paragraphedeliste"/>
        <w:numPr>
          <w:ilvl w:val="0"/>
          <w:numId w:val="5"/>
        </w:numPr>
        <w:tabs>
          <w:tab w:val="left" w:pos="893"/>
          <w:tab w:val="left" w:pos="894"/>
        </w:tabs>
        <w:spacing w:before="1"/>
        <w:jc w:val="both"/>
      </w:pPr>
      <w:r w:rsidRPr="00A24230">
        <w:t>Partie basse</w:t>
      </w:r>
      <w:r w:rsidR="007B1496" w:rsidRPr="00A24230">
        <w:t xml:space="preserve"> pleine sur </w:t>
      </w:r>
      <w:r w:rsidR="00A24230" w:rsidRPr="00A24230">
        <w:t>45</w:t>
      </w:r>
      <w:r w:rsidR="007B1496" w:rsidRPr="00A24230">
        <w:t xml:space="preserve"> cm</w:t>
      </w:r>
    </w:p>
    <w:p w14:paraId="5DB9DDC5" w14:textId="1A8BF438" w:rsidR="0089078E" w:rsidRPr="00A24230" w:rsidRDefault="0089078E" w:rsidP="00F053C4">
      <w:pPr>
        <w:pStyle w:val="Paragraphedeliste"/>
        <w:numPr>
          <w:ilvl w:val="0"/>
          <w:numId w:val="5"/>
        </w:numPr>
        <w:tabs>
          <w:tab w:val="left" w:pos="893"/>
          <w:tab w:val="left" w:pos="894"/>
        </w:tabs>
        <w:spacing w:before="1"/>
        <w:jc w:val="both"/>
      </w:pPr>
      <w:r w:rsidRPr="00A24230">
        <w:t>Epaisseur du dormant</w:t>
      </w:r>
      <w:r w:rsidR="00B23B03" w:rsidRPr="00A24230">
        <w:t xml:space="preserve"> de </w:t>
      </w:r>
      <w:r w:rsidR="00A24230" w:rsidRPr="00A24230">
        <w:t>50</w:t>
      </w:r>
      <w:r w:rsidR="00B23B03" w:rsidRPr="00A24230">
        <w:t>mm</w:t>
      </w:r>
    </w:p>
    <w:p w14:paraId="1BF0A951" w14:textId="62CAA16E" w:rsidR="0089078E" w:rsidRDefault="0089078E" w:rsidP="00F053C4">
      <w:pPr>
        <w:pStyle w:val="Paragraphedeliste"/>
        <w:numPr>
          <w:ilvl w:val="0"/>
          <w:numId w:val="5"/>
        </w:numPr>
        <w:tabs>
          <w:tab w:val="left" w:pos="893"/>
          <w:tab w:val="left" w:pos="894"/>
        </w:tabs>
        <w:spacing w:before="1"/>
        <w:jc w:val="both"/>
      </w:pPr>
      <w:r>
        <w:t xml:space="preserve">Crémone </w:t>
      </w:r>
      <w:r w:rsidR="00AA0B3B">
        <w:t>invisible 5</w:t>
      </w:r>
      <w:r>
        <w:t xml:space="preserve"> points sur ouvrant principal</w:t>
      </w:r>
    </w:p>
    <w:p w14:paraId="016967DD" w14:textId="21D95CF2" w:rsidR="0089078E" w:rsidRDefault="0089078E" w:rsidP="00F053C4">
      <w:pPr>
        <w:pStyle w:val="Paragraphedeliste"/>
        <w:numPr>
          <w:ilvl w:val="0"/>
          <w:numId w:val="5"/>
        </w:numPr>
        <w:tabs>
          <w:tab w:val="left" w:pos="893"/>
          <w:tab w:val="left" w:pos="894"/>
        </w:tabs>
        <w:spacing w:before="1"/>
        <w:jc w:val="both"/>
      </w:pPr>
      <w:r>
        <w:t>Verrou haut et bas sur ouvrant secondaire</w:t>
      </w:r>
    </w:p>
    <w:p w14:paraId="2ACF71A1" w14:textId="1306B4FB" w:rsidR="000A0370" w:rsidRPr="00F81D3E" w:rsidRDefault="000A0370" w:rsidP="00F053C4">
      <w:pPr>
        <w:pStyle w:val="Paragraphedeliste"/>
        <w:numPr>
          <w:ilvl w:val="0"/>
          <w:numId w:val="5"/>
        </w:numPr>
        <w:tabs>
          <w:tab w:val="left" w:pos="893"/>
          <w:tab w:val="left" w:pos="894"/>
        </w:tabs>
        <w:spacing w:before="1"/>
        <w:jc w:val="both"/>
      </w:pPr>
      <w:r>
        <w:t>Vitrage anti-effraction</w:t>
      </w:r>
    </w:p>
    <w:p w14:paraId="0333A2EF" w14:textId="6EFE4D83" w:rsidR="002C7ED6" w:rsidRDefault="002C7ED6" w:rsidP="00F053C4">
      <w:pPr>
        <w:pStyle w:val="Titre2"/>
      </w:pPr>
    </w:p>
    <w:p w14:paraId="06A13596" w14:textId="01F289E5" w:rsidR="007B1496" w:rsidRDefault="007B1496" w:rsidP="00F053C4">
      <w:pPr>
        <w:tabs>
          <w:tab w:val="left" w:pos="893"/>
          <w:tab w:val="left" w:pos="894"/>
        </w:tabs>
        <w:spacing w:before="1"/>
        <w:jc w:val="both"/>
      </w:pPr>
      <w:r w:rsidRPr="007B1496">
        <w:t xml:space="preserve">Dimensions et caractéristiques </w:t>
      </w:r>
      <w:r>
        <w:t xml:space="preserve">des 2 châssis </w:t>
      </w:r>
      <w:r w:rsidR="00F81D3E" w:rsidRPr="00135D51">
        <w:t>de l’escalier d’accès au 2ème étage</w:t>
      </w:r>
      <w:r w:rsidR="00042E64">
        <w:t> :</w:t>
      </w:r>
    </w:p>
    <w:p w14:paraId="0CA36833" w14:textId="2D15DEA8" w:rsidR="00F81D3E" w:rsidRDefault="007B1496" w:rsidP="00F053C4">
      <w:pPr>
        <w:pStyle w:val="Paragraphedeliste"/>
        <w:numPr>
          <w:ilvl w:val="0"/>
          <w:numId w:val="5"/>
        </w:numPr>
        <w:tabs>
          <w:tab w:val="left" w:pos="893"/>
          <w:tab w:val="left" w:pos="894"/>
        </w:tabs>
        <w:spacing w:before="1"/>
        <w:jc w:val="both"/>
      </w:pPr>
      <w:r>
        <w:t>P</w:t>
      </w:r>
      <w:r w:rsidR="00F81D3E">
        <w:t>ose en feuillure</w:t>
      </w:r>
    </w:p>
    <w:p w14:paraId="3B0B94BE" w14:textId="7B5B06CE" w:rsidR="007B1496" w:rsidRDefault="00042E64" w:rsidP="00F053C4">
      <w:pPr>
        <w:pStyle w:val="Paragraphedeliste"/>
        <w:numPr>
          <w:ilvl w:val="0"/>
          <w:numId w:val="5"/>
        </w:numPr>
        <w:tabs>
          <w:tab w:val="left" w:pos="893"/>
          <w:tab w:val="left" w:pos="894"/>
        </w:tabs>
        <w:spacing w:before="1"/>
        <w:jc w:val="both"/>
      </w:pPr>
      <w:r>
        <w:t>Ouvrant vers l’extérieur</w:t>
      </w:r>
      <w:r w:rsidR="00AA0B3B">
        <w:t xml:space="preserve"> section libre minimale 71x71 cm</w:t>
      </w:r>
    </w:p>
    <w:p w14:paraId="491DFE55" w14:textId="5B5E58EF" w:rsidR="00042E64" w:rsidRDefault="00042E64" w:rsidP="00F053C4">
      <w:pPr>
        <w:pStyle w:val="Paragraphedeliste"/>
        <w:numPr>
          <w:ilvl w:val="0"/>
          <w:numId w:val="5"/>
        </w:numPr>
        <w:tabs>
          <w:tab w:val="left" w:pos="893"/>
          <w:tab w:val="left" w:pos="894"/>
        </w:tabs>
        <w:spacing w:before="1"/>
        <w:jc w:val="both"/>
      </w:pPr>
      <w:r>
        <w:t xml:space="preserve">Manœuvre par </w:t>
      </w:r>
      <w:r w:rsidRPr="00042E64">
        <w:t>vérin pneumatique nécessitant la percussion d’une cartouche CO2 à l’ouverture et une autre à la fermeture de l’exutoire</w:t>
      </w:r>
      <w:r>
        <w:t xml:space="preserve"> situé en RDC de l’escalier d’accès.</w:t>
      </w:r>
    </w:p>
    <w:p w14:paraId="4D86BD56" w14:textId="7B354B2C" w:rsidR="00042E64" w:rsidRDefault="00042E64" w:rsidP="00F053C4">
      <w:pPr>
        <w:pStyle w:val="Paragraphedeliste"/>
        <w:numPr>
          <w:ilvl w:val="0"/>
          <w:numId w:val="5"/>
        </w:numPr>
        <w:tabs>
          <w:tab w:val="left" w:pos="893"/>
          <w:tab w:val="left" w:pos="894"/>
        </w:tabs>
        <w:spacing w:before="1"/>
        <w:jc w:val="both"/>
      </w:pPr>
      <w:r>
        <w:t>Epaisseur du dormant</w:t>
      </w:r>
      <w:r w:rsidR="00B23B03">
        <w:t xml:space="preserve"> de 50mm</w:t>
      </w:r>
    </w:p>
    <w:p w14:paraId="02C38DEC" w14:textId="2238CE04" w:rsidR="00AA0B3B" w:rsidRDefault="00AA0B3B" w:rsidP="00F053C4">
      <w:pPr>
        <w:tabs>
          <w:tab w:val="left" w:pos="893"/>
          <w:tab w:val="left" w:pos="894"/>
        </w:tabs>
        <w:spacing w:before="1"/>
        <w:jc w:val="both"/>
      </w:pPr>
    </w:p>
    <w:p w14:paraId="14664D7A" w14:textId="214E2529" w:rsidR="00AA0B3B" w:rsidRDefault="00AA0B3B" w:rsidP="00F053C4">
      <w:pPr>
        <w:tabs>
          <w:tab w:val="left" w:pos="893"/>
          <w:tab w:val="left" w:pos="894"/>
        </w:tabs>
        <w:spacing w:before="1"/>
        <w:jc w:val="both"/>
      </w:pPr>
      <w:r w:rsidRPr="007B1496">
        <w:lastRenderedPageBreak/>
        <w:t xml:space="preserve">Dimensions et caractéristiques </w:t>
      </w:r>
      <w:r>
        <w:t xml:space="preserve">du châssis </w:t>
      </w:r>
      <w:r w:rsidRPr="00135D51">
        <w:t xml:space="preserve">de l’escalier d’accès au </w:t>
      </w:r>
      <w:r>
        <w:t>1er</w:t>
      </w:r>
      <w:r w:rsidRPr="00135D51">
        <w:t xml:space="preserve"> étage</w:t>
      </w:r>
      <w:r>
        <w:t> :</w:t>
      </w:r>
    </w:p>
    <w:p w14:paraId="33B6ECEE" w14:textId="77777777" w:rsidR="00AA0B3B" w:rsidRDefault="00AA0B3B" w:rsidP="00F053C4">
      <w:pPr>
        <w:pStyle w:val="Paragraphedeliste"/>
        <w:numPr>
          <w:ilvl w:val="0"/>
          <w:numId w:val="5"/>
        </w:numPr>
        <w:tabs>
          <w:tab w:val="left" w:pos="893"/>
          <w:tab w:val="left" w:pos="894"/>
        </w:tabs>
        <w:spacing w:before="1"/>
        <w:jc w:val="both"/>
      </w:pPr>
      <w:r>
        <w:t>Pose en feuillure</w:t>
      </w:r>
    </w:p>
    <w:p w14:paraId="0BAC355D" w14:textId="787D3AF1" w:rsidR="00AA0B3B" w:rsidRDefault="00AA0B3B" w:rsidP="00F053C4">
      <w:pPr>
        <w:pStyle w:val="Paragraphedeliste"/>
        <w:numPr>
          <w:ilvl w:val="0"/>
          <w:numId w:val="5"/>
        </w:numPr>
        <w:tabs>
          <w:tab w:val="left" w:pos="893"/>
          <w:tab w:val="left" w:pos="894"/>
        </w:tabs>
        <w:spacing w:before="1"/>
        <w:jc w:val="both"/>
      </w:pPr>
      <w:r>
        <w:t>Ouvrant à la française de 7</w:t>
      </w:r>
      <w:r w:rsidR="00B23B03">
        <w:t>9</w:t>
      </w:r>
      <w:r>
        <w:t>x</w:t>
      </w:r>
      <w:r w:rsidR="00B23B03">
        <w:t>89</w:t>
      </w:r>
      <w:r>
        <w:t xml:space="preserve"> cm</w:t>
      </w:r>
    </w:p>
    <w:p w14:paraId="41D67E4B" w14:textId="4A2619BB" w:rsidR="00AA0B3B" w:rsidRDefault="00AA0B3B" w:rsidP="00F053C4">
      <w:pPr>
        <w:pStyle w:val="Paragraphedeliste"/>
        <w:numPr>
          <w:ilvl w:val="0"/>
          <w:numId w:val="5"/>
        </w:numPr>
        <w:tabs>
          <w:tab w:val="left" w:pos="893"/>
          <w:tab w:val="left" w:pos="894"/>
        </w:tabs>
        <w:spacing w:before="1"/>
        <w:jc w:val="both"/>
      </w:pPr>
      <w:r>
        <w:t>Epaisseur du dormant</w:t>
      </w:r>
      <w:r w:rsidR="00B23B03">
        <w:t xml:space="preserve"> de 50mm</w:t>
      </w:r>
    </w:p>
    <w:p w14:paraId="784420FA" w14:textId="4FF9E613" w:rsidR="00AA0B3B" w:rsidRPr="00135D51" w:rsidRDefault="00AA0B3B" w:rsidP="00F053C4">
      <w:pPr>
        <w:pStyle w:val="Paragraphedeliste"/>
        <w:numPr>
          <w:ilvl w:val="0"/>
          <w:numId w:val="5"/>
        </w:numPr>
        <w:tabs>
          <w:tab w:val="left" w:pos="893"/>
          <w:tab w:val="left" w:pos="894"/>
        </w:tabs>
        <w:spacing w:before="1"/>
        <w:jc w:val="both"/>
      </w:pPr>
      <w:r>
        <w:t>Crémone invisible 3 points</w:t>
      </w:r>
    </w:p>
    <w:p w14:paraId="748D1DEC" w14:textId="77777777" w:rsidR="00042E64" w:rsidRDefault="00042E64" w:rsidP="00F053C4">
      <w:pPr>
        <w:tabs>
          <w:tab w:val="left" w:pos="893"/>
          <w:tab w:val="left" w:pos="894"/>
        </w:tabs>
        <w:spacing w:before="1"/>
        <w:jc w:val="both"/>
      </w:pPr>
    </w:p>
    <w:p w14:paraId="0E85C854" w14:textId="557F5D6F" w:rsidR="00042E64" w:rsidRDefault="00042E64" w:rsidP="00F053C4">
      <w:pPr>
        <w:tabs>
          <w:tab w:val="left" w:pos="893"/>
          <w:tab w:val="left" w:pos="894"/>
        </w:tabs>
        <w:spacing w:before="1"/>
        <w:jc w:val="both"/>
      </w:pPr>
      <w:r w:rsidRPr="007B1496">
        <w:t xml:space="preserve">Dimensions et caractéristiques </w:t>
      </w:r>
      <w:r>
        <w:t>du</w:t>
      </w:r>
      <w:r w:rsidR="00F81D3E" w:rsidRPr="00135D51">
        <w:t xml:space="preserve"> châssis d</w:t>
      </w:r>
      <w:r>
        <w:t>’accès à la terrasse du 1</w:t>
      </w:r>
      <w:r w:rsidRPr="00042E64">
        <w:rPr>
          <w:vertAlign w:val="superscript"/>
        </w:rPr>
        <w:t>er</w:t>
      </w:r>
      <w:r>
        <w:t xml:space="preserve"> étage depuis</w:t>
      </w:r>
      <w:r w:rsidR="00F81D3E" w:rsidRPr="00135D51">
        <w:t xml:space="preserve"> l</w:t>
      </w:r>
      <w:r>
        <w:t>’</w:t>
      </w:r>
      <w:r w:rsidR="00F81D3E" w:rsidRPr="00135D51">
        <w:t>escalier d’accès</w:t>
      </w:r>
      <w:r>
        <w:t> :</w:t>
      </w:r>
    </w:p>
    <w:p w14:paraId="36BC6E8B" w14:textId="45FED93F" w:rsidR="00042E64" w:rsidRDefault="00042E64" w:rsidP="00F053C4">
      <w:pPr>
        <w:pStyle w:val="Paragraphedeliste"/>
        <w:numPr>
          <w:ilvl w:val="0"/>
          <w:numId w:val="5"/>
        </w:numPr>
        <w:tabs>
          <w:tab w:val="left" w:pos="893"/>
          <w:tab w:val="left" w:pos="894"/>
        </w:tabs>
        <w:spacing w:before="1"/>
        <w:jc w:val="both"/>
      </w:pPr>
      <w:r>
        <w:t>Pose en feuillure</w:t>
      </w:r>
    </w:p>
    <w:p w14:paraId="1E3EB19C" w14:textId="793C4DEA" w:rsidR="00042E64" w:rsidRDefault="00042E64" w:rsidP="00F053C4">
      <w:pPr>
        <w:pStyle w:val="Paragraphedeliste"/>
        <w:numPr>
          <w:ilvl w:val="0"/>
          <w:numId w:val="5"/>
        </w:numPr>
        <w:tabs>
          <w:tab w:val="left" w:pos="893"/>
          <w:tab w:val="left" w:pos="894"/>
        </w:tabs>
        <w:spacing w:before="1"/>
        <w:jc w:val="both"/>
      </w:pPr>
      <w:r>
        <w:t xml:space="preserve">1 </w:t>
      </w:r>
      <w:r w:rsidR="00B23B03">
        <w:t>tir</w:t>
      </w:r>
      <w:r>
        <w:t xml:space="preserve">ant </w:t>
      </w:r>
      <w:r w:rsidR="00B57385">
        <w:t>droit</w:t>
      </w:r>
      <w:r>
        <w:t xml:space="preserve"> 90x2</w:t>
      </w:r>
      <w:r w:rsidR="00B23B03">
        <w:t>18</w:t>
      </w:r>
      <w:r>
        <w:t>cm</w:t>
      </w:r>
    </w:p>
    <w:p w14:paraId="50C8074C" w14:textId="5B3AD2D2" w:rsidR="00042E64" w:rsidRPr="00A24230" w:rsidRDefault="00042E64" w:rsidP="00F053C4">
      <w:pPr>
        <w:pStyle w:val="Paragraphedeliste"/>
        <w:numPr>
          <w:ilvl w:val="0"/>
          <w:numId w:val="5"/>
        </w:numPr>
        <w:tabs>
          <w:tab w:val="left" w:pos="893"/>
          <w:tab w:val="left" w:pos="894"/>
        </w:tabs>
        <w:spacing w:before="1"/>
        <w:jc w:val="both"/>
      </w:pPr>
      <w:r w:rsidRPr="00A24230">
        <w:t>Epaisseur du dormant</w:t>
      </w:r>
      <w:r w:rsidR="00B23B03" w:rsidRPr="00A24230">
        <w:t xml:space="preserve"> de 50mm</w:t>
      </w:r>
    </w:p>
    <w:p w14:paraId="7803D2EA" w14:textId="1B2CA3B6" w:rsidR="00042E64" w:rsidRDefault="00042E64" w:rsidP="00F053C4">
      <w:pPr>
        <w:pStyle w:val="Paragraphedeliste"/>
        <w:numPr>
          <w:ilvl w:val="0"/>
          <w:numId w:val="5"/>
        </w:numPr>
        <w:tabs>
          <w:tab w:val="left" w:pos="893"/>
          <w:tab w:val="left" w:pos="894"/>
        </w:tabs>
        <w:spacing w:before="1"/>
        <w:jc w:val="both"/>
      </w:pPr>
      <w:r>
        <w:t xml:space="preserve">Surface minimale partie vitrée : </w:t>
      </w:r>
      <w:r w:rsidR="00B23B03">
        <w:t>1</w:t>
      </w:r>
      <w:r>
        <w:t>m² (1</w:t>
      </w:r>
      <w:r w:rsidR="00B23B03">
        <w:t>7</w:t>
      </w:r>
      <w:r>
        <w:t xml:space="preserve">0 x </w:t>
      </w:r>
      <w:r w:rsidR="00B23B03">
        <w:t>60</w:t>
      </w:r>
      <w:r>
        <w:t>cm par exemple)</w:t>
      </w:r>
    </w:p>
    <w:p w14:paraId="33304576" w14:textId="77777777" w:rsidR="00AA0B3B" w:rsidRDefault="00AA0B3B" w:rsidP="00F053C4">
      <w:pPr>
        <w:pStyle w:val="Paragraphedeliste"/>
        <w:numPr>
          <w:ilvl w:val="0"/>
          <w:numId w:val="5"/>
        </w:numPr>
        <w:tabs>
          <w:tab w:val="left" w:pos="893"/>
          <w:tab w:val="left" w:pos="894"/>
        </w:tabs>
        <w:spacing w:before="1"/>
        <w:jc w:val="both"/>
      </w:pPr>
      <w:r>
        <w:t>Poignée sur digicode côté extérieur / manœuvre intérieure libre sur béquille. Pas de pêne dormant.</w:t>
      </w:r>
    </w:p>
    <w:p w14:paraId="5CE111F0" w14:textId="7E28E887" w:rsidR="00042E64" w:rsidRDefault="00042E64" w:rsidP="00F053C4">
      <w:pPr>
        <w:pStyle w:val="Paragraphedeliste"/>
        <w:numPr>
          <w:ilvl w:val="0"/>
          <w:numId w:val="5"/>
        </w:numPr>
        <w:tabs>
          <w:tab w:val="left" w:pos="893"/>
          <w:tab w:val="left" w:pos="894"/>
        </w:tabs>
        <w:spacing w:before="1"/>
        <w:jc w:val="both"/>
      </w:pPr>
      <w:r>
        <w:t>Ferme-porte</w:t>
      </w:r>
    </w:p>
    <w:p w14:paraId="17F5EE6E" w14:textId="77777777" w:rsidR="00042E64" w:rsidRDefault="00042E64" w:rsidP="00F053C4">
      <w:pPr>
        <w:tabs>
          <w:tab w:val="left" w:pos="893"/>
          <w:tab w:val="left" w:pos="894"/>
        </w:tabs>
        <w:spacing w:before="1"/>
        <w:jc w:val="both"/>
      </w:pPr>
    </w:p>
    <w:p w14:paraId="3F3A9AC5" w14:textId="30143606" w:rsidR="00042E64" w:rsidRDefault="00AA0B3B" w:rsidP="00F053C4">
      <w:pPr>
        <w:tabs>
          <w:tab w:val="left" w:pos="893"/>
          <w:tab w:val="left" w:pos="894"/>
        </w:tabs>
        <w:spacing w:before="1"/>
        <w:jc w:val="both"/>
      </w:pPr>
      <w:r w:rsidRPr="007B1496">
        <w:t xml:space="preserve">Dimensions et caractéristiques </w:t>
      </w:r>
      <w:r>
        <w:t>du</w:t>
      </w:r>
      <w:r w:rsidRPr="00135D51">
        <w:t xml:space="preserve"> châssis d</w:t>
      </w:r>
      <w:r>
        <w:t xml:space="preserve">’accès à l’escalier au RDC </w:t>
      </w:r>
    </w:p>
    <w:p w14:paraId="4407C1DF" w14:textId="77777777" w:rsidR="00AA0B3B" w:rsidRDefault="00AA0B3B" w:rsidP="00F053C4">
      <w:pPr>
        <w:pStyle w:val="Paragraphedeliste"/>
        <w:numPr>
          <w:ilvl w:val="0"/>
          <w:numId w:val="5"/>
        </w:numPr>
        <w:tabs>
          <w:tab w:val="left" w:pos="893"/>
          <w:tab w:val="left" w:pos="894"/>
        </w:tabs>
        <w:spacing w:before="1"/>
        <w:jc w:val="both"/>
      </w:pPr>
      <w:r>
        <w:t>Pose en feuillure</w:t>
      </w:r>
    </w:p>
    <w:p w14:paraId="2659119C" w14:textId="6947D82F" w:rsidR="00B23B03" w:rsidRDefault="00B23B03" w:rsidP="00F053C4">
      <w:pPr>
        <w:pStyle w:val="Paragraphedeliste"/>
        <w:numPr>
          <w:ilvl w:val="0"/>
          <w:numId w:val="5"/>
        </w:numPr>
        <w:tabs>
          <w:tab w:val="left" w:pos="893"/>
          <w:tab w:val="left" w:pos="894"/>
        </w:tabs>
        <w:spacing w:before="1"/>
        <w:jc w:val="both"/>
      </w:pPr>
      <w:r>
        <w:t>1 tirant gauche 90x212cm</w:t>
      </w:r>
    </w:p>
    <w:p w14:paraId="42054E09" w14:textId="77777777" w:rsidR="00B23B03" w:rsidRPr="00B23B03" w:rsidRDefault="00B23B03" w:rsidP="00F053C4">
      <w:pPr>
        <w:pStyle w:val="Paragraphedeliste"/>
        <w:numPr>
          <w:ilvl w:val="0"/>
          <w:numId w:val="5"/>
        </w:numPr>
        <w:tabs>
          <w:tab w:val="left" w:pos="893"/>
          <w:tab w:val="left" w:pos="894"/>
        </w:tabs>
        <w:spacing w:before="1"/>
        <w:jc w:val="both"/>
      </w:pPr>
      <w:r w:rsidRPr="00B23B03">
        <w:t>Epaisseur du dormant de 50mm</w:t>
      </w:r>
    </w:p>
    <w:p w14:paraId="608F8A3B" w14:textId="77777777" w:rsidR="00B23B03" w:rsidRPr="00725806" w:rsidRDefault="00B23B03" w:rsidP="00F053C4">
      <w:pPr>
        <w:pStyle w:val="Paragraphedeliste"/>
        <w:numPr>
          <w:ilvl w:val="0"/>
          <w:numId w:val="5"/>
        </w:numPr>
        <w:tabs>
          <w:tab w:val="left" w:pos="893"/>
          <w:tab w:val="left" w:pos="894"/>
        </w:tabs>
        <w:spacing w:before="1"/>
        <w:jc w:val="both"/>
      </w:pPr>
      <w:r w:rsidRPr="00725806">
        <w:t>Surface minimale partie vitrée : 1m² (170 x 60cm par exemple)</w:t>
      </w:r>
    </w:p>
    <w:p w14:paraId="624CCF92" w14:textId="5DED8C5B" w:rsidR="002B4509" w:rsidRPr="00725806" w:rsidRDefault="00AA0B3B" w:rsidP="00F053C4">
      <w:pPr>
        <w:pStyle w:val="Paragraphedeliste"/>
        <w:numPr>
          <w:ilvl w:val="0"/>
          <w:numId w:val="5"/>
        </w:numPr>
        <w:tabs>
          <w:tab w:val="left" w:pos="893"/>
          <w:tab w:val="left" w:pos="894"/>
        </w:tabs>
        <w:spacing w:before="1"/>
        <w:jc w:val="both"/>
      </w:pPr>
      <w:r w:rsidRPr="00725806">
        <w:t>Poignée sur digicode côté extérieur / manœuvre intérieure libre sur béquille</w:t>
      </w:r>
      <w:r w:rsidR="00AD6216">
        <w:t>. Pas de pêne formant.</w:t>
      </w:r>
      <w:r w:rsidRPr="00725806">
        <w:t xml:space="preserve"> </w:t>
      </w:r>
    </w:p>
    <w:p w14:paraId="72E17A84" w14:textId="2166113A" w:rsidR="00AA0B3B" w:rsidRDefault="00AA0B3B" w:rsidP="00F053C4">
      <w:pPr>
        <w:pStyle w:val="Paragraphedeliste"/>
        <w:numPr>
          <w:ilvl w:val="0"/>
          <w:numId w:val="5"/>
        </w:numPr>
        <w:tabs>
          <w:tab w:val="left" w:pos="893"/>
          <w:tab w:val="left" w:pos="894"/>
        </w:tabs>
        <w:spacing w:before="1"/>
        <w:jc w:val="both"/>
      </w:pPr>
      <w:r w:rsidRPr="00725806">
        <w:t>Ferme-</w:t>
      </w:r>
      <w:r>
        <w:t>porte</w:t>
      </w:r>
    </w:p>
    <w:p w14:paraId="4DFF639C" w14:textId="77777777" w:rsidR="00AA0B3B" w:rsidRDefault="00AA0B3B" w:rsidP="00F053C4">
      <w:pPr>
        <w:tabs>
          <w:tab w:val="left" w:pos="893"/>
          <w:tab w:val="left" w:pos="894"/>
        </w:tabs>
        <w:spacing w:before="1"/>
        <w:jc w:val="both"/>
      </w:pPr>
    </w:p>
    <w:p w14:paraId="3BE04778" w14:textId="4F3D2763" w:rsidR="00042E64" w:rsidRPr="00B23B03" w:rsidRDefault="00042E64" w:rsidP="00F053C4">
      <w:pPr>
        <w:pStyle w:val="Titre2"/>
        <w:rPr>
          <w:b w:val="0"/>
        </w:rPr>
      </w:pPr>
      <w:r w:rsidRPr="00B23B03">
        <w:rPr>
          <w:b w:val="0"/>
        </w:rPr>
        <w:t>Occultations</w:t>
      </w:r>
      <w:r w:rsidR="006B26CE" w:rsidRPr="00B23B03">
        <w:rPr>
          <w:b w:val="0"/>
        </w:rPr>
        <w:t xml:space="preserve"> : store vénitien sur les </w:t>
      </w:r>
      <w:r w:rsidR="00B23B03">
        <w:rPr>
          <w:b w:val="0"/>
        </w:rPr>
        <w:t>menuiseries extérieures de l’ensemble des locaux</w:t>
      </w:r>
      <w:r w:rsidR="006B26CE" w:rsidRPr="00B23B03">
        <w:rPr>
          <w:b w:val="0"/>
        </w:rPr>
        <w:t xml:space="preserve"> </w:t>
      </w:r>
      <w:r w:rsidR="008821DC">
        <w:rPr>
          <w:b w:val="0"/>
        </w:rPr>
        <w:t>du RDC et du 1</w:t>
      </w:r>
      <w:r w:rsidR="008821DC" w:rsidRPr="008821DC">
        <w:rPr>
          <w:b w:val="0"/>
          <w:vertAlign w:val="superscript"/>
        </w:rPr>
        <w:t>er</w:t>
      </w:r>
      <w:r w:rsidR="008821DC">
        <w:rPr>
          <w:b w:val="0"/>
        </w:rPr>
        <w:t xml:space="preserve"> étage </w:t>
      </w:r>
      <w:r w:rsidR="006B26CE" w:rsidRPr="00B23B03">
        <w:rPr>
          <w:b w:val="0"/>
        </w:rPr>
        <w:t>permettant une ouverture à 90° pour le nettoyage des vitres</w:t>
      </w:r>
      <w:r w:rsidR="000A0370">
        <w:rPr>
          <w:b w:val="0"/>
        </w:rPr>
        <w:t>. Une coordination avec le lot en charge des doublages périphériques est ainsi à réaliser.</w:t>
      </w:r>
    </w:p>
    <w:p w14:paraId="69EF9D66" w14:textId="781CE883" w:rsidR="006B26CE" w:rsidRDefault="006B26CE" w:rsidP="00F053C4">
      <w:pPr>
        <w:pStyle w:val="Titre2"/>
        <w:rPr>
          <w:b w:val="0"/>
        </w:rPr>
      </w:pPr>
      <w:r w:rsidRPr="00B23B03">
        <w:rPr>
          <w:b w:val="0"/>
        </w:rPr>
        <w:t>Limiteurs d’ouvertures</w:t>
      </w:r>
      <w:r w:rsidR="000A0370">
        <w:rPr>
          <w:b w:val="0"/>
        </w:rPr>
        <w:t xml:space="preserve"> : système </w:t>
      </w:r>
      <w:r w:rsidRPr="00B23B03">
        <w:rPr>
          <w:b w:val="0"/>
        </w:rPr>
        <w:t>à installer sur</w:t>
      </w:r>
      <w:r w:rsidR="0055044D" w:rsidRPr="00B23B03">
        <w:rPr>
          <w:b w:val="0"/>
        </w:rPr>
        <w:t xml:space="preserve"> l’ensemble des fenêtres</w:t>
      </w:r>
      <w:r w:rsidR="000A0370">
        <w:rPr>
          <w:b w:val="0"/>
        </w:rPr>
        <w:t>. Le déverrouillage ne doit pouvoir être réalisé qu’à l’aide d’un dispositif spécifique.</w:t>
      </w:r>
    </w:p>
    <w:p w14:paraId="0479E579" w14:textId="21BF4FE1" w:rsidR="008821DC" w:rsidRDefault="008821DC" w:rsidP="00F053C4">
      <w:pPr>
        <w:pStyle w:val="Titre2"/>
        <w:rPr>
          <w:b w:val="0"/>
        </w:rPr>
      </w:pPr>
      <w:r>
        <w:rPr>
          <w:b w:val="0"/>
        </w:rPr>
        <w:t>Les stores en toile des menuiseries extérieures du 2</w:t>
      </w:r>
      <w:r w:rsidRPr="008821DC">
        <w:rPr>
          <w:b w:val="0"/>
          <w:vertAlign w:val="superscript"/>
        </w:rPr>
        <w:t>ème</w:t>
      </w:r>
      <w:r>
        <w:rPr>
          <w:b w:val="0"/>
        </w:rPr>
        <w:t xml:space="preserve"> étage sont à remplacer.</w:t>
      </w:r>
    </w:p>
    <w:p w14:paraId="19006E1D" w14:textId="408D1A4A" w:rsidR="000E59BD" w:rsidRDefault="000E59BD" w:rsidP="00F053C4">
      <w:pPr>
        <w:pStyle w:val="Titre2"/>
        <w:rPr>
          <w:b w:val="0"/>
        </w:rPr>
      </w:pPr>
    </w:p>
    <w:p w14:paraId="7CB2CA16" w14:textId="6750F2D8" w:rsidR="000E59BD" w:rsidRPr="000A0370" w:rsidRDefault="000E59BD" w:rsidP="00F053C4">
      <w:pPr>
        <w:pStyle w:val="Titre2"/>
        <w:rPr>
          <w:spacing w:val="-4"/>
        </w:rPr>
      </w:pPr>
      <w:r w:rsidRPr="000A0370">
        <w:t>4.3.</w:t>
      </w:r>
      <w:r w:rsidR="00D50030">
        <w:t>3</w:t>
      </w:r>
      <w:r w:rsidRPr="000A0370">
        <w:t>-</w:t>
      </w:r>
      <w:r w:rsidRPr="000A0370">
        <w:rPr>
          <w:spacing w:val="-4"/>
        </w:rPr>
        <w:t xml:space="preserve"> </w:t>
      </w:r>
      <w:r w:rsidRPr="000A0370">
        <w:t>Travaux</w:t>
      </w:r>
      <w:r w:rsidRPr="000A0370">
        <w:rPr>
          <w:spacing w:val="-4"/>
        </w:rPr>
        <w:t xml:space="preserve"> </w:t>
      </w:r>
      <w:r w:rsidRPr="000A0370">
        <w:t>de</w:t>
      </w:r>
      <w:r w:rsidRPr="000A0370">
        <w:rPr>
          <w:spacing w:val="-4"/>
        </w:rPr>
        <w:t xml:space="preserve"> création d’entrée d’air</w:t>
      </w:r>
    </w:p>
    <w:p w14:paraId="71FF9AA3" w14:textId="5D8AA7A0" w:rsidR="000E59BD" w:rsidRDefault="000E59BD" w:rsidP="00F053C4">
      <w:pPr>
        <w:pStyle w:val="Titre2"/>
        <w:rPr>
          <w:b w:val="0"/>
        </w:rPr>
      </w:pPr>
      <w:r>
        <w:rPr>
          <w:b w:val="0"/>
        </w:rPr>
        <w:t>Chaque menuiserie extérieure existante est à équiper d’entrée d’air hy</w:t>
      </w:r>
      <w:r w:rsidR="000A0370">
        <w:rPr>
          <w:b w:val="0"/>
        </w:rPr>
        <w:t>g</w:t>
      </w:r>
      <w:r>
        <w:rPr>
          <w:b w:val="0"/>
        </w:rPr>
        <w:t>roréglable</w:t>
      </w:r>
      <w:r w:rsidR="001E66B8">
        <w:rPr>
          <w:b w:val="0"/>
        </w:rPr>
        <w:t xml:space="preserve"> comprenant une grille anti-insectes</w:t>
      </w:r>
      <w:r>
        <w:rPr>
          <w:b w:val="0"/>
        </w:rPr>
        <w:t xml:space="preserve">. </w:t>
      </w:r>
      <w:r w:rsidR="008821DC">
        <w:rPr>
          <w:b w:val="0"/>
        </w:rPr>
        <w:t xml:space="preserve">La prestation comprend la réalisation d’usinage selon préconisation du fabricant des grilles. </w:t>
      </w:r>
      <w:r w:rsidR="001E66B8">
        <w:rPr>
          <w:b w:val="0"/>
        </w:rPr>
        <w:t>Les dimensions sont à faire valider par le lot ventilation.</w:t>
      </w:r>
      <w:r w:rsidR="008821DC">
        <w:rPr>
          <w:b w:val="0"/>
        </w:rPr>
        <w:t xml:space="preserve"> Elles doivent assurer le confort acoustique des occupants. </w:t>
      </w:r>
      <w:r w:rsidR="001E66B8">
        <w:rPr>
          <w:b w:val="0"/>
        </w:rPr>
        <w:t xml:space="preserve"> </w:t>
      </w:r>
      <w:r w:rsidR="008821DC">
        <w:rPr>
          <w:b w:val="0"/>
        </w:rPr>
        <w:t xml:space="preserve">Un test préalable de perméabilité à l’air des locaux peut être diligenté à charge de l’entreprise. </w:t>
      </w:r>
    </w:p>
    <w:p w14:paraId="319888BE" w14:textId="577638B1" w:rsidR="009247FC" w:rsidRPr="00B85875" w:rsidRDefault="008821DC" w:rsidP="00F053C4">
      <w:pPr>
        <w:pStyle w:val="Titre2"/>
        <w:rPr>
          <w:b w:val="0"/>
        </w:rPr>
      </w:pPr>
      <w:r>
        <w:rPr>
          <w:b w:val="0"/>
        </w:rPr>
        <w:t>La prestation comprend la remise en état des finitions.</w:t>
      </w:r>
    </w:p>
    <w:p w14:paraId="135A1C21" w14:textId="77777777" w:rsidR="00D50030" w:rsidRDefault="00D50030" w:rsidP="00F053C4">
      <w:pPr>
        <w:pStyle w:val="Titre2"/>
        <w:rPr>
          <w:spacing w:val="-4"/>
          <w:highlight w:val="yellow"/>
        </w:rPr>
      </w:pPr>
    </w:p>
    <w:p w14:paraId="3EBCE0CC" w14:textId="22C2C335" w:rsidR="009247FC" w:rsidRPr="008821DC" w:rsidRDefault="009247FC" w:rsidP="00F053C4">
      <w:pPr>
        <w:pStyle w:val="Titre2"/>
        <w:rPr>
          <w:spacing w:val="-4"/>
        </w:rPr>
      </w:pPr>
      <w:r w:rsidRPr="008821DC">
        <w:t>4.3.</w:t>
      </w:r>
      <w:r w:rsidR="00D50030">
        <w:t>4</w:t>
      </w:r>
      <w:r w:rsidRPr="008821DC">
        <w:t>-</w:t>
      </w:r>
      <w:r w:rsidRPr="008821DC">
        <w:rPr>
          <w:spacing w:val="-4"/>
        </w:rPr>
        <w:t xml:space="preserve"> </w:t>
      </w:r>
      <w:r w:rsidRPr="008821DC">
        <w:t>Travaux</w:t>
      </w:r>
      <w:r w:rsidRPr="008821DC">
        <w:rPr>
          <w:spacing w:val="-4"/>
        </w:rPr>
        <w:t xml:space="preserve"> </w:t>
      </w:r>
      <w:r w:rsidRPr="008821DC">
        <w:t>de</w:t>
      </w:r>
      <w:r w:rsidRPr="008821DC">
        <w:rPr>
          <w:spacing w:val="-4"/>
        </w:rPr>
        <w:t xml:space="preserve"> remise à neuf des </w:t>
      </w:r>
      <w:r w:rsidR="008821DC" w:rsidRPr="008821DC">
        <w:rPr>
          <w:spacing w:val="-4"/>
        </w:rPr>
        <w:t xml:space="preserve">ébrasements et </w:t>
      </w:r>
      <w:r w:rsidRPr="008821DC">
        <w:rPr>
          <w:spacing w:val="-4"/>
        </w:rPr>
        <w:t xml:space="preserve">entourages de </w:t>
      </w:r>
      <w:r w:rsidR="008821DC">
        <w:rPr>
          <w:spacing w:val="-4"/>
        </w:rPr>
        <w:t>menuiseries extérieures en bois</w:t>
      </w:r>
    </w:p>
    <w:p w14:paraId="2650ABE3" w14:textId="1BC11662" w:rsidR="002B0398" w:rsidRPr="00F87EEE" w:rsidRDefault="008821DC" w:rsidP="00F053C4">
      <w:pPr>
        <w:pStyle w:val="Titre2"/>
        <w:rPr>
          <w:b w:val="0"/>
        </w:rPr>
      </w:pPr>
      <w:r w:rsidRPr="00F87EEE">
        <w:rPr>
          <w:b w:val="0"/>
        </w:rPr>
        <w:t xml:space="preserve">La prestation comprend </w:t>
      </w:r>
      <w:r w:rsidR="002B0398" w:rsidRPr="00F87EEE">
        <w:rPr>
          <w:b w:val="0"/>
        </w:rPr>
        <w:t>la dépose totale ou partielle des éléments dégradés si nécessaire. La réparation localisée des parties endommagées consiste en le rebouchage, masticage ou remplacement ponctuel de sections de bois par greffe ou recoupe et lorsque nécessaire le remplacement complet des pièces trop altérées, à l’identique ou selon gabarit existant. Le cas échéant, le matériau utilisé doit être de même essence ou équivalente (ex : pin, chêne, bois exotique) traité classe 3 minimum pour les pièces neuves en extérieur.</w:t>
      </w:r>
    </w:p>
    <w:p w14:paraId="5CFAD5E3" w14:textId="4D00E52B" w:rsidR="009D1DE7" w:rsidRPr="00F87EEE" w:rsidRDefault="002B0398" w:rsidP="00F053C4">
      <w:pPr>
        <w:pStyle w:val="Titre2"/>
        <w:rPr>
          <w:b w:val="0"/>
        </w:rPr>
      </w:pPr>
      <w:r w:rsidRPr="00F87EEE">
        <w:rPr>
          <w:b w:val="0"/>
        </w:rPr>
        <w:t>Un traitement fongicide et insecticide est à réaliser.</w:t>
      </w:r>
    </w:p>
    <w:p w14:paraId="11AA5FB6" w14:textId="77777777" w:rsidR="008151FF" w:rsidRDefault="008151FF" w:rsidP="00F053C4">
      <w:pPr>
        <w:pStyle w:val="Corpsdetexte"/>
        <w:jc w:val="both"/>
        <w:rPr>
          <w:b/>
          <w:sz w:val="20"/>
        </w:rPr>
      </w:pPr>
    </w:p>
    <w:p w14:paraId="531757EB" w14:textId="0C01C55A" w:rsidR="008151FF" w:rsidRDefault="008151FF" w:rsidP="00F053C4">
      <w:pPr>
        <w:pStyle w:val="Titre1"/>
      </w:pPr>
      <w:bookmarkStart w:id="28" w:name="_Toc222844567"/>
      <w:r>
        <w:t>4.</w:t>
      </w:r>
      <w:r w:rsidR="00194B30">
        <w:t>4</w:t>
      </w:r>
      <w:r>
        <w:t>-</w:t>
      </w:r>
      <w:r>
        <w:rPr>
          <w:spacing w:val="-2"/>
        </w:rPr>
        <w:t xml:space="preserve"> </w:t>
      </w:r>
      <w:r>
        <w:t>Lot</w:t>
      </w:r>
      <w:r>
        <w:rPr>
          <w:spacing w:val="-3"/>
        </w:rPr>
        <w:t xml:space="preserve"> </w:t>
      </w:r>
      <w:r w:rsidR="00194B30">
        <w:rPr>
          <w:spacing w:val="-3"/>
        </w:rPr>
        <w:t>4</w:t>
      </w:r>
      <w:r>
        <w:t xml:space="preserve"> :</w:t>
      </w:r>
      <w:r>
        <w:rPr>
          <w:spacing w:val="-2"/>
        </w:rPr>
        <w:t xml:space="preserve"> </w:t>
      </w:r>
      <w:r>
        <w:t>Revêtements</w:t>
      </w:r>
      <w:r>
        <w:rPr>
          <w:spacing w:val="-1"/>
        </w:rPr>
        <w:t xml:space="preserve"> </w:t>
      </w:r>
      <w:r>
        <w:t>de</w:t>
      </w:r>
      <w:r>
        <w:rPr>
          <w:spacing w:val="-5"/>
        </w:rPr>
        <w:t xml:space="preserve"> </w:t>
      </w:r>
      <w:r>
        <w:t>sol</w:t>
      </w:r>
      <w:bookmarkEnd w:id="28"/>
    </w:p>
    <w:p w14:paraId="4194B56D" w14:textId="77777777" w:rsidR="008151FF" w:rsidRDefault="008151FF" w:rsidP="00F053C4">
      <w:pPr>
        <w:pStyle w:val="Corpsdetexte"/>
        <w:spacing w:before="9"/>
        <w:jc w:val="both"/>
        <w:rPr>
          <w:b/>
          <w:sz w:val="20"/>
        </w:rPr>
      </w:pPr>
    </w:p>
    <w:p w14:paraId="0100F563" w14:textId="4F662169" w:rsidR="008151FF" w:rsidRDefault="008151FF" w:rsidP="00F053C4">
      <w:pPr>
        <w:pStyle w:val="Corpsdetexte"/>
        <w:spacing w:before="56"/>
        <w:ind w:left="172" w:right="145"/>
        <w:jc w:val="both"/>
      </w:pPr>
      <w:r>
        <w:t>Les</w:t>
      </w:r>
      <w:r>
        <w:rPr>
          <w:spacing w:val="3"/>
        </w:rPr>
        <w:t xml:space="preserve"> </w:t>
      </w:r>
      <w:r>
        <w:t>travaux</w:t>
      </w:r>
      <w:r>
        <w:rPr>
          <w:spacing w:val="7"/>
        </w:rPr>
        <w:t xml:space="preserve"> </w:t>
      </w:r>
      <w:r>
        <w:t>d</w:t>
      </w:r>
      <w:r w:rsidR="00F87EEE">
        <w:t>oiven</w:t>
      </w:r>
      <w:r>
        <w:t>t</w:t>
      </w:r>
      <w:r>
        <w:rPr>
          <w:spacing w:val="3"/>
        </w:rPr>
        <w:t xml:space="preserve"> </w:t>
      </w:r>
      <w:r>
        <w:t>être</w:t>
      </w:r>
      <w:r>
        <w:rPr>
          <w:spacing w:val="6"/>
        </w:rPr>
        <w:t xml:space="preserve"> </w:t>
      </w:r>
      <w:r>
        <w:t>conformes</w:t>
      </w:r>
      <w:r>
        <w:rPr>
          <w:spacing w:val="6"/>
        </w:rPr>
        <w:t xml:space="preserve"> </w:t>
      </w:r>
      <w:r>
        <w:t>aux</w:t>
      </w:r>
      <w:r>
        <w:rPr>
          <w:spacing w:val="4"/>
        </w:rPr>
        <w:t xml:space="preserve"> </w:t>
      </w:r>
      <w:r>
        <w:t>règlements</w:t>
      </w:r>
      <w:r>
        <w:rPr>
          <w:spacing w:val="3"/>
        </w:rPr>
        <w:t xml:space="preserve"> </w:t>
      </w:r>
      <w:r>
        <w:t>en</w:t>
      </w:r>
      <w:r>
        <w:rPr>
          <w:spacing w:val="6"/>
        </w:rPr>
        <w:t xml:space="preserve"> </w:t>
      </w:r>
      <w:r>
        <w:t>vigueur</w:t>
      </w:r>
      <w:r>
        <w:rPr>
          <w:spacing w:val="2"/>
        </w:rPr>
        <w:t xml:space="preserve"> </w:t>
      </w:r>
      <w:r>
        <w:t>et</w:t>
      </w:r>
      <w:r>
        <w:rPr>
          <w:spacing w:val="5"/>
        </w:rPr>
        <w:t xml:space="preserve"> </w:t>
      </w:r>
      <w:r>
        <w:t>notamment</w:t>
      </w:r>
      <w:r>
        <w:rPr>
          <w:spacing w:val="3"/>
        </w:rPr>
        <w:t xml:space="preserve"> </w:t>
      </w:r>
      <w:r>
        <w:t>aux</w:t>
      </w:r>
      <w:r>
        <w:rPr>
          <w:spacing w:val="7"/>
        </w:rPr>
        <w:t xml:space="preserve"> </w:t>
      </w:r>
      <w:r>
        <w:t>documents</w:t>
      </w:r>
      <w:r>
        <w:rPr>
          <w:spacing w:val="6"/>
        </w:rPr>
        <w:t xml:space="preserve"> </w:t>
      </w:r>
      <w:r>
        <w:t>suivants :</w:t>
      </w:r>
      <w:r>
        <w:rPr>
          <w:spacing w:val="-47"/>
        </w:rPr>
        <w:t xml:space="preserve"> </w:t>
      </w:r>
      <w:r>
        <w:t>DTU</w:t>
      </w:r>
      <w:r>
        <w:rPr>
          <w:spacing w:val="-3"/>
        </w:rPr>
        <w:t xml:space="preserve"> </w:t>
      </w:r>
      <w:r>
        <w:t>53.2</w:t>
      </w:r>
      <w:r>
        <w:rPr>
          <w:spacing w:val="-2"/>
        </w:rPr>
        <w:t xml:space="preserve"> </w:t>
      </w:r>
      <w:r>
        <w:t>et Normes</w:t>
      </w:r>
      <w:r>
        <w:rPr>
          <w:spacing w:val="1"/>
        </w:rPr>
        <w:t xml:space="preserve"> </w:t>
      </w:r>
      <w:r>
        <w:t>Françaises en</w:t>
      </w:r>
      <w:r>
        <w:rPr>
          <w:spacing w:val="-3"/>
        </w:rPr>
        <w:t xml:space="preserve"> </w:t>
      </w:r>
      <w:r>
        <w:t>vigueur</w:t>
      </w:r>
      <w:r w:rsidR="00F87EEE">
        <w:t>.</w:t>
      </w:r>
    </w:p>
    <w:p w14:paraId="1CD281D4" w14:textId="77777777" w:rsidR="008151FF" w:rsidRDefault="008151FF" w:rsidP="00F053C4">
      <w:pPr>
        <w:pStyle w:val="Corpsdetexte"/>
        <w:spacing w:before="1"/>
        <w:jc w:val="both"/>
      </w:pPr>
    </w:p>
    <w:p w14:paraId="52CB5198" w14:textId="05D15C64" w:rsidR="008151FF" w:rsidRDefault="008151FF" w:rsidP="00F053C4">
      <w:pPr>
        <w:pStyle w:val="Corpsdetexte"/>
        <w:spacing w:before="1"/>
        <w:ind w:left="172"/>
        <w:jc w:val="both"/>
      </w:pPr>
      <w:r>
        <w:t>Les</w:t>
      </w:r>
      <w:r>
        <w:rPr>
          <w:spacing w:val="-2"/>
        </w:rPr>
        <w:t xml:space="preserve"> </w:t>
      </w:r>
      <w:r>
        <w:t>travaux</w:t>
      </w:r>
      <w:r>
        <w:rPr>
          <w:spacing w:val="-1"/>
        </w:rPr>
        <w:t xml:space="preserve"> </w:t>
      </w:r>
      <w:r>
        <w:t>compren</w:t>
      </w:r>
      <w:r w:rsidR="00D329C4">
        <w:t>ne</w:t>
      </w:r>
      <w:r>
        <w:t>nt</w:t>
      </w:r>
      <w:r>
        <w:rPr>
          <w:spacing w:val="-3"/>
        </w:rPr>
        <w:t xml:space="preserve"> </w:t>
      </w:r>
      <w:r>
        <w:t>:</w:t>
      </w:r>
    </w:p>
    <w:p w14:paraId="50066C99" w14:textId="43A2842A" w:rsidR="008151FF" w:rsidRDefault="008151FF" w:rsidP="00F053C4">
      <w:pPr>
        <w:pStyle w:val="Paragraphedeliste"/>
        <w:numPr>
          <w:ilvl w:val="0"/>
          <w:numId w:val="5"/>
        </w:numPr>
        <w:tabs>
          <w:tab w:val="left" w:pos="893"/>
          <w:tab w:val="left" w:pos="894"/>
        </w:tabs>
        <w:spacing w:line="279" w:lineRule="exact"/>
        <w:ind w:hanging="361"/>
        <w:jc w:val="both"/>
      </w:pPr>
      <w:r>
        <w:t>La</w:t>
      </w:r>
      <w:r w:rsidRPr="00EE0E6F">
        <w:t xml:space="preserve"> </w:t>
      </w:r>
      <w:r>
        <w:t>définition</w:t>
      </w:r>
      <w:r w:rsidRPr="00EE0E6F">
        <w:t xml:space="preserve"> </w:t>
      </w:r>
      <w:r>
        <w:t>exacte</w:t>
      </w:r>
      <w:r w:rsidRPr="00EE0E6F">
        <w:t xml:space="preserve"> </w:t>
      </w:r>
      <w:r>
        <w:t>des</w:t>
      </w:r>
      <w:r w:rsidRPr="00EE0E6F">
        <w:t xml:space="preserve"> </w:t>
      </w:r>
      <w:r>
        <w:t>épaisseurs</w:t>
      </w:r>
      <w:r w:rsidRPr="00EE0E6F">
        <w:t xml:space="preserve"> </w:t>
      </w:r>
      <w:r>
        <w:t>de</w:t>
      </w:r>
      <w:r w:rsidRPr="00EE0E6F">
        <w:t xml:space="preserve"> </w:t>
      </w:r>
      <w:r>
        <w:t>revêtements</w:t>
      </w:r>
      <w:r w:rsidRPr="00EE0E6F">
        <w:t xml:space="preserve"> </w:t>
      </w:r>
      <w:r>
        <w:t>afin</w:t>
      </w:r>
      <w:r w:rsidRPr="00EE0E6F">
        <w:t xml:space="preserve"> </w:t>
      </w:r>
      <w:r>
        <w:t>d'assurer</w:t>
      </w:r>
      <w:r w:rsidRPr="00EE0E6F">
        <w:t xml:space="preserve"> </w:t>
      </w:r>
      <w:r>
        <w:t>le</w:t>
      </w:r>
      <w:r w:rsidRPr="00EE0E6F">
        <w:t xml:space="preserve"> </w:t>
      </w:r>
      <w:r>
        <w:t>même</w:t>
      </w:r>
      <w:r w:rsidRPr="00EE0E6F">
        <w:t xml:space="preserve"> </w:t>
      </w:r>
      <w:r>
        <w:t>niveau</w:t>
      </w:r>
      <w:r w:rsidRPr="00EE0E6F">
        <w:t xml:space="preserve"> </w:t>
      </w:r>
      <w:r>
        <w:t>fini</w:t>
      </w:r>
      <w:r w:rsidRPr="00EE0E6F">
        <w:t xml:space="preserve"> </w:t>
      </w:r>
      <w:r>
        <w:t>dans</w:t>
      </w:r>
      <w:r w:rsidRPr="00EE0E6F">
        <w:t xml:space="preserve"> </w:t>
      </w:r>
      <w:r>
        <w:t>tous</w:t>
      </w:r>
      <w:r w:rsidRPr="00EE0E6F">
        <w:t xml:space="preserve"> </w:t>
      </w:r>
      <w:r>
        <w:t>les</w:t>
      </w:r>
      <w:r w:rsidRPr="00EE0E6F">
        <w:t xml:space="preserve"> </w:t>
      </w:r>
      <w:r>
        <w:t>locaux</w:t>
      </w:r>
      <w:r w:rsidR="00F87EEE">
        <w:t> ;</w:t>
      </w:r>
    </w:p>
    <w:p w14:paraId="15A4F4A5" w14:textId="5AF82119" w:rsidR="009959A9" w:rsidRDefault="009959A9" w:rsidP="00F053C4">
      <w:pPr>
        <w:pStyle w:val="Paragraphedeliste"/>
        <w:numPr>
          <w:ilvl w:val="0"/>
          <w:numId w:val="5"/>
        </w:numPr>
        <w:tabs>
          <w:tab w:val="left" w:pos="893"/>
          <w:tab w:val="left" w:pos="894"/>
        </w:tabs>
        <w:spacing w:line="279" w:lineRule="exact"/>
        <w:ind w:hanging="361"/>
        <w:jc w:val="both"/>
      </w:pPr>
      <w:r>
        <w:t>La dépose des revêtements de sol à remplacer selon plan de repérage</w:t>
      </w:r>
      <w:r w:rsidR="00DC2235">
        <w:t xml:space="preserve"> </w:t>
      </w:r>
      <w:r w:rsidR="00095726">
        <w:t>en annexe 4.</w:t>
      </w:r>
      <w:r w:rsidR="00B53B9F">
        <w:t>1</w:t>
      </w:r>
      <w:r w:rsidR="00F87EEE">
        <w:t> ;</w:t>
      </w:r>
    </w:p>
    <w:p w14:paraId="21811ACD" w14:textId="13852465" w:rsidR="008151FF" w:rsidRDefault="008151FF" w:rsidP="00F053C4">
      <w:pPr>
        <w:pStyle w:val="Paragraphedeliste"/>
        <w:numPr>
          <w:ilvl w:val="0"/>
          <w:numId w:val="5"/>
        </w:numPr>
        <w:tabs>
          <w:tab w:val="left" w:pos="893"/>
          <w:tab w:val="left" w:pos="894"/>
        </w:tabs>
        <w:spacing w:line="279" w:lineRule="exact"/>
        <w:ind w:hanging="361"/>
        <w:jc w:val="both"/>
      </w:pPr>
      <w:r>
        <w:t>La</w:t>
      </w:r>
      <w:r w:rsidRPr="00EE0E6F">
        <w:t xml:space="preserve"> </w:t>
      </w:r>
      <w:r>
        <w:t>fourniture</w:t>
      </w:r>
      <w:r w:rsidRPr="00EE0E6F">
        <w:t xml:space="preserve"> </w:t>
      </w:r>
      <w:r>
        <w:t>et</w:t>
      </w:r>
      <w:r w:rsidRPr="00EE0E6F">
        <w:t xml:space="preserve"> </w:t>
      </w:r>
      <w:r>
        <w:t>la</w:t>
      </w:r>
      <w:r w:rsidRPr="00EE0E6F">
        <w:t xml:space="preserve"> </w:t>
      </w:r>
      <w:r>
        <w:t>pose</w:t>
      </w:r>
      <w:r w:rsidRPr="00EE0E6F">
        <w:t xml:space="preserve"> </w:t>
      </w:r>
      <w:r>
        <w:t>des</w:t>
      </w:r>
      <w:r w:rsidRPr="00EE0E6F">
        <w:t xml:space="preserve"> </w:t>
      </w:r>
      <w:r>
        <w:t>revêtements</w:t>
      </w:r>
      <w:r w:rsidRPr="00EE0E6F">
        <w:t xml:space="preserve"> </w:t>
      </w:r>
      <w:r>
        <w:t>compris</w:t>
      </w:r>
      <w:r w:rsidRPr="00EE0E6F">
        <w:t xml:space="preserve"> </w:t>
      </w:r>
      <w:r>
        <w:t>ingrédient</w:t>
      </w:r>
      <w:r w:rsidRPr="00EE0E6F">
        <w:t xml:space="preserve"> </w:t>
      </w:r>
      <w:r>
        <w:t>et</w:t>
      </w:r>
      <w:r w:rsidRPr="00EE0E6F">
        <w:t xml:space="preserve"> </w:t>
      </w:r>
      <w:r>
        <w:t>sujétions</w:t>
      </w:r>
      <w:r w:rsidRPr="00EE0E6F">
        <w:t xml:space="preserve"> </w:t>
      </w:r>
      <w:r>
        <w:t>diverses</w:t>
      </w:r>
      <w:r w:rsidR="00F87EEE">
        <w:t> ;</w:t>
      </w:r>
    </w:p>
    <w:p w14:paraId="70EDEF8E" w14:textId="233E44C4" w:rsidR="008151FF" w:rsidRDefault="008151FF" w:rsidP="00F053C4">
      <w:pPr>
        <w:pStyle w:val="Paragraphedeliste"/>
        <w:numPr>
          <w:ilvl w:val="0"/>
          <w:numId w:val="5"/>
        </w:numPr>
        <w:tabs>
          <w:tab w:val="left" w:pos="893"/>
          <w:tab w:val="left" w:pos="894"/>
        </w:tabs>
        <w:spacing w:line="279" w:lineRule="exact"/>
        <w:ind w:hanging="361"/>
        <w:jc w:val="both"/>
      </w:pPr>
      <w:r>
        <w:lastRenderedPageBreak/>
        <w:t>Les</w:t>
      </w:r>
      <w:r w:rsidRPr="00EE0E6F">
        <w:t xml:space="preserve"> </w:t>
      </w:r>
      <w:r>
        <w:t>dispositifs</w:t>
      </w:r>
      <w:r w:rsidRPr="00EE0E6F">
        <w:t xml:space="preserve"> </w:t>
      </w:r>
      <w:r>
        <w:t>d'interdiction</w:t>
      </w:r>
      <w:r w:rsidRPr="00EE0E6F">
        <w:t xml:space="preserve"> </w:t>
      </w:r>
      <w:r>
        <w:t>d'accès</w:t>
      </w:r>
      <w:r w:rsidRPr="00EE0E6F">
        <w:t xml:space="preserve"> </w:t>
      </w:r>
      <w:r>
        <w:t>aux</w:t>
      </w:r>
      <w:r w:rsidRPr="00EE0E6F">
        <w:t xml:space="preserve"> </w:t>
      </w:r>
      <w:r>
        <w:t>pièces,</w:t>
      </w:r>
      <w:r w:rsidRPr="00EE0E6F">
        <w:t xml:space="preserve"> </w:t>
      </w:r>
      <w:r>
        <w:t>en</w:t>
      </w:r>
      <w:r w:rsidRPr="00EE0E6F">
        <w:t xml:space="preserve"> </w:t>
      </w:r>
      <w:r>
        <w:t>cours</w:t>
      </w:r>
      <w:r w:rsidRPr="00EE0E6F">
        <w:t xml:space="preserve"> </w:t>
      </w:r>
      <w:r>
        <w:t>de</w:t>
      </w:r>
      <w:r w:rsidRPr="00EE0E6F">
        <w:t xml:space="preserve"> </w:t>
      </w:r>
      <w:r>
        <w:t>travaux</w:t>
      </w:r>
      <w:r w:rsidRPr="00EE0E6F">
        <w:t xml:space="preserve"> </w:t>
      </w:r>
      <w:r>
        <w:t>et</w:t>
      </w:r>
      <w:r w:rsidRPr="00EE0E6F">
        <w:t xml:space="preserve"> </w:t>
      </w:r>
      <w:r>
        <w:t>pendant</w:t>
      </w:r>
      <w:r w:rsidRPr="00EE0E6F">
        <w:t xml:space="preserve"> </w:t>
      </w:r>
      <w:r>
        <w:t>les</w:t>
      </w:r>
      <w:r w:rsidRPr="00EE0E6F">
        <w:t xml:space="preserve"> </w:t>
      </w:r>
      <w:r>
        <w:t>délais</w:t>
      </w:r>
      <w:r w:rsidRPr="00EE0E6F">
        <w:t xml:space="preserve"> </w:t>
      </w:r>
      <w:r>
        <w:t>subséquents</w:t>
      </w:r>
      <w:r w:rsidRPr="00EE0E6F">
        <w:t xml:space="preserve"> </w:t>
      </w:r>
      <w:r>
        <w:t>de</w:t>
      </w:r>
      <w:r w:rsidRPr="00EE0E6F">
        <w:t xml:space="preserve"> </w:t>
      </w:r>
      <w:r>
        <w:t>protection</w:t>
      </w:r>
      <w:r w:rsidRPr="00EE0E6F">
        <w:t xml:space="preserve"> </w:t>
      </w:r>
      <w:r>
        <w:t>de</w:t>
      </w:r>
      <w:r w:rsidRPr="00EE0E6F">
        <w:t xml:space="preserve"> </w:t>
      </w:r>
      <w:r>
        <w:t>ces</w:t>
      </w:r>
      <w:r w:rsidRPr="00EE0E6F">
        <w:t xml:space="preserve"> </w:t>
      </w:r>
      <w:r>
        <w:t>revêtements</w:t>
      </w:r>
      <w:r w:rsidR="00F87EEE">
        <w:t> ;</w:t>
      </w:r>
    </w:p>
    <w:p w14:paraId="730C068E" w14:textId="061A2585" w:rsidR="008151FF" w:rsidRDefault="008151FF" w:rsidP="00F053C4">
      <w:pPr>
        <w:pStyle w:val="Paragraphedeliste"/>
        <w:numPr>
          <w:ilvl w:val="0"/>
          <w:numId w:val="5"/>
        </w:numPr>
        <w:tabs>
          <w:tab w:val="left" w:pos="893"/>
          <w:tab w:val="left" w:pos="894"/>
        </w:tabs>
        <w:spacing w:line="279" w:lineRule="exact"/>
        <w:ind w:hanging="361"/>
        <w:jc w:val="both"/>
      </w:pPr>
      <w:r>
        <w:t>Les</w:t>
      </w:r>
      <w:r w:rsidRPr="00EE0E6F">
        <w:t xml:space="preserve"> </w:t>
      </w:r>
      <w:r>
        <w:t>protections</w:t>
      </w:r>
      <w:r w:rsidRPr="00EE0E6F">
        <w:t xml:space="preserve"> </w:t>
      </w:r>
      <w:r>
        <w:t>par</w:t>
      </w:r>
      <w:r w:rsidRPr="00EE0E6F">
        <w:t xml:space="preserve"> </w:t>
      </w:r>
      <w:r>
        <w:t>tous</w:t>
      </w:r>
      <w:r w:rsidRPr="00EE0E6F">
        <w:t xml:space="preserve"> </w:t>
      </w:r>
      <w:r>
        <w:t>moyens</w:t>
      </w:r>
      <w:r w:rsidRPr="00EE0E6F">
        <w:t xml:space="preserve"> </w:t>
      </w:r>
      <w:r>
        <w:t>appropriés</w:t>
      </w:r>
      <w:r w:rsidRPr="00EE0E6F">
        <w:t xml:space="preserve"> </w:t>
      </w:r>
      <w:r>
        <w:t>à</w:t>
      </w:r>
      <w:r w:rsidRPr="00EE0E6F">
        <w:t xml:space="preserve"> </w:t>
      </w:r>
      <w:r>
        <w:t>la</w:t>
      </w:r>
      <w:r w:rsidRPr="00EE0E6F">
        <w:t xml:space="preserve"> </w:t>
      </w:r>
      <w:r>
        <w:t>nature du</w:t>
      </w:r>
      <w:r w:rsidRPr="00EE0E6F">
        <w:t xml:space="preserve"> </w:t>
      </w:r>
      <w:r>
        <w:t>revêtement</w:t>
      </w:r>
      <w:r w:rsidR="00F87EEE">
        <w:t> ;</w:t>
      </w:r>
    </w:p>
    <w:p w14:paraId="2F646C0D" w14:textId="77777777" w:rsidR="008151FF" w:rsidRDefault="008151FF" w:rsidP="00F053C4">
      <w:pPr>
        <w:pStyle w:val="Paragraphedeliste"/>
        <w:numPr>
          <w:ilvl w:val="0"/>
          <w:numId w:val="5"/>
        </w:numPr>
        <w:tabs>
          <w:tab w:val="left" w:pos="893"/>
          <w:tab w:val="left" w:pos="894"/>
        </w:tabs>
        <w:spacing w:line="279" w:lineRule="exact"/>
        <w:ind w:hanging="361"/>
        <w:jc w:val="both"/>
      </w:pPr>
      <w:r>
        <w:t>Le</w:t>
      </w:r>
      <w:r w:rsidRPr="00EE0E6F">
        <w:t xml:space="preserve"> </w:t>
      </w:r>
      <w:r>
        <w:t>nettoyage</w:t>
      </w:r>
      <w:r w:rsidRPr="00EE0E6F">
        <w:t xml:space="preserve"> </w:t>
      </w:r>
      <w:r>
        <w:t>des</w:t>
      </w:r>
      <w:r w:rsidRPr="00EE0E6F">
        <w:t xml:space="preserve"> </w:t>
      </w:r>
      <w:r>
        <w:t>revêtements.</w:t>
      </w:r>
    </w:p>
    <w:p w14:paraId="3A91E8F1" w14:textId="77777777" w:rsidR="008151FF" w:rsidRDefault="008151FF" w:rsidP="00F053C4">
      <w:pPr>
        <w:pStyle w:val="Corpsdetexte"/>
        <w:spacing w:before="10"/>
        <w:jc w:val="both"/>
        <w:rPr>
          <w:sz w:val="21"/>
        </w:rPr>
      </w:pPr>
    </w:p>
    <w:p w14:paraId="0AA24490" w14:textId="4B6C7568" w:rsidR="008151FF" w:rsidRDefault="008151FF" w:rsidP="00F053C4">
      <w:pPr>
        <w:pStyle w:val="Corpsdetexte"/>
        <w:ind w:left="172" w:right="184"/>
        <w:jc w:val="both"/>
      </w:pPr>
      <w:r>
        <w:t>Le</w:t>
      </w:r>
      <w:r>
        <w:rPr>
          <w:spacing w:val="-7"/>
        </w:rPr>
        <w:t xml:space="preserve"> </w:t>
      </w:r>
      <w:r>
        <w:t>titulaire</w:t>
      </w:r>
      <w:r>
        <w:rPr>
          <w:spacing w:val="-8"/>
        </w:rPr>
        <w:t xml:space="preserve"> </w:t>
      </w:r>
      <w:r w:rsidR="00D329C4">
        <w:t>doit fournir</w:t>
      </w:r>
      <w:r>
        <w:rPr>
          <w:spacing w:val="-6"/>
        </w:rPr>
        <w:t xml:space="preserve"> </w:t>
      </w:r>
      <w:r>
        <w:t>une</w:t>
      </w:r>
      <w:r>
        <w:rPr>
          <w:spacing w:val="-7"/>
        </w:rPr>
        <w:t xml:space="preserve"> </w:t>
      </w:r>
      <w:r>
        <w:t>note</w:t>
      </w:r>
      <w:r>
        <w:rPr>
          <w:spacing w:val="-5"/>
        </w:rPr>
        <w:t xml:space="preserve"> </w:t>
      </w:r>
      <w:r>
        <w:t>définissant</w:t>
      </w:r>
      <w:r>
        <w:rPr>
          <w:spacing w:val="-5"/>
        </w:rPr>
        <w:t xml:space="preserve"> </w:t>
      </w:r>
      <w:r>
        <w:t>les</w:t>
      </w:r>
      <w:r>
        <w:rPr>
          <w:spacing w:val="-7"/>
        </w:rPr>
        <w:t xml:space="preserve"> </w:t>
      </w:r>
      <w:r>
        <w:t>éléments</w:t>
      </w:r>
      <w:r>
        <w:rPr>
          <w:spacing w:val="-10"/>
        </w:rPr>
        <w:t xml:space="preserve"> </w:t>
      </w:r>
      <w:r>
        <w:t>mis</w:t>
      </w:r>
      <w:r>
        <w:rPr>
          <w:spacing w:val="-8"/>
        </w:rPr>
        <w:t xml:space="preserve"> </w:t>
      </w:r>
      <w:r>
        <w:t>en</w:t>
      </w:r>
      <w:r>
        <w:rPr>
          <w:spacing w:val="-6"/>
        </w:rPr>
        <w:t xml:space="preserve"> </w:t>
      </w:r>
      <w:r>
        <w:t>œuvre</w:t>
      </w:r>
      <w:r>
        <w:rPr>
          <w:spacing w:val="-8"/>
        </w:rPr>
        <w:t xml:space="preserve"> </w:t>
      </w:r>
      <w:r>
        <w:t>:</w:t>
      </w:r>
      <w:r>
        <w:rPr>
          <w:spacing w:val="-7"/>
        </w:rPr>
        <w:t xml:space="preserve"> </w:t>
      </w:r>
      <w:r>
        <w:t>revêtements,</w:t>
      </w:r>
      <w:r>
        <w:rPr>
          <w:spacing w:val="-6"/>
        </w:rPr>
        <w:t xml:space="preserve"> </w:t>
      </w:r>
      <w:r>
        <w:t>colles,</w:t>
      </w:r>
      <w:r>
        <w:rPr>
          <w:spacing w:val="-7"/>
        </w:rPr>
        <w:t xml:space="preserve"> </w:t>
      </w:r>
      <w:r>
        <w:t>etc</w:t>
      </w:r>
      <w:r w:rsidR="00F87EEE">
        <w:t>.</w:t>
      </w:r>
      <w:r>
        <w:rPr>
          <w:spacing w:val="-6"/>
        </w:rPr>
        <w:t xml:space="preserve"> </w:t>
      </w:r>
      <w:r>
        <w:t>Il</w:t>
      </w:r>
      <w:r>
        <w:rPr>
          <w:spacing w:val="-9"/>
        </w:rPr>
        <w:t xml:space="preserve"> </w:t>
      </w:r>
      <w:r>
        <w:t>fourn</w:t>
      </w:r>
      <w:r w:rsidR="00D329C4">
        <w:t xml:space="preserve">it </w:t>
      </w:r>
      <w:r>
        <w:t>en</w:t>
      </w:r>
      <w:r>
        <w:rPr>
          <w:spacing w:val="-1"/>
        </w:rPr>
        <w:t xml:space="preserve"> </w:t>
      </w:r>
      <w:r>
        <w:t>outre les</w:t>
      </w:r>
      <w:r>
        <w:rPr>
          <w:spacing w:val="-2"/>
        </w:rPr>
        <w:t xml:space="preserve"> </w:t>
      </w:r>
      <w:r>
        <w:t>adresses</w:t>
      </w:r>
      <w:r>
        <w:rPr>
          <w:spacing w:val="-2"/>
        </w:rPr>
        <w:t xml:space="preserve"> </w:t>
      </w:r>
      <w:r>
        <w:t>et références</w:t>
      </w:r>
      <w:r>
        <w:rPr>
          <w:spacing w:val="-3"/>
        </w:rPr>
        <w:t xml:space="preserve"> </w:t>
      </w:r>
      <w:r>
        <w:t>des fabricants</w:t>
      </w:r>
      <w:r>
        <w:rPr>
          <w:spacing w:val="-3"/>
        </w:rPr>
        <w:t xml:space="preserve"> </w:t>
      </w:r>
      <w:r>
        <w:t>et fournisseurs,</w:t>
      </w:r>
      <w:r>
        <w:rPr>
          <w:spacing w:val="-3"/>
        </w:rPr>
        <w:t xml:space="preserve"> </w:t>
      </w:r>
      <w:r>
        <w:t>ainsi que leurs</w:t>
      </w:r>
      <w:r>
        <w:rPr>
          <w:spacing w:val="-3"/>
        </w:rPr>
        <w:t xml:space="preserve"> </w:t>
      </w:r>
      <w:r>
        <w:t>procès-verbaux</w:t>
      </w:r>
      <w:r>
        <w:rPr>
          <w:spacing w:val="-1"/>
        </w:rPr>
        <w:t xml:space="preserve"> </w:t>
      </w:r>
      <w:r>
        <w:t>:</w:t>
      </w:r>
    </w:p>
    <w:p w14:paraId="0E2D0814" w14:textId="7245C78C" w:rsidR="008151FF" w:rsidRDefault="008151FF" w:rsidP="00F053C4">
      <w:pPr>
        <w:pStyle w:val="Paragraphedeliste"/>
        <w:numPr>
          <w:ilvl w:val="0"/>
          <w:numId w:val="5"/>
        </w:numPr>
        <w:tabs>
          <w:tab w:val="left" w:pos="893"/>
          <w:tab w:val="left" w:pos="894"/>
        </w:tabs>
        <w:spacing w:line="279" w:lineRule="exact"/>
        <w:ind w:hanging="361"/>
        <w:jc w:val="both"/>
      </w:pPr>
      <w:r>
        <w:t>De</w:t>
      </w:r>
      <w:r w:rsidRPr="00EE0E6F">
        <w:t xml:space="preserve"> </w:t>
      </w:r>
      <w:r>
        <w:t>tenue</w:t>
      </w:r>
      <w:r w:rsidRPr="00EE0E6F">
        <w:t xml:space="preserve"> </w:t>
      </w:r>
      <w:r>
        <w:t>au</w:t>
      </w:r>
      <w:r w:rsidRPr="00EE0E6F">
        <w:t xml:space="preserve"> </w:t>
      </w:r>
      <w:r>
        <w:t>feu</w:t>
      </w:r>
      <w:r w:rsidR="00F87EEE">
        <w:t> ;</w:t>
      </w:r>
    </w:p>
    <w:p w14:paraId="1FDC368C" w14:textId="02F6ED4B" w:rsidR="008151FF" w:rsidRPr="00F87EEE" w:rsidRDefault="008151FF" w:rsidP="00F053C4">
      <w:pPr>
        <w:pStyle w:val="Paragraphedeliste"/>
        <w:numPr>
          <w:ilvl w:val="0"/>
          <w:numId w:val="5"/>
        </w:numPr>
        <w:tabs>
          <w:tab w:val="left" w:pos="893"/>
          <w:tab w:val="left" w:pos="894"/>
        </w:tabs>
        <w:spacing w:line="279" w:lineRule="exact"/>
        <w:ind w:hanging="361"/>
        <w:jc w:val="both"/>
      </w:pPr>
      <w:r>
        <w:t>De</w:t>
      </w:r>
      <w:r w:rsidRPr="00EE0E6F">
        <w:t xml:space="preserve"> </w:t>
      </w:r>
      <w:r>
        <w:t>classement</w:t>
      </w:r>
      <w:r w:rsidRPr="00EE0E6F">
        <w:t xml:space="preserve"> </w:t>
      </w:r>
      <w:r>
        <w:t>UPEC.</w:t>
      </w:r>
    </w:p>
    <w:p w14:paraId="5E2557DF" w14:textId="77777777" w:rsidR="008151FF" w:rsidRDefault="008151FF" w:rsidP="00F053C4">
      <w:pPr>
        <w:pStyle w:val="Corpsdetexte"/>
        <w:spacing w:before="196" w:line="268" w:lineRule="exact"/>
        <w:ind w:left="172"/>
        <w:jc w:val="both"/>
      </w:pPr>
      <w:r>
        <w:rPr>
          <w:u w:val="single"/>
        </w:rPr>
        <w:t>Spécifications</w:t>
      </w:r>
      <w:r>
        <w:rPr>
          <w:spacing w:val="-2"/>
          <w:u w:val="single"/>
        </w:rPr>
        <w:t xml:space="preserve"> </w:t>
      </w:r>
      <w:r>
        <w:rPr>
          <w:u w:val="single"/>
        </w:rPr>
        <w:t>techniques et</w:t>
      </w:r>
      <w:r>
        <w:rPr>
          <w:spacing w:val="-2"/>
          <w:u w:val="single"/>
        </w:rPr>
        <w:t xml:space="preserve"> </w:t>
      </w:r>
      <w:r>
        <w:rPr>
          <w:u w:val="single"/>
        </w:rPr>
        <w:t>divers</w:t>
      </w:r>
    </w:p>
    <w:p w14:paraId="59A8FCFF" w14:textId="129A04DB" w:rsidR="008151FF" w:rsidRDefault="00085C6A" w:rsidP="00F053C4">
      <w:pPr>
        <w:pStyle w:val="Paragraphedeliste"/>
        <w:numPr>
          <w:ilvl w:val="0"/>
          <w:numId w:val="5"/>
        </w:numPr>
        <w:tabs>
          <w:tab w:val="left" w:pos="893"/>
          <w:tab w:val="left" w:pos="894"/>
        </w:tabs>
        <w:spacing w:line="279" w:lineRule="exact"/>
        <w:ind w:hanging="361"/>
        <w:jc w:val="both"/>
      </w:pPr>
      <w:r>
        <w:t>Les caractéristiques du support de rampe</w:t>
      </w:r>
      <w:r w:rsidR="00AF1FAB">
        <w:t xml:space="preserve"> assurant</w:t>
      </w:r>
      <w:r>
        <w:t xml:space="preserve"> une mise en œuvre conforme du revêtement PVC sont à communiquer au MOA lors des études d’exécution. </w:t>
      </w:r>
    </w:p>
    <w:p w14:paraId="42FEAD8F" w14:textId="07E124E8" w:rsidR="008151FF" w:rsidRPr="00063DC3" w:rsidRDefault="008151FF" w:rsidP="00F053C4">
      <w:pPr>
        <w:pStyle w:val="Corpsdetexte"/>
        <w:ind w:left="881" w:right="314"/>
        <w:jc w:val="both"/>
        <w:rPr>
          <w:strike/>
        </w:rPr>
      </w:pPr>
    </w:p>
    <w:p w14:paraId="3F552882" w14:textId="77777777" w:rsidR="008151FF" w:rsidRDefault="008151FF" w:rsidP="00F053C4">
      <w:pPr>
        <w:pStyle w:val="Corpsdetexte"/>
        <w:ind w:left="881" w:right="313"/>
        <w:jc w:val="both"/>
      </w:pPr>
      <w:r>
        <w:t>Un ragréage est obligatoire sur tous les supports recevant un revêtement de sol collé prévu par</w:t>
      </w:r>
      <w:r>
        <w:rPr>
          <w:spacing w:val="1"/>
        </w:rPr>
        <w:t xml:space="preserve"> </w:t>
      </w:r>
      <w:r>
        <w:t>le</w:t>
      </w:r>
      <w:r>
        <w:rPr>
          <w:spacing w:val="-10"/>
        </w:rPr>
        <w:t xml:space="preserve"> </w:t>
      </w:r>
      <w:r>
        <w:t>titulaire</w:t>
      </w:r>
      <w:r>
        <w:rPr>
          <w:spacing w:val="-9"/>
        </w:rPr>
        <w:t xml:space="preserve"> </w:t>
      </w:r>
      <w:r>
        <w:t>dans</w:t>
      </w:r>
      <w:r>
        <w:rPr>
          <w:spacing w:val="-9"/>
        </w:rPr>
        <w:t xml:space="preserve"> </w:t>
      </w:r>
      <w:r>
        <w:t>le</w:t>
      </w:r>
      <w:r>
        <w:rPr>
          <w:spacing w:val="-10"/>
        </w:rPr>
        <w:t xml:space="preserve"> </w:t>
      </w:r>
      <w:r>
        <w:t>cadre</w:t>
      </w:r>
      <w:r>
        <w:rPr>
          <w:spacing w:val="-9"/>
        </w:rPr>
        <w:t xml:space="preserve"> </w:t>
      </w:r>
      <w:r>
        <w:t>de</w:t>
      </w:r>
      <w:r>
        <w:rPr>
          <w:spacing w:val="-11"/>
        </w:rPr>
        <w:t xml:space="preserve"> </w:t>
      </w:r>
      <w:r>
        <w:t>son</w:t>
      </w:r>
      <w:r>
        <w:rPr>
          <w:spacing w:val="-10"/>
        </w:rPr>
        <w:t xml:space="preserve"> </w:t>
      </w:r>
      <w:r>
        <w:t>marché</w:t>
      </w:r>
      <w:r>
        <w:rPr>
          <w:spacing w:val="-11"/>
        </w:rPr>
        <w:t xml:space="preserve"> </w:t>
      </w:r>
      <w:r>
        <w:t>de</w:t>
      </w:r>
      <w:r>
        <w:rPr>
          <w:spacing w:val="-9"/>
        </w:rPr>
        <w:t xml:space="preserve"> </w:t>
      </w:r>
      <w:r>
        <w:t>travaux.</w:t>
      </w:r>
      <w:r>
        <w:rPr>
          <w:spacing w:val="-9"/>
        </w:rPr>
        <w:t xml:space="preserve"> </w:t>
      </w:r>
      <w:r>
        <w:t>Ce poste est à la charge du présent lot.</w:t>
      </w:r>
    </w:p>
    <w:p w14:paraId="40FFC9BC" w14:textId="77777777" w:rsidR="008151FF" w:rsidRDefault="008151FF" w:rsidP="00F053C4">
      <w:pPr>
        <w:pStyle w:val="Corpsdetexte"/>
        <w:spacing w:before="1"/>
        <w:jc w:val="both"/>
      </w:pPr>
    </w:p>
    <w:p w14:paraId="2FEB0837" w14:textId="77777777" w:rsidR="008151FF" w:rsidRDefault="008151FF" w:rsidP="00F053C4">
      <w:pPr>
        <w:pStyle w:val="Paragraphedeliste"/>
        <w:numPr>
          <w:ilvl w:val="0"/>
          <w:numId w:val="5"/>
        </w:numPr>
        <w:tabs>
          <w:tab w:val="left" w:pos="893"/>
          <w:tab w:val="left" w:pos="894"/>
        </w:tabs>
        <w:spacing w:line="279" w:lineRule="exact"/>
        <w:ind w:hanging="361"/>
        <w:jc w:val="both"/>
      </w:pPr>
      <w:r>
        <w:t>Matériaux</w:t>
      </w:r>
    </w:p>
    <w:p w14:paraId="66A6F46E" w14:textId="77777777" w:rsidR="008151FF" w:rsidRDefault="008151FF" w:rsidP="00F053C4">
      <w:pPr>
        <w:pStyle w:val="Corpsdetexte"/>
        <w:ind w:left="881" w:right="318"/>
        <w:jc w:val="both"/>
      </w:pPr>
      <w:r>
        <w:t>Le stockage des matériaux sera fait dans les conditions satisfaisantes pour ne pas nuire à leur</w:t>
      </w:r>
      <w:r>
        <w:rPr>
          <w:spacing w:val="1"/>
        </w:rPr>
        <w:t xml:space="preserve"> </w:t>
      </w:r>
      <w:r>
        <w:t>nature.</w:t>
      </w:r>
    </w:p>
    <w:p w14:paraId="2DFC009F" w14:textId="77777777" w:rsidR="008151FF" w:rsidRDefault="008151FF" w:rsidP="00F053C4">
      <w:pPr>
        <w:pStyle w:val="Corpsdetexte"/>
        <w:ind w:left="881"/>
        <w:jc w:val="both"/>
      </w:pPr>
      <w:r>
        <w:t>Ils</w:t>
      </w:r>
      <w:r>
        <w:rPr>
          <w:spacing w:val="-2"/>
        </w:rPr>
        <w:t xml:space="preserve"> </w:t>
      </w:r>
      <w:r>
        <w:t>devront</w:t>
      </w:r>
      <w:r>
        <w:rPr>
          <w:spacing w:val="-2"/>
        </w:rPr>
        <w:t xml:space="preserve"> </w:t>
      </w:r>
      <w:r>
        <w:t>satisfaire</w:t>
      </w:r>
      <w:r>
        <w:rPr>
          <w:spacing w:val="-4"/>
        </w:rPr>
        <w:t xml:space="preserve"> </w:t>
      </w:r>
      <w:r>
        <w:t>au</w:t>
      </w:r>
      <w:r>
        <w:rPr>
          <w:spacing w:val="-2"/>
        </w:rPr>
        <w:t xml:space="preserve"> </w:t>
      </w:r>
      <w:r>
        <w:t>classement</w:t>
      </w:r>
      <w:r>
        <w:rPr>
          <w:spacing w:val="-1"/>
        </w:rPr>
        <w:t xml:space="preserve"> </w:t>
      </w:r>
      <w:r>
        <w:t>UPEC</w:t>
      </w:r>
      <w:r>
        <w:rPr>
          <w:spacing w:val="-5"/>
        </w:rPr>
        <w:t xml:space="preserve"> </w:t>
      </w:r>
      <w:r>
        <w:t>correspondant</w:t>
      </w:r>
      <w:r>
        <w:rPr>
          <w:spacing w:val="-2"/>
        </w:rPr>
        <w:t xml:space="preserve"> </w:t>
      </w:r>
      <w:r>
        <w:t>à</w:t>
      </w:r>
      <w:r>
        <w:rPr>
          <w:spacing w:val="-2"/>
        </w:rPr>
        <w:t xml:space="preserve"> </w:t>
      </w:r>
      <w:r>
        <w:t>l’utilisation</w:t>
      </w:r>
      <w:r>
        <w:rPr>
          <w:spacing w:val="-2"/>
        </w:rPr>
        <w:t xml:space="preserve"> </w:t>
      </w:r>
      <w:r>
        <w:t>des</w:t>
      </w:r>
      <w:r>
        <w:rPr>
          <w:spacing w:val="-2"/>
        </w:rPr>
        <w:t xml:space="preserve"> </w:t>
      </w:r>
      <w:r>
        <w:t>locaux.</w:t>
      </w:r>
    </w:p>
    <w:p w14:paraId="37B09360" w14:textId="77777777" w:rsidR="008151FF" w:rsidRDefault="008151FF" w:rsidP="00F053C4">
      <w:pPr>
        <w:pStyle w:val="Corpsdetexte"/>
        <w:spacing w:before="1"/>
        <w:jc w:val="both"/>
      </w:pPr>
    </w:p>
    <w:p w14:paraId="0C12ABE2" w14:textId="77777777" w:rsidR="008151FF" w:rsidRDefault="008151FF" w:rsidP="00F053C4">
      <w:pPr>
        <w:pStyle w:val="Paragraphedeliste"/>
        <w:numPr>
          <w:ilvl w:val="0"/>
          <w:numId w:val="5"/>
        </w:numPr>
        <w:tabs>
          <w:tab w:val="left" w:pos="893"/>
          <w:tab w:val="left" w:pos="894"/>
        </w:tabs>
        <w:ind w:hanging="361"/>
        <w:jc w:val="both"/>
      </w:pPr>
      <w:r>
        <w:t>Avis</w:t>
      </w:r>
      <w:r>
        <w:rPr>
          <w:spacing w:val="-1"/>
        </w:rPr>
        <w:t xml:space="preserve"> </w:t>
      </w:r>
      <w:r>
        <w:t>technique</w:t>
      </w:r>
    </w:p>
    <w:p w14:paraId="4358C70E" w14:textId="08C107B2" w:rsidR="008151FF" w:rsidRDefault="008151FF" w:rsidP="00F053C4">
      <w:pPr>
        <w:pStyle w:val="Corpsdetexte"/>
        <w:ind w:left="881" w:right="314"/>
        <w:jc w:val="both"/>
      </w:pPr>
      <w:r>
        <w:t>L'avis technique indiqué représente un minimum à obtenir, le titulaire toutefois s'assure du</w:t>
      </w:r>
      <w:r>
        <w:rPr>
          <w:spacing w:val="1"/>
        </w:rPr>
        <w:t xml:space="preserve"> </w:t>
      </w:r>
      <w:r>
        <w:t>degré de performance, compte-tenu du classement UPEC, réaction au feu, stabilité lumière,</w:t>
      </w:r>
      <w:r>
        <w:rPr>
          <w:spacing w:val="1"/>
        </w:rPr>
        <w:t xml:space="preserve"> </w:t>
      </w:r>
      <w:r>
        <w:t>résistance thermique</w:t>
      </w:r>
      <w:r>
        <w:rPr>
          <w:spacing w:val="-2"/>
        </w:rPr>
        <w:t xml:space="preserve"> </w:t>
      </w:r>
      <w:r>
        <w:t>et</w:t>
      </w:r>
      <w:r>
        <w:rPr>
          <w:spacing w:val="-2"/>
        </w:rPr>
        <w:t xml:space="preserve"> </w:t>
      </w:r>
      <w:r>
        <w:t>conductibilité,</w:t>
      </w:r>
      <w:r>
        <w:rPr>
          <w:spacing w:val="-1"/>
        </w:rPr>
        <w:t xml:space="preserve"> </w:t>
      </w:r>
      <w:r>
        <w:t>électrisation</w:t>
      </w:r>
      <w:r>
        <w:rPr>
          <w:spacing w:val="-1"/>
        </w:rPr>
        <w:t xml:space="preserve"> </w:t>
      </w:r>
      <w:r>
        <w:t>statique</w:t>
      </w:r>
      <w:r>
        <w:rPr>
          <w:spacing w:val="1"/>
        </w:rPr>
        <w:t xml:space="preserve"> </w:t>
      </w:r>
      <w:r>
        <w:t>pour</w:t>
      </w:r>
      <w:r>
        <w:rPr>
          <w:spacing w:val="-1"/>
        </w:rPr>
        <w:t xml:space="preserve"> </w:t>
      </w:r>
      <w:r>
        <w:t>les</w:t>
      </w:r>
      <w:r>
        <w:rPr>
          <w:spacing w:val="1"/>
        </w:rPr>
        <w:t xml:space="preserve"> </w:t>
      </w:r>
      <w:r>
        <w:t>locaux</w:t>
      </w:r>
      <w:r>
        <w:rPr>
          <w:spacing w:val="-2"/>
        </w:rPr>
        <w:t xml:space="preserve"> </w:t>
      </w:r>
      <w:r>
        <w:t>traités.</w:t>
      </w:r>
    </w:p>
    <w:p w14:paraId="3FD948A4" w14:textId="4F733B6A" w:rsidR="008151FF" w:rsidRDefault="008151FF" w:rsidP="00F053C4">
      <w:pPr>
        <w:pStyle w:val="Corpsdetexte"/>
        <w:spacing w:before="1"/>
        <w:ind w:left="881"/>
        <w:jc w:val="both"/>
      </w:pPr>
      <w:r>
        <w:t>Un</w:t>
      </w:r>
      <w:r>
        <w:rPr>
          <w:spacing w:val="-3"/>
        </w:rPr>
        <w:t xml:space="preserve"> </w:t>
      </w:r>
      <w:r>
        <w:t>justificatif</w:t>
      </w:r>
      <w:r>
        <w:rPr>
          <w:spacing w:val="-5"/>
        </w:rPr>
        <w:t xml:space="preserve"> </w:t>
      </w:r>
      <w:r w:rsidR="002F5F8C">
        <w:t>est</w:t>
      </w:r>
      <w:r>
        <w:rPr>
          <w:spacing w:val="-2"/>
        </w:rPr>
        <w:t xml:space="preserve"> </w:t>
      </w:r>
      <w:r>
        <w:t>fourni</w:t>
      </w:r>
      <w:r>
        <w:rPr>
          <w:spacing w:val="-2"/>
        </w:rPr>
        <w:t xml:space="preserve"> </w:t>
      </w:r>
      <w:r>
        <w:t>au</w:t>
      </w:r>
      <w:r>
        <w:rPr>
          <w:spacing w:val="-3"/>
        </w:rPr>
        <w:t xml:space="preserve"> </w:t>
      </w:r>
      <w:r>
        <w:t>ma</w:t>
      </w:r>
      <w:r w:rsidR="002F5F8C">
        <w:t>î</w:t>
      </w:r>
      <w:r>
        <w:t>tre</w:t>
      </w:r>
      <w:r>
        <w:rPr>
          <w:spacing w:val="-2"/>
        </w:rPr>
        <w:t xml:space="preserve"> </w:t>
      </w:r>
      <w:r>
        <w:t>d’ouvrage.</w:t>
      </w:r>
    </w:p>
    <w:p w14:paraId="0DC48C47" w14:textId="18AAA363" w:rsidR="008151FF" w:rsidRDefault="008151FF" w:rsidP="00F053C4">
      <w:pPr>
        <w:pStyle w:val="Corpsdetexte"/>
        <w:spacing w:before="20"/>
        <w:ind w:left="881"/>
        <w:jc w:val="both"/>
      </w:pPr>
      <w:r>
        <w:t>Il</w:t>
      </w:r>
      <w:r>
        <w:rPr>
          <w:spacing w:val="-2"/>
        </w:rPr>
        <w:t xml:space="preserve"> </w:t>
      </w:r>
      <w:r>
        <w:t>en</w:t>
      </w:r>
      <w:r>
        <w:rPr>
          <w:spacing w:val="-2"/>
        </w:rPr>
        <w:t xml:space="preserve"> </w:t>
      </w:r>
      <w:r w:rsidR="002F5F8C">
        <w:t>est</w:t>
      </w:r>
      <w:r>
        <w:rPr>
          <w:spacing w:val="-4"/>
        </w:rPr>
        <w:t xml:space="preserve"> </w:t>
      </w:r>
      <w:r>
        <w:t>de</w:t>
      </w:r>
      <w:r>
        <w:rPr>
          <w:spacing w:val="-4"/>
        </w:rPr>
        <w:t xml:space="preserve"> </w:t>
      </w:r>
      <w:r>
        <w:t>même</w:t>
      </w:r>
      <w:r>
        <w:rPr>
          <w:spacing w:val="-3"/>
        </w:rPr>
        <w:t xml:space="preserve"> </w:t>
      </w:r>
      <w:r>
        <w:t>pour</w:t>
      </w:r>
      <w:r>
        <w:rPr>
          <w:spacing w:val="-2"/>
        </w:rPr>
        <w:t xml:space="preserve"> </w:t>
      </w:r>
      <w:r>
        <w:t>les</w:t>
      </w:r>
      <w:r>
        <w:rPr>
          <w:spacing w:val="-2"/>
        </w:rPr>
        <w:t xml:space="preserve"> </w:t>
      </w:r>
      <w:r>
        <w:t>performances acoustiques</w:t>
      </w:r>
      <w:r>
        <w:rPr>
          <w:spacing w:val="-2"/>
        </w:rPr>
        <w:t xml:space="preserve"> </w:t>
      </w:r>
      <w:r>
        <w:t>du</w:t>
      </w:r>
      <w:r>
        <w:rPr>
          <w:spacing w:val="-3"/>
        </w:rPr>
        <w:t xml:space="preserve"> </w:t>
      </w:r>
      <w:r>
        <w:t>matériau.</w:t>
      </w:r>
    </w:p>
    <w:p w14:paraId="4BC46639" w14:textId="69412BB8" w:rsidR="008151FF" w:rsidRDefault="008151FF" w:rsidP="00F053C4">
      <w:pPr>
        <w:pStyle w:val="Corpsdetexte"/>
        <w:spacing w:before="1"/>
        <w:jc w:val="both"/>
      </w:pPr>
    </w:p>
    <w:p w14:paraId="489285F4" w14:textId="77777777" w:rsidR="008151FF" w:rsidRDefault="008151FF" w:rsidP="00F053C4">
      <w:pPr>
        <w:pStyle w:val="Titre2"/>
      </w:pPr>
      <w:r>
        <w:t>4.4.1-</w:t>
      </w:r>
      <w:r>
        <w:rPr>
          <w:spacing w:val="-1"/>
        </w:rPr>
        <w:t xml:space="preserve"> </w:t>
      </w:r>
      <w:r>
        <w:t>Fourniture</w:t>
      </w:r>
      <w:r>
        <w:rPr>
          <w:spacing w:val="-5"/>
        </w:rPr>
        <w:t xml:space="preserve"> </w:t>
      </w:r>
      <w:r>
        <w:t>et</w:t>
      </w:r>
      <w:r>
        <w:rPr>
          <w:spacing w:val="-1"/>
        </w:rPr>
        <w:t xml:space="preserve"> </w:t>
      </w:r>
      <w:r>
        <w:t>pose</w:t>
      </w:r>
      <w:r>
        <w:rPr>
          <w:spacing w:val="-2"/>
        </w:rPr>
        <w:t xml:space="preserve"> </w:t>
      </w:r>
      <w:r>
        <w:t>de</w:t>
      </w:r>
      <w:r>
        <w:rPr>
          <w:spacing w:val="-1"/>
        </w:rPr>
        <w:t xml:space="preserve"> </w:t>
      </w:r>
      <w:r>
        <w:t>revêtement</w:t>
      </w:r>
      <w:r>
        <w:rPr>
          <w:spacing w:val="-3"/>
        </w:rPr>
        <w:t xml:space="preserve"> </w:t>
      </w:r>
      <w:r>
        <w:t>de</w:t>
      </w:r>
      <w:r>
        <w:rPr>
          <w:spacing w:val="-2"/>
        </w:rPr>
        <w:t xml:space="preserve"> </w:t>
      </w:r>
      <w:r>
        <w:t>sol</w:t>
      </w:r>
      <w:r>
        <w:rPr>
          <w:spacing w:val="-2"/>
        </w:rPr>
        <w:t xml:space="preserve"> </w:t>
      </w:r>
      <w:r>
        <w:t>PVC</w:t>
      </w:r>
    </w:p>
    <w:p w14:paraId="3829B509" w14:textId="77777777" w:rsidR="008151FF" w:rsidRDefault="008151FF" w:rsidP="00F053C4">
      <w:pPr>
        <w:pStyle w:val="Corpsdetexte"/>
        <w:spacing w:before="10"/>
        <w:jc w:val="both"/>
        <w:rPr>
          <w:b/>
          <w:sz w:val="21"/>
        </w:rPr>
      </w:pPr>
    </w:p>
    <w:p w14:paraId="3312FA7B" w14:textId="5842D64A" w:rsidR="008151FF" w:rsidRDefault="008151FF" w:rsidP="00F053C4">
      <w:pPr>
        <w:pStyle w:val="Corpsdetexte"/>
        <w:ind w:left="172"/>
        <w:jc w:val="both"/>
      </w:pPr>
      <w:r>
        <w:t>Fourniture</w:t>
      </w:r>
      <w:r>
        <w:rPr>
          <w:spacing w:val="1"/>
        </w:rPr>
        <w:t xml:space="preserve"> </w:t>
      </w:r>
      <w:r>
        <w:t>et</w:t>
      </w:r>
      <w:r>
        <w:rPr>
          <w:spacing w:val="2"/>
        </w:rPr>
        <w:t xml:space="preserve"> </w:t>
      </w:r>
      <w:r>
        <w:t>mise</w:t>
      </w:r>
      <w:r>
        <w:rPr>
          <w:spacing w:val="2"/>
        </w:rPr>
        <w:t xml:space="preserve"> </w:t>
      </w:r>
      <w:r>
        <w:t>en</w:t>
      </w:r>
      <w:r>
        <w:rPr>
          <w:spacing w:val="4"/>
        </w:rPr>
        <w:t xml:space="preserve"> </w:t>
      </w:r>
      <w:r>
        <w:t>œuvre</w:t>
      </w:r>
      <w:r>
        <w:rPr>
          <w:spacing w:val="4"/>
        </w:rPr>
        <w:t xml:space="preserve"> </w:t>
      </w:r>
      <w:r>
        <w:t>de</w:t>
      </w:r>
      <w:r>
        <w:rPr>
          <w:spacing w:val="2"/>
        </w:rPr>
        <w:t xml:space="preserve"> </w:t>
      </w:r>
      <w:r>
        <w:t>revêtement</w:t>
      </w:r>
      <w:r>
        <w:rPr>
          <w:spacing w:val="2"/>
        </w:rPr>
        <w:t xml:space="preserve"> </w:t>
      </w:r>
      <w:r>
        <w:t>de</w:t>
      </w:r>
      <w:r>
        <w:rPr>
          <w:spacing w:val="4"/>
        </w:rPr>
        <w:t xml:space="preserve"> </w:t>
      </w:r>
      <w:r>
        <w:t>sol</w:t>
      </w:r>
      <w:r>
        <w:rPr>
          <w:spacing w:val="1"/>
        </w:rPr>
        <w:t xml:space="preserve"> </w:t>
      </w:r>
      <w:r>
        <w:t>PVC</w:t>
      </w:r>
      <w:r w:rsidR="00AF6D92">
        <w:t xml:space="preserve"> hétérogène </w:t>
      </w:r>
      <w:r w:rsidR="007860BF">
        <w:t>acoustique</w:t>
      </w:r>
      <w:r>
        <w:t>.</w:t>
      </w:r>
      <w:r>
        <w:rPr>
          <w:spacing w:val="3"/>
        </w:rPr>
        <w:t xml:space="preserve"> </w:t>
      </w:r>
      <w:r>
        <w:t>La</w:t>
      </w:r>
      <w:r>
        <w:rPr>
          <w:spacing w:val="1"/>
        </w:rPr>
        <w:t xml:space="preserve"> </w:t>
      </w:r>
      <w:r>
        <w:t>marque</w:t>
      </w:r>
      <w:r>
        <w:rPr>
          <w:spacing w:val="5"/>
        </w:rPr>
        <w:t xml:space="preserve"> </w:t>
      </w:r>
      <w:r>
        <w:t>et</w:t>
      </w:r>
      <w:r>
        <w:rPr>
          <w:spacing w:val="2"/>
        </w:rPr>
        <w:t xml:space="preserve"> </w:t>
      </w:r>
      <w:r>
        <w:t>modèle</w:t>
      </w:r>
      <w:r>
        <w:rPr>
          <w:spacing w:val="2"/>
        </w:rPr>
        <w:t xml:space="preserve"> </w:t>
      </w:r>
      <w:r>
        <w:t>employés</w:t>
      </w:r>
      <w:r>
        <w:rPr>
          <w:spacing w:val="2"/>
        </w:rPr>
        <w:t xml:space="preserve"> </w:t>
      </w:r>
      <w:r>
        <w:t>sont</w:t>
      </w:r>
      <w:r>
        <w:rPr>
          <w:spacing w:val="2"/>
        </w:rPr>
        <w:t xml:space="preserve"> </w:t>
      </w:r>
      <w:r w:rsidR="00AF6D92">
        <w:t xml:space="preserve">indiqués dans </w:t>
      </w:r>
      <w:r w:rsidR="002F5F8C">
        <w:t>le mémoire technique</w:t>
      </w:r>
      <w:r>
        <w:rPr>
          <w:spacing w:val="1"/>
        </w:rPr>
        <w:t xml:space="preserve"> </w:t>
      </w:r>
      <w:r>
        <w:t>du titulaire.</w:t>
      </w:r>
    </w:p>
    <w:p w14:paraId="7A1FFCD9" w14:textId="7B890C46" w:rsidR="008151FF" w:rsidRDefault="008151FF" w:rsidP="00F053C4">
      <w:pPr>
        <w:pStyle w:val="Paragraphedeliste"/>
        <w:numPr>
          <w:ilvl w:val="0"/>
          <w:numId w:val="5"/>
        </w:numPr>
        <w:tabs>
          <w:tab w:val="left" w:pos="893"/>
          <w:tab w:val="left" w:pos="894"/>
        </w:tabs>
        <w:spacing w:before="1"/>
        <w:ind w:hanging="361"/>
        <w:jc w:val="both"/>
      </w:pPr>
      <w:r>
        <w:t>Classe</w:t>
      </w:r>
      <w:r>
        <w:rPr>
          <w:spacing w:val="-2"/>
        </w:rPr>
        <w:t xml:space="preserve"> </w:t>
      </w:r>
      <w:r>
        <w:t>U</w:t>
      </w:r>
      <w:r w:rsidR="009959A9">
        <w:t>3</w:t>
      </w:r>
      <w:r w:rsidR="00AF6D92">
        <w:t xml:space="preserve"> - </w:t>
      </w:r>
      <w:r>
        <w:t>P3</w:t>
      </w:r>
      <w:r w:rsidR="00AF6D92">
        <w:t xml:space="preserve"> -</w:t>
      </w:r>
      <w:r>
        <w:rPr>
          <w:spacing w:val="-1"/>
        </w:rPr>
        <w:t xml:space="preserve"> </w:t>
      </w:r>
      <w:r>
        <w:t>E2,</w:t>
      </w:r>
    </w:p>
    <w:p w14:paraId="38340B91" w14:textId="59D738B4" w:rsidR="008151FF" w:rsidRDefault="008151FF" w:rsidP="00F053C4">
      <w:pPr>
        <w:pStyle w:val="Paragraphedeliste"/>
        <w:numPr>
          <w:ilvl w:val="0"/>
          <w:numId w:val="5"/>
        </w:numPr>
        <w:tabs>
          <w:tab w:val="left" w:pos="893"/>
          <w:tab w:val="left" w:pos="894"/>
        </w:tabs>
        <w:spacing w:before="1"/>
        <w:ind w:hanging="361"/>
        <w:jc w:val="both"/>
      </w:pPr>
      <w:r>
        <w:t>Classement</w:t>
      </w:r>
      <w:r>
        <w:rPr>
          <w:spacing w:val="-1"/>
        </w:rPr>
        <w:t xml:space="preserve"> </w:t>
      </w:r>
      <w:r>
        <w:t>au</w:t>
      </w:r>
      <w:r>
        <w:rPr>
          <w:spacing w:val="-4"/>
        </w:rPr>
        <w:t xml:space="preserve"> </w:t>
      </w:r>
      <w:r>
        <w:t>feu</w:t>
      </w:r>
      <w:r>
        <w:rPr>
          <w:spacing w:val="-4"/>
        </w:rPr>
        <w:t xml:space="preserve"> </w:t>
      </w:r>
      <w:r>
        <w:t>: M3</w:t>
      </w:r>
      <w:r>
        <w:rPr>
          <w:spacing w:val="-2"/>
        </w:rPr>
        <w:t xml:space="preserve"> </w:t>
      </w:r>
      <w:r>
        <w:t>minimum</w:t>
      </w:r>
      <w:r w:rsidR="002F5F8C">
        <w:t>,</w:t>
      </w:r>
    </w:p>
    <w:p w14:paraId="3FAC8188" w14:textId="30A732E0" w:rsidR="008151FF" w:rsidRDefault="008151FF" w:rsidP="00F053C4">
      <w:pPr>
        <w:pStyle w:val="Paragraphedeliste"/>
        <w:numPr>
          <w:ilvl w:val="0"/>
          <w:numId w:val="5"/>
        </w:numPr>
        <w:tabs>
          <w:tab w:val="left" w:pos="893"/>
          <w:tab w:val="left" w:pos="894"/>
        </w:tabs>
        <w:spacing w:line="279" w:lineRule="exact"/>
        <w:ind w:hanging="361"/>
        <w:jc w:val="both"/>
      </w:pPr>
      <w:r>
        <w:t>Pose</w:t>
      </w:r>
      <w:r>
        <w:rPr>
          <w:spacing w:val="-1"/>
        </w:rPr>
        <w:t xml:space="preserve"> </w:t>
      </w:r>
      <w:r>
        <w:t>collée et soudée</w:t>
      </w:r>
      <w:r w:rsidR="002F5F8C">
        <w:t>,</w:t>
      </w:r>
    </w:p>
    <w:p w14:paraId="7EB58DC0" w14:textId="19577AEB" w:rsidR="008151FF" w:rsidRDefault="008151FF" w:rsidP="00F053C4">
      <w:pPr>
        <w:pStyle w:val="Paragraphedeliste"/>
        <w:numPr>
          <w:ilvl w:val="0"/>
          <w:numId w:val="5"/>
        </w:numPr>
        <w:tabs>
          <w:tab w:val="left" w:pos="893"/>
          <w:tab w:val="left" w:pos="894"/>
        </w:tabs>
        <w:spacing w:before="1"/>
        <w:ind w:hanging="361"/>
        <w:jc w:val="both"/>
      </w:pPr>
      <w:r>
        <w:t>Coloris</w:t>
      </w:r>
      <w:r>
        <w:rPr>
          <w:spacing w:val="-1"/>
        </w:rPr>
        <w:t xml:space="preserve"> </w:t>
      </w:r>
      <w:r>
        <w:t>et</w:t>
      </w:r>
      <w:r>
        <w:rPr>
          <w:spacing w:val="-5"/>
        </w:rPr>
        <w:t xml:space="preserve"> </w:t>
      </w:r>
      <w:r>
        <w:t>motifs au</w:t>
      </w:r>
      <w:r>
        <w:rPr>
          <w:spacing w:val="-1"/>
        </w:rPr>
        <w:t xml:space="preserve"> </w:t>
      </w:r>
      <w:r>
        <w:t>choix du</w:t>
      </w:r>
      <w:r>
        <w:rPr>
          <w:spacing w:val="-2"/>
        </w:rPr>
        <w:t xml:space="preserve"> </w:t>
      </w:r>
      <w:r>
        <w:t>maitre d’ouvrage</w:t>
      </w:r>
      <w:r w:rsidR="002F5F8C">
        <w:t>,</w:t>
      </w:r>
    </w:p>
    <w:p w14:paraId="5BEBE5C3" w14:textId="4C133E0C" w:rsidR="008151FF" w:rsidRPr="00F97330" w:rsidRDefault="008151FF" w:rsidP="00F97330">
      <w:pPr>
        <w:pStyle w:val="Paragraphedeliste"/>
        <w:numPr>
          <w:ilvl w:val="0"/>
          <w:numId w:val="5"/>
        </w:numPr>
        <w:tabs>
          <w:tab w:val="left" w:pos="893"/>
          <w:tab w:val="left" w:pos="894"/>
        </w:tabs>
        <w:spacing w:before="1" w:line="470" w:lineRule="auto"/>
        <w:ind w:left="172" w:right="2907" w:firstLine="360"/>
        <w:jc w:val="both"/>
        <w:rPr>
          <w:i/>
        </w:rPr>
      </w:pPr>
      <w:r>
        <w:t>Barre de seuil en inox vissée à chaque changement de nature de sol</w:t>
      </w:r>
      <w:r>
        <w:rPr>
          <w:spacing w:val="-47"/>
        </w:rPr>
        <w:t xml:space="preserve"> </w:t>
      </w:r>
      <w:r w:rsidR="002F5F8C">
        <w:rPr>
          <w:spacing w:val="-47"/>
        </w:rPr>
        <w:t>.</w:t>
      </w:r>
    </w:p>
    <w:p w14:paraId="03DA5AD6" w14:textId="77777777" w:rsidR="008151FF" w:rsidRDefault="008151FF" w:rsidP="00F053C4">
      <w:pPr>
        <w:pStyle w:val="Titre2"/>
      </w:pPr>
      <w:r>
        <w:t>4.4.2-</w:t>
      </w:r>
      <w:r>
        <w:rPr>
          <w:spacing w:val="-3"/>
        </w:rPr>
        <w:t xml:space="preserve"> </w:t>
      </w:r>
      <w:r>
        <w:t>Réception</w:t>
      </w:r>
      <w:r>
        <w:rPr>
          <w:spacing w:val="-3"/>
        </w:rPr>
        <w:t xml:space="preserve"> </w:t>
      </w:r>
      <w:r>
        <w:t>des</w:t>
      </w:r>
      <w:r>
        <w:rPr>
          <w:spacing w:val="-4"/>
        </w:rPr>
        <w:t xml:space="preserve"> </w:t>
      </w:r>
      <w:r>
        <w:t>revêtements</w:t>
      </w:r>
    </w:p>
    <w:p w14:paraId="6ADB73EB" w14:textId="77777777" w:rsidR="008151FF" w:rsidRDefault="008151FF" w:rsidP="00F053C4">
      <w:pPr>
        <w:pStyle w:val="Corpsdetexte"/>
        <w:jc w:val="both"/>
        <w:rPr>
          <w:b/>
        </w:rPr>
      </w:pPr>
    </w:p>
    <w:p w14:paraId="7FFAF6B4" w14:textId="77777777" w:rsidR="008151FF" w:rsidRDefault="008151FF" w:rsidP="00F053C4">
      <w:pPr>
        <w:spacing w:before="1"/>
        <w:ind w:left="172"/>
        <w:jc w:val="both"/>
        <w:rPr>
          <w:i/>
        </w:rPr>
      </w:pPr>
      <w:r>
        <w:rPr>
          <w:i/>
        </w:rPr>
        <w:t>La</w:t>
      </w:r>
      <w:r>
        <w:rPr>
          <w:i/>
          <w:spacing w:val="-3"/>
        </w:rPr>
        <w:t xml:space="preserve"> </w:t>
      </w:r>
      <w:r>
        <w:rPr>
          <w:i/>
        </w:rPr>
        <w:t>réception</w:t>
      </w:r>
      <w:r>
        <w:rPr>
          <w:i/>
          <w:spacing w:val="-2"/>
        </w:rPr>
        <w:t xml:space="preserve"> </w:t>
      </w:r>
      <w:r>
        <w:rPr>
          <w:i/>
        </w:rPr>
        <w:t>des</w:t>
      </w:r>
      <w:r>
        <w:rPr>
          <w:i/>
          <w:spacing w:val="-4"/>
        </w:rPr>
        <w:t xml:space="preserve"> </w:t>
      </w:r>
      <w:r>
        <w:rPr>
          <w:i/>
        </w:rPr>
        <w:t>revêtements</w:t>
      </w:r>
      <w:r>
        <w:rPr>
          <w:i/>
          <w:spacing w:val="-1"/>
        </w:rPr>
        <w:t xml:space="preserve"> </w:t>
      </w:r>
      <w:r>
        <w:rPr>
          <w:i/>
        </w:rPr>
        <w:t>de</w:t>
      </w:r>
      <w:r>
        <w:rPr>
          <w:i/>
          <w:spacing w:val="-3"/>
        </w:rPr>
        <w:t xml:space="preserve"> </w:t>
      </w:r>
      <w:r>
        <w:rPr>
          <w:i/>
        </w:rPr>
        <w:t>sols est</w:t>
      </w:r>
      <w:r>
        <w:rPr>
          <w:i/>
          <w:spacing w:val="-1"/>
        </w:rPr>
        <w:t xml:space="preserve"> </w:t>
      </w:r>
      <w:r>
        <w:rPr>
          <w:i/>
        </w:rPr>
        <w:t>subordonnée</w:t>
      </w:r>
      <w:r>
        <w:rPr>
          <w:i/>
          <w:spacing w:val="-2"/>
        </w:rPr>
        <w:t xml:space="preserve"> </w:t>
      </w:r>
      <w:r>
        <w:rPr>
          <w:i/>
        </w:rPr>
        <w:t>à</w:t>
      </w:r>
      <w:r>
        <w:rPr>
          <w:i/>
          <w:spacing w:val="-1"/>
        </w:rPr>
        <w:t xml:space="preserve"> </w:t>
      </w:r>
      <w:r>
        <w:rPr>
          <w:i/>
        </w:rPr>
        <w:t>:</w:t>
      </w:r>
    </w:p>
    <w:p w14:paraId="59D74CCD" w14:textId="19402070" w:rsidR="008151FF" w:rsidRDefault="008151FF" w:rsidP="00F053C4">
      <w:pPr>
        <w:pStyle w:val="Paragraphedeliste"/>
        <w:numPr>
          <w:ilvl w:val="0"/>
          <w:numId w:val="5"/>
        </w:numPr>
        <w:tabs>
          <w:tab w:val="left" w:pos="893"/>
          <w:tab w:val="left" w:pos="894"/>
        </w:tabs>
        <w:spacing w:before="1"/>
        <w:ind w:hanging="361"/>
        <w:jc w:val="both"/>
      </w:pPr>
      <w:r>
        <w:t>L’aspect</w:t>
      </w:r>
      <w:r w:rsidRPr="00EE0E6F">
        <w:t xml:space="preserve"> </w:t>
      </w:r>
      <w:r>
        <w:t>général</w:t>
      </w:r>
      <w:r w:rsidRPr="00EE0E6F">
        <w:t xml:space="preserve"> </w:t>
      </w:r>
      <w:r>
        <w:t>de</w:t>
      </w:r>
      <w:r w:rsidRPr="00EE0E6F">
        <w:t xml:space="preserve"> </w:t>
      </w:r>
      <w:r>
        <w:t>la</w:t>
      </w:r>
      <w:r w:rsidRPr="00EE0E6F">
        <w:t xml:space="preserve"> </w:t>
      </w:r>
      <w:r>
        <w:t>conformité</w:t>
      </w:r>
      <w:r w:rsidRPr="00EE0E6F">
        <w:t xml:space="preserve"> </w:t>
      </w:r>
      <w:r>
        <w:t>des</w:t>
      </w:r>
      <w:r w:rsidRPr="00EE0E6F">
        <w:t xml:space="preserve"> </w:t>
      </w:r>
      <w:r>
        <w:t>teintes</w:t>
      </w:r>
      <w:r w:rsidRPr="00EE0E6F">
        <w:t xml:space="preserve"> </w:t>
      </w:r>
      <w:r>
        <w:t>arrêtées</w:t>
      </w:r>
      <w:r w:rsidRPr="00EE0E6F">
        <w:t xml:space="preserve"> </w:t>
      </w:r>
      <w:r>
        <w:t>par</w:t>
      </w:r>
      <w:r w:rsidRPr="00EE0E6F">
        <w:t xml:space="preserve"> </w:t>
      </w:r>
      <w:r>
        <w:t>le</w:t>
      </w:r>
      <w:r w:rsidRPr="00EE0E6F">
        <w:t xml:space="preserve"> </w:t>
      </w:r>
      <w:r>
        <w:t>maître</w:t>
      </w:r>
      <w:r w:rsidRPr="00EE0E6F">
        <w:t xml:space="preserve"> </w:t>
      </w:r>
      <w:r>
        <w:t>d’ouvrage</w:t>
      </w:r>
      <w:r w:rsidR="002F5F8C">
        <w:t>,</w:t>
      </w:r>
    </w:p>
    <w:p w14:paraId="33AA4697" w14:textId="4C292681" w:rsidR="008151FF" w:rsidRDefault="008151FF" w:rsidP="00F053C4">
      <w:pPr>
        <w:pStyle w:val="Paragraphedeliste"/>
        <w:numPr>
          <w:ilvl w:val="0"/>
          <w:numId w:val="5"/>
        </w:numPr>
        <w:tabs>
          <w:tab w:val="left" w:pos="893"/>
          <w:tab w:val="left" w:pos="894"/>
        </w:tabs>
        <w:spacing w:before="1"/>
        <w:ind w:hanging="361"/>
        <w:jc w:val="both"/>
      </w:pPr>
      <w:r>
        <w:t>La</w:t>
      </w:r>
      <w:r w:rsidRPr="00EE0E6F">
        <w:t xml:space="preserve"> </w:t>
      </w:r>
      <w:r>
        <w:t>plénitude</w:t>
      </w:r>
      <w:r w:rsidRPr="00EE0E6F">
        <w:t xml:space="preserve"> </w:t>
      </w:r>
      <w:r>
        <w:t>générale</w:t>
      </w:r>
      <w:r w:rsidRPr="00EE0E6F">
        <w:t xml:space="preserve"> </w:t>
      </w:r>
      <w:r>
        <w:t>du</w:t>
      </w:r>
      <w:r w:rsidRPr="00EE0E6F">
        <w:t xml:space="preserve"> </w:t>
      </w:r>
      <w:r>
        <w:t>revêtement</w:t>
      </w:r>
      <w:r w:rsidR="002F5F8C">
        <w:t>,</w:t>
      </w:r>
    </w:p>
    <w:p w14:paraId="2662DAD6" w14:textId="77777777" w:rsidR="008151FF" w:rsidRDefault="008151FF" w:rsidP="00F053C4">
      <w:pPr>
        <w:pStyle w:val="Paragraphedeliste"/>
        <w:numPr>
          <w:ilvl w:val="0"/>
          <w:numId w:val="5"/>
        </w:numPr>
        <w:tabs>
          <w:tab w:val="left" w:pos="893"/>
          <w:tab w:val="left" w:pos="894"/>
        </w:tabs>
        <w:spacing w:before="1"/>
        <w:ind w:hanging="361"/>
        <w:jc w:val="both"/>
      </w:pPr>
      <w:r>
        <w:t>La</w:t>
      </w:r>
      <w:r w:rsidRPr="00EE0E6F">
        <w:t xml:space="preserve"> </w:t>
      </w:r>
      <w:r>
        <w:t>qualité</w:t>
      </w:r>
      <w:r w:rsidRPr="00EE0E6F">
        <w:t xml:space="preserve"> </w:t>
      </w:r>
      <w:r>
        <w:t>des</w:t>
      </w:r>
      <w:r w:rsidRPr="00EE0E6F">
        <w:t xml:space="preserve"> </w:t>
      </w:r>
      <w:r>
        <w:t>joints.</w:t>
      </w:r>
    </w:p>
    <w:p w14:paraId="17B842C2" w14:textId="2FAAC78C" w:rsidR="008151FF" w:rsidRDefault="008151FF" w:rsidP="00F053C4">
      <w:pPr>
        <w:pStyle w:val="Corpsdetexte"/>
        <w:jc w:val="both"/>
        <w:rPr>
          <w:i/>
        </w:rPr>
      </w:pPr>
    </w:p>
    <w:p w14:paraId="3426BFFE" w14:textId="563E865A" w:rsidR="00194B30" w:rsidRDefault="00194B30" w:rsidP="00F053C4">
      <w:pPr>
        <w:pStyle w:val="Titre1"/>
      </w:pPr>
      <w:bookmarkStart w:id="29" w:name="_Toc222844568"/>
      <w:r>
        <w:t>4.</w:t>
      </w:r>
      <w:r w:rsidR="00693D4C">
        <w:t>5</w:t>
      </w:r>
      <w:r>
        <w:t>-</w:t>
      </w:r>
      <w:r>
        <w:rPr>
          <w:spacing w:val="-1"/>
        </w:rPr>
        <w:t xml:space="preserve"> </w:t>
      </w:r>
      <w:r>
        <w:t>Lot</w:t>
      </w:r>
      <w:r>
        <w:rPr>
          <w:spacing w:val="-2"/>
        </w:rPr>
        <w:t xml:space="preserve"> </w:t>
      </w:r>
      <w:r w:rsidR="00693D4C">
        <w:rPr>
          <w:spacing w:val="-2"/>
        </w:rPr>
        <w:t>5</w:t>
      </w:r>
      <w:r>
        <w:t xml:space="preserve"> :</w:t>
      </w:r>
      <w:r>
        <w:rPr>
          <w:spacing w:val="-1"/>
        </w:rPr>
        <w:t xml:space="preserve"> </w:t>
      </w:r>
      <w:r>
        <w:t>Peinture</w:t>
      </w:r>
      <w:bookmarkEnd w:id="29"/>
    </w:p>
    <w:p w14:paraId="4DA03C67" w14:textId="77777777" w:rsidR="00194B30" w:rsidRDefault="00194B30" w:rsidP="00F053C4">
      <w:pPr>
        <w:pStyle w:val="Corpsdetexte"/>
        <w:spacing w:before="10"/>
        <w:jc w:val="both"/>
        <w:rPr>
          <w:b/>
          <w:sz w:val="20"/>
        </w:rPr>
      </w:pPr>
    </w:p>
    <w:p w14:paraId="173A200D" w14:textId="0A3F0908" w:rsidR="00194B30" w:rsidRPr="000A1AE0" w:rsidRDefault="00194B30" w:rsidP="00F053C4">
      <w:pPr>
        <w:pStyle w:val="Corpsdetexte"/>
        <w:spacing w:before="56"/>
        <w:ind w:left="172" w:right="319"/>
        <w:jc w:val="both"/>
      </w:pPr>
      <w:r w:rsidRPr="000A1AE0">
        <w:t xml:space="preserve">Les travaux </w:t>
      </w:r>
      <w:r w:rsidR="00D329C4">
        <w:t xml:space="preserve">doivent </w:t>
      </w:r>
      <w:r w:rsidRPr="000A1AE0">
        <w:t>être conformes aux règlements en vigueur et notamment aux documents suivants :</w:t>
      </w:r>
      <w:r w:rsidRPr="000A1AE0">
        <w:rPr>
          <w:spacing w:val="1"/>
        </w:rPr>
        <w:t xml:space="preserve"> </w:t>
      </w:r>
      <w:r w:rsidRPr="000A1AE0">
        <w:t>DTU</w:t>
      </w:r>
      <w:r w:rsidRPr="000A1AE0">
        <w:rPr>
          <w:spacing w:val="-3"/>
        </w:rPr>
        <w:t xml:space="preserve"> </w:t>
      </w:r>
      <w:r w:rsidRPr="000A1AE0">
        <w:t>59.1</w:t>
      </w:r>
      <w:r w:rsidRPr="000A1AE0">
        <w:rPr>
          <w:spacing w:val="-2"/>
        </w:rPr>
        <w:t xml:space="preserve"> </w:t>
      </w:r>
      <w:r w:rsidRPr="000A1AE0">
        <w:t>et</w:t>
      </w:r>
      <w:r w:rsidRPr="000A1AE0">
        <w:rPr>
          <w:spacing w:val="3"/>
        </w:rPr>
        <w:t xml:space="preserve"> </w:t>
      </w:r>
      <w:r w:rsidRPr="000A1AE0">
        <w:t>les Normes</w:t>
      </w:r>
      <w:r w:rsidRPr="000A1AE0">
        <w:rPr>
          <w:spacing w:val="1"/>
        </w:rPr>
        <w:t xml:space="preserve"> </w:t>
      </w:r>
      <w:r w:rsidRPr="000A1AE0">
        <w:t>Françaises en</w:t>
      </w:r>
      <w:r w:rsidRPr="000A1AE0">
        <w:rPr>
          <w:spacing w:val="-3"/>
        </w:rPr>
        <w:t xml:space="preserve"> </w:t>
      </w:r>
      <w:r w:rsidRPr="000A1AE0">
        <w:t>vigueur.</w:t>
      </w:r>
    </w:p>
    <w:p w14:paraId="2BEC4407" w14:textId="77777777" w:rsidR="00194B30" w:rsidRPr="000A1AE0" w:rsidRDefault="00194B30" w:rsidP="00F053C4">
      <w:pPr>
        <w:pStyle w:val="Corpsdetexte"/>
        <w:spacing w:before="1"/>
        <w:jc w:val="both"/>
      </w:pPr>
    </w:p>
    <w:p w14:paraId="21FA87F4" w14:textId="35237AE0" w:rsidR="00194B30" w:rsidRPr="000A1AE0" w:rsidRDefault="00194B30" w:rsidP="00F053C4">
      <w:pPr>
        <w:pStyle w:val="Corpsdetexte"/>
        <w:ind w:left="172"/>
        <w:jc w:val="both"/>
      </w:pPr>
      <w:r w:rsidRPr="000A1AE0">
        <w:t>Le</w:t>
      </w:r>
      <w:r w:rsidRPr="000A1AE0">
        <w:rPr>
          <w:spacing w:val="-1"/>
        </w:rPr>
        <w:t xml:space="preserve"> </w:t>
      </w:r>
      <w:r w:rsidRPr="000A1AE0">
        <w:t>titulaire</w:t>
      </w:r>
      <w:r w:rsidRPr="000A1AE0">
        <w:rPr>
          <w:spacing w:val="1"/>
        </w:rPr>
        <w:t xml:space="preserve"> </w:t>
      </w:r>
      <w:r w:rsidRPr="000A1AE0">
        <w:t>du</w:t>
      </w:r>
      <w:r w:rsidRPr="000A1AE0">
        <w:rPr>
          <w:spacing w:val="-2"/>
        </w:rPr>
        <w:t xml:space="preserve"> </w:t>
      </w:r>
      <w:r w:rsidRPr="000A1AE0">
        <w:t>présent</w:t>
      </w:r>
      <w:r w:rsidRPr="000A1AE0">
        <w:rPr>
          <w:spacing w:val="-1"/>
        </w:rPr>
        <w:t xml:space="preserve"> </w:t>
      </w:r>
      <w:r w:rsidRPr="000A1AE0">
        <w:t>lot</w:t>
      </w:r>
      <w:r w:rsidRPr="000A1AE0">
        <w:rPr>
          <w:spacing w:val="-3"/>
        </w:rPr>
        <w:t xml:space="preserve"> </w:t>
      </w:r>
      <w:r w:rsidR="00D329C4">
        <w:t>réalise</w:t>
      </w:r>
      <w:r w:rsidRPr="000A1AE0">
        <w:rPr>
          <w:spacing w:val="-4"/>
        </w:rPr>
        <w:t xml:space="preserve"> </w:t>
      </w:r>
      <w:r w:rsidRPr="000A1AE0">
        <w:t>tous</w:t>
      </w:r>
      <w:r w:rsidRPr="000A1AE0">
        <w:rPr>
          <w:spacing w:val="-4"/>
        </w:rPr>
        <w:t xml:space="preserve"> </w:t>
      </w:r>
      <w:r w:rsidRPr="000A1AE0">
        <w:t>les</w:t>
      </w:r>
      <w:r w:rsidRPr="000A1AE0">
        <w:rPr>
          <w:spacing w:val="-2"/>
        </w:rPr>
        <w:t xml:space="preserve"> </w:t>
      </w:r>
      <w:r w:rsidRPr="000A1AE0">
        <w:t>travaux</w:t>
      </w:r>
      <w:r w:rsidRPr="000A1AE0">
        <w:rPr>
          <w:spacing w:val="-1"/>
        </w:rPr>
        <w:t xml:space="preserve"> </w:t>
      </w:r>
      <w:r w:rsidRPr="000A1AE0">
        <w:t>de peinture</w:t>
      </w:r>
      <w:r w:rsidRPr="000A1AE0">
        <w:rPr>
          <w:spacing w:val="-1"/>
        </w:rPr>
        <w:t xml:space="preserve"> </w:t>
      </w:r>
      <w:r w:rsidRPr="000A1AE0">
        <w:t>(murs, plafonds</w:t>
      </w:r>
      <w:r w:rsidR="00044BD3" w:rsidRPr="000A1AE0">
        <w:rPr>
          <w:spacing w:val="-2"/>
        </w:rPr>
        <w:t>, m</w:t>
      </w:r>
      <w:r w:rsidRPr="000A1AE0">
        <w:t>enuiseries</w:t>
      </w:r>
      <w:r w:rsidRPr="000A1AE0">
        <w:rPr>
          <w:spacing w:val="-3"/>
        </w:rPr>
        <w:t xml:space="preserve"> </w:t>
      </w:r>
      <w:r w:rsidRPr="002B0398">
        <w:t>intérieures</w:t>
      </w:r>
      <w:r w:rsidR="00044BD3" w:rsidRPr="002B0398">
        <w:t xml:space="preserve"> et extéri</w:t>
      </w:r>
      <w:r w:rsidR="000A1AE0" w:rsidRPr="002B0398">
        <w:t>eures</w:t>
      </w:r>
      <w:r w:rsidR="002B0398" w:rsidRPr="002B0398">
        <w:t xml:space="preserve"> compris ébrasements et entourages</w:t>
      </w:r>
      <w:r w:rsidRPr="002B0398">
        <w:t>).</w:t>
      </w:r>
    </w:p>
    <w:p w14:paraId="29065CB8" w14:textId="45709021" w:rsidR="00194B30" w:rsidRDefault="00194B30" w:rsidP="00F053C4">
      <w:pPr>
        <w:pStyle w:val="Corpsdetexte"/>
        <w:spacing w:before="4"/>
        <w:jc w:val="both"/>
        <w:rPr>
          <w:sz w:val="25"/>
          <w:highlight w:val="green"/>
        </w:rPr>
      </w:pPr>
    </w:p>
    <w:p w14:paraId="4331C0C3" w14:textId="77777777" w:rsidR="002F5F8C" w:rsidRPr="00541D60" w:rsidRDefault="002F5F8C" w:rsidP="00F053C4">
      <w:pPr>
        <w:pStyle w:val="Corpsdetexte"/>
        <w:spacing w:before="4"/>
        <w:jc w:val="both"/>
        <w:rPr>
          <w:sz w:val="25"/>
          <w:highlight w:val="green"/>
        </w:rPr>
      </w:pPr>
    </w:p>
    <w:p w14:paraId="741FBDA1" w14:textId="358A584E" w:rsidR="00194B30" w:rsidRPr="000A1AE0" w:rsidRDefault="00194B30" w:rsidP="00F053C4">
      <w:pPr>
        <w:pStyle w:val="Titre2"/>
      </w:pPr>
      <w:r w:rsidRPr="000A1AE0">
        <w:lastRenderedPageBreak/>
        <w:t>4.</w:t>
      </w:r>
      <w:r w:rsidR="00693D4C" w:rsidRPr="000A1AE0">
        <w:t>5</w:t>
      </w:r>
      <w:r w:rsidRPr="000A1AE0">
        <w:t>.1-</w:t>
      </w:r>
      <w:r w:rsidRPr="000A1AE0">
        <w:rPr>
          <w:spacing w:val="-3"/>
        </w:rPr>
        <w:t xml:space="preserve"> </w:t>
      </w:r>
      <w:r w:rsidRPr="000A1AE0">
        <w:t>Reconnaissance</w:t>
      </w:r>
      <w:r w:rsidRPr="000A1AE0">
        <w:rPr>
          <w:spacing w:val="-3"/>
        </w:rPr>
        <w:t xml:space="preserve"> </w:t>
      </w:r>
      <w:r w:rsidRPr="000A1AE0">
        <w:t>des</w:t>
      </w:r>
      <w:r w:rsidRPr="000A1AE0">
        <w:rPr>
          <w:spacing w:val="-5"/>
        </w:rPr>
        <w:t xml:space="preserve"> </w:t>
      </w:r>
      <w:r w:rsidRPr="000A1AE0">
        <w:t>existants</w:t>
      </w:r>
    </w:p>
    <w:p w14:paraId="00BAD1F0" w14:textId="77777777" w:rsidR="00194B30" w:rsidRPr="000A1AE0" w:rsidRDefault="00194B30" w:rsidP="00F053C4">
      <w:pPr>
        <w:pStyle w:val="Corpsdetexte"/>
        <w:jc w:val="both"/>
        <w:rPr>
          <w:b/>
        </w:rPr>
      </w:pPr>
    </w:p>
    <w:p w14:paraId="1A148ED3" w14:textId="010E4437" w:rsidR="00194B30" w:rsidRDefault="00194B30" w:rsidP="00F053C4">
      <w:pPr>
        <w:pStyle w:val="Corpsdetexte"/>
        <w:ind w:left="172" w:right="319"/>
        <w:jc w:val="both"/>
      </w:pPr>
      <w:r w:rsidRPr="000A1AE0">
        <w:t>Le titulaire est contractuellement réputé avoir, avant remise de son offre, procédé sur le site à la</w:t>
      </w:r>
      <w:r w:rsidRPr="000A1AE0">
        <w:rPr>
          <w:spacing w:val="1"/>
        </w:rPr>
        <w:t xml:space="preserve"> </w:t>
      </w:r>
      <w:r w:rsidRPr="000A1AE0">
        <w:t>reconnaissance des existants</w:t>
      </w:r>
      <w:r w:rsidR="00D329C4">
        <w:t>.</w:t>
      </w:r>
    </w:p>
    <w:p w14:paraId="752D4BE8" w14:textId="77777777" w:rsidR="002F5F8C" w:rsidRPr="000A1AE0" w:rsidRDefault="002F5F8C" w:rsidP="00F053C4">
      <w:pPr>
        <w:pStyle w:val="Corpsdetexte"/>
        <w:ind w:left="172" w:right="319"/>
        <w:jc w:val="both"/>
        <w:rPr>
          <w:highlight w:val="magenta"/>
        </w:rPr>
      </w:pPr>
    </w:p>
    <w:p w14:paraId="21B7F5B2" w14:textId="2596CECD" w:rsidR="00194B30" w:rsidRPr="000A1AE0" w:rsidRDefault="00194B30" w:rsidP="00F053C4">
      <w:pPr>
        <w:pStyle w:val="Corpsdetexte"/>
        <w:spacing w:before="1"/>
        <w:ind w:left="172" w:right="313"/>
        <w:jc w:val="both"/>
      </w:pPr>
      <w:r w:rsidRPr="000A1AE0">
        <w:t>Cette reconnaissance à effectuer porte notamment sur les points suivants sans que cette énumération</w:t>
      </w:r>
      <w:r w:rsidRPr="000A1AE0">
        <w:rPr>
          <w:spacing w:val="-47"/>
        </w:rPr>
        <w:t xml:space="preserve"> </w:t>
      </w:r>
      <w:r w:rsidRPr="000A1AE0">
        <w:t>soit</w:t>
      </w:r>
      <w:r w:rsidRPr="000A1AE0">
        <w:rPr>
          <w:spacing w:val="-1"/>
        </w:rPr>
        <w:t xml:space="preserve"> </w:t>
      </w:r>
      <w:r w:rsidRPr="000A1AE0">
        <w:t>limitative</w:t>
      </w:r>
      <w:r w:rsidRPr="000A1AE0">
        <w:rPr>
          <w:spacing w:val="1"/>
        </w:rPr>
        <w:t xml:space="preserve"> </w:t>
      </w:r>
      <w:r w:rsidRPr="000A1AE0">
        <w:t>:</w:t>
      </w:r>
    </w:p>
    <w:p w14:paraId="29595FC1" w14:textId="0E73AA3E" w:rsidR="00194B30" w:rsidRPr="000A1AE0" w:rsidRDefault="00194B30" w:rsidP="00F053C4">
      <w:pPr>
        <w:pStyle w:val="Paragraphedeliste"/>
        <w:numPr>
          <w:ilvl w:val="0"/>
          <w:numId w:val="3"/>
        </w:numPr>
        <w:tabs>
          <w:tab w:val="left" w:pos="1253"/>
          <w:tab w:val="left" w:pos="1254"/>
        </w:tabs>
        <w:spacing w:before="1" w:line="279" w:lineRule="exact"/>
        <w:ind w:hanging="361"/>
        <w:jc w:val="both"/>
      </w:pPr>
      <w:r w:rsidRPr="000A1AE0">
        <w:t>L’état</w:t>
      </w:r>
      <w:r w:rsidRPr="000A1AE0">
        <w:rPr>
          <w:spacing w:val="-2"/>
        </w:rPr>
        <w:t xml:space="preserve"> </w:t>
      </w:r>
      <w:r w:rsidRPr="000A1AE0">
        <w:t>des</w:t>
      </w:r>
      <w:r w:rsidRPr="000A1AE0">
        <w:rPr>
          <w:spacing w:val="-4"/>
        </w:rPr>
        <w:t xml:space="preserve"> </w:t>
      </w:r>
      <w:r w:rsidRPr="000A1AE0">
        <w:t>existants</w:t>
      </w:r>
      <w:r w:rsidRPr="000A1AE0">
        <w:rPr>
          <w:spacing w:val="-4"/>
        </w:rPr>
        <w:t xml:space="preserve"> </w:t>
      </w:r>
      <w:r w:rsidRPr="000A1AE0">
        <w:t>et</w:t>
      </w:r>
      <w:r w:rsidRPr="000A1AE0">
        <w:rPr>
          <w:spacing w:val="-3"/>
        </w:rPr>
        <w:t xml:space="preserve"> </w:t>
      </w:r>
      <w:r w:rsidRPr="000A1AE0">
        <w:t>leurs</w:t>
      </w:r>
      <w:r w:rsidRPr="000A1AE0">
        <w:rPr>
          <w:spacing w:val="-5"/>
        </w:rPr>
        <w:t xml:space="preserve"> </w:t>
      </w:r>
      <w:r w:rsidRPr="000A1AE0">
        <w:t>principes</w:t>
      </w:r>
      <w:r w:rsidRPr="000A1AE0">
        <w:rPr>
          <w:spacing w:val="-1"/>
        </w:rPr>
        <w:t xml:space="preserve"> </w:t>
      </w:r>
      <w:r w:rsidRPr="000A1AE0">
        <w:t>constructifs</w:t>
      </w:r>
      <w:r w:rsidR="002F5F8C">
        <w:t>,</w:t>
      </w:r>
    </w:p>
    <w:p w14:paraId="64BB4624" w14:textId="0656CB18" w:rsidR="00194B30" w:rsidRPr="000A1AE0" w:rsidRDefault="00194B30" w:rsidP="00F053C4">
      <w:pPr>
        <w:pStyle w:val="Paragraphedeliste"/>
        <w:numPr>
          <w:ilvl w:val="0"/>
          <w:numId w:val="3"/>
        </w:numPr>
        <w:tabs>
          <w:tab w:val="left" w:pos="1253"/>
          <w:tab w:val="left" w:pos="1254"/>
        </w:tabs>
        <w:spacing w:line="279" w:lineRule="exact"/>
        <w:ind w:hanging="361"/>
        <w:jc w:val="both"/>
      </w:pPr>
      <w:r w:rsidRPr="000A1AE0">
        <w:t>La</w:t>
      </w:r>
      <w:r w:rsidRPr="000A1AE0">
        <w:rPr>
          <w:spacing w:val="-2"/>
        </w:rPr>
        <w:t xml:space="preserve"> </w:t>
      </w:r>
      <w:r w:rsidRPr="000A1AE0">
        <w:t>nature</w:t>
      </w:r>
      <w:r w:rsidRPr="000A1AE0">
        <w:rPr>
          <w:spacing w:val="-4"/>
        </w:rPr>
        <w:t xml:space="preserve"> </w:t>
      </w:r>
      <w:r w:rsidRPr="000A1AE0">
        <w:t>des</w:t>
      </w:r>
      <w:r w:rsidRPr="000A1AE0">
        <w:rPr>
          <w:spacing w:val="-4"/>
        </w:rPr>
        <w:t xml:space="preserve"> </w:t>
      </w:r>
      <w:r w:rsidRPr="000A1AE0">
        <w:t>matériaux</w:t>
      </w:r>
      <w:r w:rsidRPr="000A1AE0">
        <w:rPr>
          <w:spacing w:val="-2"/>
        </w:rPr>
        <w:t xml:space="preserve"> </w:t>
      </w:r>
      <w:r w:rsidRPr="000A1AE0">
        <w:t>constituant</w:t>
      </w:r>
      <w:r w:rsidRPr="000A1AE0">
        <w:rPr>
          <w:spacing w:val="-2"/>
        </w:rPr>
        <w:t xml:space="preserve"> </w:t>
      </w:r>
      <w:r w:rsidRPr="000A1AE0">
        <w:t>les</w:t>
      </w:r>
      <w:r w:rsidRPr="000A1AE0">
        <w:rPr>
          <w:spacing w:val="-4"/>
        </w:rPr>
        <w:t xml:space="preserve"> </w:t>
      </w:r>
      <w:r w:rsidRPr="000A1AE0">
        <w:t>existants</w:t>
      </w:r>
      <w:r w:rsidR="002F5F8C">
        <w:t>,</w:t>
      </w:r>
    </w:p>
    <w:p w14:paraId="05564C42" w14:textId="4AB9FE88" w:rsidR="000A1AE0" w:rsidRPr="00D329C4" w:rsidRDefault="000A1AE0" w:rsidP="00F053C4">
      <w:pPr>
        <w:pStyle w:val="Paragraphedeliste"/>
        <w:numPr>
          <w:ilvl w:val="0"/>
          <w:numId w:val="3"/>
        </w:numPr>
        <w:tabs>
          <w:tab w:val="left" w:pos="1253"/>
          <w:tab w:val="left" w:pos="1254"/>
        </w:tabs>
        <w:spacing w:line="279" w:lineRule="exact"/>
        <w:ind w:hanging="361"/>
        <w:jc w:val="both"/>
      </w:pPr>
      <w:r w:rsidRPr="00D329C4">
        <w:t>L’étude des plans des futurs locaux</w:t>
      </w:r>
      <w:r w:rsidR="002F5F8C">
        <w:t>,</w:t>
      </w:r>
    </w:p>
    <w:p w14:paraId="3C787597" w14:textId="77777777" w:rsidR="00194B30" w:rsidRPr="000A1AE0" w:rsidRDefault="00194B30" w:rsidP="00F053C4">
      <w:pPr>
        <w:pStyle w:val="Corpsdetexte"/>
        <w:numPr>
          <w:ilvl w:val="0"/>
          <w:numId w:val="19"/>
        </w:numPr>
        <w:spacing w:before="1"/>
        <w:ind w:right="318"/>
        <w:jc w:val="both"/>
      </w:pPr>
      <w:r w:rsidRPr="000A1AE0">
        <w:t>En général sur tous les points pouvant avoir une influence sur l'exécution des travaux du présent lot et</w:t>
      </w:r>
      <w:r w:rsidRPr="000A1AE0">
        <w:rPr>
          <w:spacing w:val="1"/>
        </w:rPr>
        <w:t xml:space="preserve"> </w:t>
      </w:r>
      <w:r w:rsidRPr="000A1AE0">
        <w:t>sur</w:t>
      </w:r>
      <w:r w:rsidRPr="000A1AE0">
        <w:rPr>
          <w:spacing w:val="-1"/>
        </w:rPr>
        <w:t xml:space="preserve"> </w:t>
      </w:r>
      <w:r w:rsidRPr="000A1AE0">
        <w:t>leur</w:t>
      </w:r>
      <w:r w:rsidRPr="000A1AE0">
        <w:rPr>
          <w:spacing w:val="-1"/>
        </w:rPr>
        <w:t xml:space="preserve"> </w:t>
      </w:r>
      <w:r w:rsidRPr="000A1AE0">
        <w:t>coût.</w:t>
      </w:r>
    </w:p>
    <w:p w14:paraId="7443F8B2" w14:textId="77777777" w:rsidR="00194B30" w:rsidRPr="00541D60" w:rsidRDefault="00194B30" w:rsidP="00F053C4">
      <w:pPr>
        <w:pStyle w:val="Corpsdetexte"/>
        <w:jc w:val="both"/>
        <w:rPr>
          <w:highlight w:val="green"/>
        </w:rPr>
      </w:pPr>
    </w:p>
    <w:p w14:paraId="6EA8B282" w14:textId="586B3238" w:rsidR="00194B30" w:rsidRPr="000A1AE0" w:rsidRDefault="00194B30" w:rsidP="00F053C4">
      <w:pPr>
        <w:pStyle w:val="Corpsdetexte"/>
        <w:ind w:left="172" w:right="317"/>
        <w:jc w:val="both"/>
      </w:pPr>
      <w:r w:rsidRPr="000A1AE0">
        <w:t>Le</w:t>
      </w:r>
      <w:r w:rsidRPr="000A1AE0">
        <w:rPr>
          <w:spacing w:val="-11"/>
        </w:rPr>
        <w:t xml:space="preserve"> </w:t>
      </w:r>
      <w:r w:rsidRPr="000A1AE0">
        <w:t>marché</w:t>
      </w:r>
      <w:r w:rsidRPr="000A1AE0">
        <w:rPr>
          <w:spacing w:val="-10"/>
        </w:rPr>
        <w:t xml:space="preserve"> </w:t>
      </w:r>
      <w:r w:rsidRPr="000A1AE0">
        <w:t>est</w:t>
      </w:r>
      <w:r w:rsidRPr="000A1AE0">
        <w:rPr>
          <w:spacing w:val="-8"/>
        </w:rPr>
        <w:t xml:space="preserve"> </w:t>
      </w:r>
      <w:r w:rsidRPr="000A1AE0">
        <w:t>donc</w:t>
      </w:r>
      <w:r w:rsidRPr="000A1AE0">
        <w:rPr>
          <w:spacing w:val="-10"/>
        </w:rPr>
        <w:t xml:space="preserve"> </w:t>
      </w:r>
      <w:r w:rsidRPr="000A1AE0">
        <w:t>contractuellement</w:t>
      </w:r>
      <w:r w:rsidRPr="000A1AE0">
        <w:rPr>
          <w:spacing w:val="-9"/>
        </w:rPr>
        <w:t xml:space="preserve"> </w:t>
      </w:r>
      <w:r w:rsidRPr="000A1AE0">
        <w:t>réputé</w:t>
      </w:r>
      <w:r w:rsidRPr="000A1AE0">
        <w:rPr>
          <w:spacing w:val="-10"/>
        </w:rPr>
        <w:t xml:space="preserve"> </w:t>
      </w:r>
      <w:r w:rsidRPr="000A1AE0">
        <w:t>tenir</w:t>
      </w:r>
      <w:r w:rsidRPr="000A1AE0">
        <w:rPr>
          <w:spacing w:val="-9"/>
        </w:rPr>
        <w:t xml:space="preserve"> </w:t>
      </w:r>
      <w:r w:rsidRPr="000A1AE0">
        <w:t>compte</w:t>
      </w:r>
      <w:r w:rsidRPr="000A1AE0">
        <w:rPr>
          <w:spacing w:val="-9"/>
        </w:rPr>
        <w:t xml:space="preserve"> </w:t>
      </w:r>
      <w:r w:rsidRPr="000A1AE0">
        <w:t>de</w:t>
      </w:r>
      <w:r w:rsidRPr="000A1AE0">
        <w:rPr>
          <w:spacing w:val="-8"/>
        </w:rPr>
        <w:t xml:space="preserve"> </w:t>
      </w:r>
      <w:r w:rsidRPr="000A1AE0">
        <w:t>toutes</w:t>
      </w:r>
      <w:r w:rsidRPr="000A1AE0">
        <w:rPr>
          <w:spacing w:val="-7"/>
        </w:rPr>
        <w:t xml:space="preserve"> </w:t>
      </w:r>
      <w:r w:rsidRPr="000A1AE0">
        <w:t>les</w:t>
      </w:r>
      <w:r w:rsidRPr="000A1AE0">
        <w:rPr>
          <w:spacing w:val="-11"/>
        </w:rPr>
        <w:t xml:space="preserve"> </w:t>
      </w:r>
      <w:r w:rsidRPr="000A1AE0">
        <w:t>constatations</w:t>
      </w:r>
      <w:r w:rsidRPr="000A1AE0">
        <w:rPr>
          <w:spacing w:val="-8"/>
        </w:rPr>
        <w:t xml:space="preserve"> </w:t>
      </w:r>
      <w:r w:rsidRPr="000A1AE0">
        <w:t>faites</w:t>
      </w:r>
      <w:r w:rsidRPr="000A1AE0">
        <w:rPr>
          <w:spacing w:val="-9"/>
        </w:rPr>
        <w:t xml:space="preserve"> </w:t>
      </w:r>
      <w:r w:rsidRPr="000A1AE0">
        <w:t>lors</w:t>
      </w:r>
      <w:r w:rsidRPr="000A1AE0">
        <w:rPr>
          <w:spacing w:val="-11"/>
        </w:rPr>
        <w:t xml:space="preserve"> </w:t>
      </w:r>
      <w:r w:rsidRPr="000A1AE0">
        <w:t>de</w:t>
      </w:r>
      <w:r w:rsidRPr="000A1AE0">
        <w:rPr>
          <w:spacing w:val="-7"/>
        </w:rPr>
        <w:t xml:space="preserve"> </w:t>
      </w:r>
      <w:r w:rsidRPr="000A1AE0">
        <w:t>cette</w:t>
      </w:r>
      <w:r w:rsidRPr="000A1AE0">
        <w:rPr>
          <w:spacing w:val="-48"/>
        </w:rPr>
        <w:t xml:space="preserve"> </w:t>
      </w:r>
      <w:r w:rsidRPr="000A1AE0">
        <w:t>reconnaissance, et comprendre explicitement ou implicitement tous les travaux accessoires et autres</w:t>
      </w:r>
      <w:r w:rsidRPr="000A1AE0">
        <w:rPr>
          <w:spacing w:val="1"/>
        </w:rPr>
        <w:t xml:space="preserve"> </w:t>
      </w:r>
      <w:r w:rsidRPr="000A1AE0">
        <w:t>nécessaires,</w:t>
      </w:r>
      <w:r w:rsidRPr="000A1AE0">
        <w:rPr>
          <w:spacing w:val="-3"/>
        </w:rPr>
        <w:t xml:space="preserve"> </w:t>
      </w:r>
      <w:r w:rsidRPr="000A1AE0">
        <w:t>même</w:t>
      </w:r>
      <w:r w:rsidRPr="000A1AE0">
        <w:rPr>
          <w:spacing w:val="-3"/>
        </w:rPr>
        <w:t xml:space="preserve"> </w:t>
      </w:r>
      <w:r w:rsidRPr="000A1AE0">
        <w:t>s’ils</w:t>
      </w:r>
      <w:r w:rsidRPr="000A1AE0">
        <w:rPr>
          <w:spacing w:val="-1"/>
        </w:rPr>
        <w:t xml:space="preserve"> </w:t>
      </w:r>
      <w:r w:rsidRPr="000A1AE0">
        <w:t>ne</w:t>
      </w:r>
      <w:r w:rsidRPr="000A1AE0">
        <w:rPr>
          <w:spacing w:val="-3"/>
        </w:rPr>
        <w:t xml:space="preserve"> </w:t>
      </w:r>
      <w:r w:rsidRPr="000A1AE0">
        <w:t>font</w:t>
      </w:r>
      <w:r w:rsidRPr="000A1AE0">
        <w:rPr>
          <w:spacing w:val="-1"/>
        </w:rPr>
        <w:t xml:space="preserve"> </w:t>
      </w:r>
      <w:r w:rsidRPr="000A1AE0">
        <w:t>pas</w:t>
      </w:r>
      <w:r w:rsidRPr="000A1AE0">
        <w:rPr>
          <w:spacing w:val="-1"/>
        </w:rPr>
        <w:t xml:space="preserve"> </w:t>
      </w:r>
      <w:r w:rsidRPr="000A1AE0">
        <w:t>l’objet</w:t>
      </w:r>
      <w:r w:rsidRPr="000A1AE0">
        <w:rPr>
          <w:spacing w:val="-1"/>
        </w:rPr>
        <w:t xml:space="preserve"> </w:t>
      </w:r>
      <w:r w:rsidRPr="000A1AE0">
        <w:t>d’une description</w:t>
      </w:r>
      <w:r w:rsidRPr="000A1AE0">
        <w:rPr>
          <w:spacing w:val="-2"/>
        </w:rPr>
        <w:t xml:space="preserve"> </w:t>
      </w:r>
      <w:r w:rsidRPr="000A1AE0">
        <w:t>particulière dans</w:t>
      </w:r>
      <w:r w:rsidRPr="000A1AE0">
        <w:rPr>
          <w:spacing w:val="-1"/>
        </w:rPr>
        <w:t xml:space="preserve"> </w:t>
      </w:r>
      <w:r w:rsidRPr="000A1AE0">
        <w:t>le</w:t>
      </w:r>
      <w:r w:rsidRPr="000A1AE0">
        <w:rPr>
          <w:spacing w:val="-1"/>
        </w:rPr>
        <w:t xml:space="preserve"> </w:t>
      </w:r>
      <w:r w:rsidRPr="000A1AE0">
        <w:t>présent</w:t>
      </w:r>
      <w:r w:rsidRPr="000A1AE0">
        <w:rPr>
          <w:spacing w:val="-1"/>
        </w:rPr>
        <w:t xml:space="preserve"> </w:t>
      </w:r>
      <w:r w:rsidRPr="000A1AE0">
        <w:t>CCTP</w:t>
      </w:r>
      <w:r w:rsidR="00F053C4">
        <w:t>.</w:t>
      </w:r>
    </w:p>
    <w:p w14:paraId="7FF36DC7" w14:textId="391C41C3" w:rsidR="00194B30" w:rsidRPr="00541D60" w:rsidRDefault="00194B30" w:rsidP="00F053C4">
      <w:pPr>
        <w:pStyle w:val="Corpsdetexte"/>
        <w:spacing w:before="11"/>
        <w:jc w:val="both"/>
        <w:rPr>
          <w:sz w:val="21"/>
          <w:highlight w:val="green"/>
        </w:rPr>
      </w:pPr>
    </w:p>
    <w:p w14:paraId="38C775E9" w14:textId="20EE2242" w:rsidR="00194B30" w:rsidRPr="00930F3E" w:rsidRDefault="00194B30" w:rsidP="00F053C4">
      <w:pPr>
        <w:pStyle w:val="Titre2"/>
      </w:pPr>
      <w:r w:rsidRPr="00930F3E">
        <w:t>4.</w:t>
      </w:r>
      <w:r w:rsidR="00693D4C" w:rsidRPr="00930F3E">
        <w:t>5</w:t>
      </w:r>
      <w:r w:rsidRPr="00930F3E">
        <w:t>.2-</w:t>
      </w:r>
      <w:r w:rsidRPr="00930F3E">
        <w:rPr>
          <w:spacing w:val="-4"/>
        </w:rPr>
        <w:t xml:space="preserve"> </w:t>
      </w:r>
      <w:r w:rsidRPr="00930F3E">
        <w:t>Préparation</w:t>
      </w:r>
      <w:r w:rsidRPr="00930F3E">
        <w:rPr>
          <w:spacing w:val="-4"/>
        </w:rPr>
        <w:t xml:space="preserve"> </w:t>
      </w:r>
      <w:r w:rsidRPr="00930F3E">
        <w:t>des</w:t>
      </w:r>
      <w:r w:rsidRPr="00930F3E">
        <w:rPr>
          <w:spacing w:val="-3"/>
        </w:rPr>
        <w:t xml:space="preserve"> </w:t>
      </w:r>
      <w:r w:rsidRPr="00930F3E">
        <w:t>supports</w:t>
      </w:r>
      <w:r w:rsidRPr="00930F3E">
        <w:rPr>
          <w:spacing w:val="-4"/>
        </w:rPr>
        <w:t xml:space="preserve"> </w:t>
      </w:r>
      <w:r w:rsidRPr="00930F3E">
        <w:t>existants</w:t>
      </w:r>
    </w:p>
    <w:p w14:paraId="570346FB" w14:textId="77777777" w:rsidR="00194B30" w:rsidRPr="00930F3E" w:rsidRDefault="00194B30" w:rsidP="00F053C4">
      <w:pPr>
        <w:pStyle w:val="Corpsdetexte"/>
        <w:spacing w:before="1"/>
        <w:jc w:val="both"/>
        <w:rPr>
          <w:b/>
        </w:rPr>
      </w:pPr>
    </w:p>
    <w:p w14:paraId="33C6F522" w14:textId="724E5E80" w:rsidR="00194B30" w:rsidRPr="00930F3E" w:rsidRDefault="00194B30" w:rsidP="00F053C4">
      <w:pPr>
        <w:pStyle w:val="Corpsdetexte"/>
        <w:ind w:left="172"/>
        <w:jc w:val="both"/>
      </w:pPr>
      <w:r w:rsidRPr="00930F3E">
        <w:t>Le titulaire</w:t>
      </w:r>
      <w:r w:rsidRPr="00930F3E">
        <w:rPr>
          <w:spacing w:val="1"/>
        </w:rPr>
        <w:t xml:space="preserve"> </w:t>
      </w:r>
      <w:r w:rsidRPr="00930F3E">
        <w:t>d</w:t>
      </w:r>
      <w:r w:rsidR="002F5F8C">
        <w:t>oit</w:t>
      </w:r>
      <w:r w:rsidRPr="00930F3E">
        <w:rPr>
          <w:spacing w:val="-3"/>
        </w:rPr>
        <w:t xml:space="preserve"> </w:t>
      </w:r>
      <w:r w:rsidRPr="00930F3E">
        <w:t>:</w:t>
      </w:r>
    </w:p>
    <w:p w14:paraId="72B6ED0B" w14:textId="77777777" w:rsidR="00194B30" w:rsidRPr="00930F3E" w:rsidRDefault="00194B30" w:rsidP="00F053C4">
      <w:pPr>
        <w:pStyle w:val="Paragraphedeliste"/>
        <w:numPr>
          <w:ilvl w:val="0"/>
          <w:numId w:val="5"/>
        </w:numPr>
        <w:tabs>
          <w:tab w:val="left" w:pos="894"/>
        </w:tabs>
        <w:spacing w:before="1"/>
        <w:ind w:right="316"/>
        <w:jc w:val="both"/>
      </w:pPr>
      <w:r w:rsidRPr="00930F3E">
        <w:t>Exécuter tous les travaux préparatoires tels que retrait de la toile de verre ou papier peint existant, brossage, égrenage, ponçage, rebouchage etc.</w:t>
      </w:r>
      <w:r w:rsidRPr="00930F3E">
        <w:rPr>
          <w:spacing w:val="1"/>
        </w:rPr>
        <w:t xml:space="preserve"> </w:t>
      </w:r>
      <w:r w:rsidRPr="00930F3E">
        <w:t>qui sont nécessaires pour obtenir des finitions convenables et en rapport avec la nature des</w:t>
      </w:r>
      <w:r w:rsidRPr="00930F3E">
        <w:rPr>
          <w:spacing w:val="1"/>
        </w:rPr>
        <w:t xml:space="preserve"> </w:t>
      </w:r>
      <w:r w:rsidRPr="00930F3E">
        <w:t>locaux.</w:t>
      </w:r>
    </w:p>
    <w:p w14:paraId="6EB0BB13" w14:textId="77777777" w:rsidR="00194B30" w:rsidRPr="00930F3E" w:rsidRDefault="00194B30" w:rsidP="00F053C4">
      <w:pPr>
        <w:pStyle w:val="Corpsdetexte"/>
        <w:spacing w:before="3" w:line="237" w:lineRule="auto"/>
        <w:ind w:left="881" w:right="314"/>
        <w:jc w:val="both"/>
      </w:pPr>
      <w:r w:rsidRPr="00930F3E">
        <w:t>Toutes</w:t>
      </w:r>
      <w:r w:rsidRPr="00930F3E">
        <w:rPr>
          <w:spacing w:val="1"/>
        </w:rPr>
        <w:t xml:space="preserve"> </w:t>
      </w:r>
      <w:r w:rsidRPr="00930F3E">
        <w:t>les</w:t>
      </w:r>
      <w:r w:rsidRPr="00930F3E">
        <w:rPr>
          <w:spacing w:val="1"/>
        </w:rPr>
        <w:t xml:space="preserve"> </w:t>
      </w:r>
      <w:r w:rsidRPr="00930F3E">
        <w:t>opérations</w:t>
      </w:r>
      <w:r w:rsidRPr="00930F3E">
        <w:rPr>
          <w:spacing w:val="1"/>
        </w:rPr>
        <w:t xml:space="preserve"> </w:t>
      </w:r>
      <w:r w:rsidRPr="00930F3E">
        <w:t>accessoires</w:t>
      </w:r>
      <w:r w:rsidRPr="00930F3E">
        <w:rPr>
          <w:spacing w:val="1"/>
        </w:rPr>
        <w:t xml:space="preserve"> </w:t>
      </w:r>
      <w:r w:rsidRPr="00930F3E">
        <w:t>telles</w:t>
      </w:r>
      <w:r w:rsidRPr="00930F3E">
        <w:rPr>
          <w:spacing w:val="1"/>
        </w:rPr>
        <w:t xml:space="preserve"> </w:t>
      </w:r>
      <w:r w:rsidRPr="00930F3E">
        <w:t>que</w:t>
      </w:r>
      <w:r w:rsidRPr="00930F3E">
        <w:rPr>
          <w:spacing w:val="1"/>
        </w:rPr>
        <w:t xml:space="preserve"> </w:t>
      </w:r>
      <w:r w:rsidRPr="00930F3E">
        <w:t>les</w:t>
      </w:r>
      <w:r w:rsidRPr="00930F3E">
        <w:rPr>
          <w:spacing w:val="1"/>
        </w:rPr>
        <w:t xml:space="preserve"> </w:t>
      </w:r>
      <w:r w:rsidRPr="00930F3E">
        <w:t>ponçages,</w:t>
      </w:r>
      <w:r w:rsidRPr="00930F3E">
        <w:rPr>
          <w:spacing w:val="1"/>
        </w:rPr>
        <w:t xml:space="preserve"> </w:t>
      </w:r>
      <w:r w:rsidRPr="00930F3E">
        <w:t>rebouchages,</w:t>
      </w:r>
      <w:r w:rsidRPr="00930F3E">
        <w:rPr>
          <w:spacing w:val="1"/>
        </w:rPr>
        <w:t xml:space="preserve"> </w:t>
      </w:r>
      <w:r w:rsidRPr="00930F3E">
        <w:t>bandes</w:t>
      </w:r>
      <w:r w:rsidRPr="00930F3E">
        <w:rPr>
          <w:spacing w:val="1"/>
        </w:rPr>
        <w:t xml:space="preserve"> </w:t>
      </w:r>
      <w:r w:rsidRPr="00930F3E">
        <w:t>de</w:t>
      </w:r>
      <w:r w:rsidRPr="00930F3E">
        <w:rPr>
          <w:spacing w:val="1"/>
        </w:rPr>
        <w:t xml:space="preserve"> </w:t>
      </w:r>
      <w:r w:rsidRPr="00930F3E">
        <w:t>calicot,</w:t>
      </w:r>
      <w:r w:rsidRPr="00930F3E">
        <w:rPr>
          <w:spacing w:val="1"/>
        </w:rPr>
        <w:t xml:space="preserve"> </w:t>
      </w:r>
      <w:r w:rsidRPr="00930F3E">
        <w:t>masticages,</w:t>
      </w:r>
      <w:r w:rsidRPr="00930F3E">
        <w:rPr>
          <w:spacing w:val="-1"/>
        </w:rPr>
        <w:t xml:space="preserve"> </w:t>
      </w:r>
      <w:r w:rsidRPr="00930F3E">
        <w:t>rechampissages</w:t>
      </w:r>
      <w:r w:rsidRPr="00930F3E">
        <w:rPr>
          <w:spacing w:val="-1"/>
        </w:rPr>
        <w:t xml:space="preserve"> </w:t>
      </w:r>
      <w:r w:rsidRPr="00930F3E">
        <w:t>etc.</w:t>
      </w:r>
      <w:r w:rsidRPr="00930F3E">
        <w:rPr>
          <w:spacing w:val="-3"/>
        </w:rPr>
        <w:t xml:space="preserve"> </w:t>
      </w:r>
      <w:r w:rsidRPr="00930F3E">
        <w:t>sont</w:t>
      </w:r>
      <w:r w:rsidRPr="00930F3E">
        <w:rPr>
          <w:spacing w:val="-3"/>
        </w:rPr>
        <w:t xml:space="preserve"> </w:t>
      </w:r>
      <w:r w:rsidRPr="00930F3E">
        <w:t>implicitement</w:t>
      </w:r>
      <w:r w:rsidRPr="00930F3E">
        <w:rPr>
          <w:spacing w:val="-3"/>
        </w:rPr>
        <w:t xml:space="preserve"> </w:t>
      </w:r>
      <w:r w:rsidRPr="00930F3E">
        <w:t>comprises</w:t>
      </w:r>
      <w:r w:rsidRPr="00930F3E">
        <w:rPr>
          <w:spacing w:val="1"/>
        </w:rPr>
        <w:t xml:space="preserve"> </w:t>
      </w:r>
      <w:r w:rsidRPr="00930F3E">
        <w:t>dans</w:t>
      </w:r>
      <w:r w:rsidRPr="00930F3E">
        <w:rPr>
          <w:spacing w:val="-1"/>
        </w:rPr>
        <w:t xml:space="preserve"> </w:t>
      </w:r>
      <w:r w:rsidRPr="00930F3E">
        <w:t>les conditions</w:t>
      </w:r>
      <w:r w:rsidRPr="00930F3E">
        <w:rPr>
          <w:spacing w:val="-1"/>
        </w:rPr>
        <w:t xml:space="preserve"> </w:t>
      </w:r>
      <w:r w:rsidRPr="00930F3E">
        <w:t>du</w:t>
      </w:r>
      <w:r w:rsidRPr="00930F3E">
        <w:rPr>
          <w:spacing w:val="-2"/>
        </w:rPr>
        <w:t xml:space="preserve"> </w:t>
      </w:r>
      <w:r w:rsidRPr="00930F3E">
        <w:t>marché.</w:t>
      </w:r>
    </w:p>
    <w:p w14:paraId="0D05C051" w14:textId="6C27414D" w:rsidR="00194B30" w:rsidRPr="00930F3E" w:rsidRDefault="00194B30" w:rsidP="00F053C4">
      <w:pPr>
        <w:pStyle w:val="Paragraphedeliste"/>
        <w:numPr>
          <w:ilvl w:val="0"/>
          <w:numId w:val="5"/>
        </w:numPr>
        <w:tabs>
          <w:tab w:val="left" w:pos="894"/>
        </w:tabs>
        <w:spacing w:before="1"/>
        <w:ind w:right="312"/>
        <w:jc w:val="both"/>
      </w:pPr>
      <w:r w:rsidRPr="00930F3E">
        <w:t>La</w:t>
      </w:r>
      <w:r w:rsidRPr="00930F3E">
        <w:rPr>
          <w:spacing w:val="-6"/>
        </w:rPr>
        <w:t xml:space="preserve"> </w:t>
      </w:r>
      <w:r w:rsidRPr="00930F3E">
        <w:t>préparation</w:t>
      </w:r>
      <w:r w:rsidRPr="00930F3E">
        <w:rPr>
          <w:spacing w:val="-6"/>
        </w:rPr>
        <w:t xml:space="preserve"> </w:t>
      </w:r>
      <w:r w:rsidRPr="00930F3E">
        <w:t>des</w:t>
      </w:r>
      <w:r w:rsidRPr="00930F3E">
        <w:rPr>
          <w:spacing w:val="-5"/>
        </w:rPr>
        <w:t xml:space="preserve"> </w:t>
      </w:r>
      <w:r w:rsidRPr="00930F3E">
        <w:t>supports</w:t>
      </w:r>
      <w:r w:rsidRPr="00930F3E">
        <w:rPr>
          <w:spacing w:val="-6"/>
        </w:rPr>
        <w:t xml:space="preserve"> </w:t>
      </w:r>
      <w:r w:rsidRPr="00930F3E">
        <w:t>existants</w:t>
      </w:r>
      <w:r w:rsidRPr="00930F3E">
        <w:rPr>
          <w:spacing w:val="-5"/>
        </w:rPr>
        <w:t xml:space="preserve"> </w:t>
      </w:r>
      <w:r w:rsidRPr="00930F3E">
        <w:t>suivant</w:t>
      </w:r>
      <w:r w:rsidRPr="00930F3E">
        <w:rPr>
          <w:spacing w:val="-7"/>
        </w:rPr>
        <w:t xml:space="preserve"> </w:t>
      </w:r>
      <w:r w:rsidRPr="00930F3E">
        <w:t>NF</w:t>
      </w:r>
      <w:r w:rsidRPr="00930F3E">
        <w:rPr>
          <w:spacing w:val="-6"/>
        </w:rPr>
        <w:t xml:space="preserve"> </w:t>
      </w:r>
      <w:r w:rsidRPr="00930F3E">
        <w:t>P</w:t>
      </w:r>
      <w:r w:rsidRPr="00930F3E">
        <w:rPr>
          <w:spacing w:val="-7"/>
        </w:rPr>
        <w:t xml:space="preserve"> </w:t>
      </w:r>
      <w:r w:rsidRPr="00930F3E">
        <w:t>74-201-1,</w:t>
      </w:r>
      <w:r w:rsidRPr="00930F3E">
        <w:rPr>
          <w:spacing w:val="-5"/>
        </w:rPr>
        <w:t xml:space="preserve"> </w:t>
      </w:r>
      <w:r w:rsidRPr="00930F3E">
        <w:t>article</w:t>
      </w:r>
      <w:r w:rsidRPr="00930F3E">
        <w:rPr>
          <w:spacing w:val="-8"/>
        </w:rPr>
        <w:t xml:space="preserve"> </w:t>
      </w:r>
      <w:r w:rsidRPr="00930F3E">
        <w:t>4</w:t>
      </w:r>
      <w:r w:rsidRPr="00930F3E">
        <w:rPr>
          <w:spacing w:val="-4"/>
        </w:rPr>
        <w:t xml:space="preserve"> </w:t>
      </w:r>
      <w:r w:rsidRPr="00930F3E">
        <w:t>–</w:t>
      </w:r>
      <w:r w:rsidRPr="00930F3E">
        <w:rPr>
          <w:spacing w:val="-8"/>
        </w:rPr>
        <w:t xml:space="preserve"> </w:t>
      </w:r>
      <w:r w:rsidRPr="00930F3E">
        <w:t>Les</w:t>
      </w:r>
      <w:r w:rsidRPr="00930F3E">
        <w:rPr>
          <w:spacing w:val="-7"/>
        </w:rPr>
        <w:t xml:space="preserve"> </w:t>
      </w:r>
      <w:r w:rsidRPr="00930F3E">
        <w:t>systèmes</w:t>
      </w:r>
      <w:r w:rsidRPr="00930F3E">
        <w:rPr>
          <w:spacing w:val="-5"/>
        </w:rPr>
        <w:t xml:space="preserve"> </w:t>
      </w:r>
      <w:r w:rsidRPr="00930F3E">
        <w:t>de</w:t>
      </w:r>
      <w:r w:rsidRPr="00930F3E">
        <w:rPr>
          <w:spacing w:val="-5"/>
        </w:rPr>
        <w:t xml:space="preserve"> </w:t>
      </w:r>
      <w:r w:rsidRPr="00930F3E">
        <w:t>peinture,</w:t>
      </w:r>
      <w:r w:rsidRPr="00930F3E">
        <w:rPr>
          <w:spacing w:val="-47"/>
        </w:rPr>
        <w:t xml:space="preserve"> </w:t>
      </w:r>
      <w:r w:rsidRPr="00930F3E">
        <w:t>tableaux</w:t>
      </w:r>
      <w:r w:rsidRPr="00930F3E">
        <w:rPr>
          <w:spacing w:val="-1"/>
        </w:rPr>
        <w:t xml:space="preserve"> </w:t>
      </w:r>
      <w:r w:rsidRPr="00930F3E">
        <w:t>des</w:t>
      </w:r>
      <w:r w:rsidRPr="00930F3E">
        <w:rPr>
          <w:spacing w:val="-2"/>
        </w:rPr>
        <w:t xml:space="preserve"> </w:t>
      </w:r>
      <w:r w:rsidRPr="00930F3E">
        <w:t>travaux préparatoires et de</w:t>
      </w:r>
      <w:r w:rsidRPr="00930F3E">
        <w:rPr>
          <w:spacing w:val="1"/>
        </w:rPr>
        <w:t xml:space="preserve"> </w:t>
      </w:r>
      <w:r w:rsidRPr="00930F3E">
        <w:t>finition,</w:t>
      </w:r>
      <w:r w:rsidRPr="00930F3E">
        <w:rPr>
          <w:spacing w:val="-2"/>
        </w:rPr>
        <w:t xml:space="preserve"> </w:t>
      </w:r>
      <w:r w:rsidRPr="00930F3E">
        <w:t>tableau</w:t>
      </w:r>
      <w:r w:rsidRPr="00930F3E">
        <w:rPr>
          <w:spacing w:val="-2"/>
        </w:rPr>
        <w:t xml:space="preserve"> </w:t>
      </w:r>
      <w:r w:rsidRPr="00930F3E">
        <w:t>n°22</w:t>
      </w:r>
      <w:r w:rsidR="00F053C4">
        <w:t xml:space="preserve"> ou équivalent</w:t>
      </w:r>
      <w:r w:rsidRPr="00930F3E">
        <w:rPr>
          <w:spacing w:val="-2"/>
        </w:rPr>
        <w:t xml:space="preserve"> </w:t>
      </w:r>
      <w:r w:rsidRPr="00930F3E">
        <w:t>:</w:t>
      </w:r>
    </w:p>
    <w:p w14:paraId="30AF9302" w14:textId="77777777" w:rsidR="00194B30" w:rsidRPr="00930F3E" w:rsidRDefault="00194B30" w:rsidP="00F053C4">
      <w:pPr>
        <w:pStyle w:val="Paragraphedeliste"/>
        <w:numPr>
          <w:ilvl w:val="1"/>
          <w:numId w:val="5"/>
        </w:numPr>
        <w:tabs>
          <w:tab w:val="left" w:pos="1592"/>
        </w:tabs>
        <w:spacing w:before="1" w:line="272" w:lineRule="exact"/>
        <w:ind w:left="1591" w:hanging="361"/>
        <w:jc w:val="both"/>
      </w:pPr>
      <w:r w:rsidRPr="00930F3E">
        <w:t>Anciens</w:t>
      </w:r>
      <w:r w:rsidRPr="00930F3E">
        <w:rPr>
          <w:spacing w:val="-1"/>
        </w:rPr>
        <w:t xml:space="preserve"> </w:t>
      </w:r>
      <w:r w:rsidRPr="00930F3E">
        <w:t>fonds</w:t>
      </w:r>
      <w:r w:rsidRPr="00930F3E">
        <w:rPr>
          <w:spacing w:val="-1"/>
        </w:rPr>
        <w:t xml:space="preserve"> </w:t>
      </w:r>
      <w:r w:rsidRPr="00930F3E">
        <w:t>peints</w:t>
      </w:r>
      <w:r w:rsidRPr="00930F3E">
        <w:rPr>
          <w:spacing w:val="-2"/>
        </w:rPr>
        <w:t xml:space="preserve"> </w:t>
      </w:r>
      <w:r w:rsidRPr="00930F3E">
        <w:t>:</w:t>
      </w:r>
    </w:p>
    <w:p w14:paraId="5AA77450" w14:textId="77777777" w:rsidR="00194B30" w:rsidRPr="00930F3E" w:rsidRDefault="00194B30" w:rsidP="00F053C4">
      <w:pPr>
        <w:pStyle w:val="Paragraphedeliste"/>
        <w:numPr>
          <w:ilvl w:val="1"/>
          <w:numId w:val="5"/>
        </w:numPr>
        <w:tabs>
          <w:tab w:val="left" w:pos="1592"/>
        </w:tabs>
        <w:spacing w:line="269" w:lineRule="exact"/>
        <w:ind w:left="1591" w:hanging="361"/>
        <w:jc w:val="both"/>
      </w:pPr>
      <w:r w:rsidRPr="00930F3E">
        <w:t>Brossage,</w:t>
      </w:r>
      <w:r w:rsidRPr="00930F3E">
        <w:rPr>
          <w:spacing w:val="-3"/>
        </w:rPr>
        <w:t xml:space="preserve"> </w:t>
      </w:r>
      <w:r w:rsidRPr="00930F3E">
        <w:t>époussetage</w:t>
      </w:r>
    </w:p>
    <w:p w14:paraId="652610EE" w14:textId="77777777" w:rsidR="00194B30" w:rsidRPr="00930F3E" w:rsidRDefault="00194B30" w:rsidP="00F053C4">
      <w:pPr>
        <w:pStyle w:val="Paragraphedeliste"/>
        <w:numPr>
          <w:ilvl w:val="1"/>
          <w:numId w:val="5"/>
        </w:numPr>
        <w:tabs>
          <w:tab w:val="left" w:pos="1592"/>
        </w:tabs>
        <w:spacing w:line="269" w:lineRule="exact"/>
        <w:ind w:left="1591" w:hanging="361"/>
        <w:jc w:val="both"/>
      </w:pPr>
      <w:r w:rsidRPr="00930F3E">
        <w:t>Lessivage</w:t>
      </w:r>
      <w:r w:rsidRPr="00930F3E">
        <w:rPr>
          <w:spacing w:val="-1"/>
        </w:rPr>
        <w:t xml:space="preserve"> </w:t>
      </w:r>
      <w:r w:rsidRPr="00930F3E">
        <w:t>pour</w:t>
      </w:r>
      <w:r w:rsidRPr="00930F3E">
        <w:rPr>
          <w:spacing w:val="-1"/>
        </w:rPr>
        <w:t xml:space="preserve"> </w:t>
      </w:r>
      <w:r w:rsidRPr="00930F3E">
        <w:t>repeindre</w:t>
      </w:r>
    </w:p>
    <w:p w14:paraId="00645B92" w14:textId="77777777" w:rsidR="00194B30" w:rsidRPr="00930F3E" w:rsidRDefault="00194B30" w:rsidP="00F053C4">
      <w:pPr>
        <w:pStyle w:val="Paragraphedeliste"/>
        <w:numPr>
          <w:ilvl w:val="1"/>
          <w:numId w:val="5"/>
        </w:numPr>
        <w:tabs>
          <w:tab w:val="left" w:pos="1592"/>
        </w:tabs>
        <w:spacing w:line="269" w:lineRule="exact"/>
        <w:ind w:left="1591" w:hanging="361"/>
        <w:jc w:val="both"/>
      </w:pPr>
      <w:r w:rsidRPr="00930F3E">
        <w:t>Grattage</w:t>
      </w:r>
      <w:r w:rsidRPr="00930F3E">
        <w:rPr>
          <w:spacing w:val="-1"/>
        </w:rPr>
        <w:t xml:space="preserve"> </w:t>
      </w:r>
      <w:r w:rsidRPr="00930F3E">
        <w:t>des</w:t>
      </w:r>
      <w:r w:rsidRPr="00930F3E">
        <w:rPr>
          <w:spacing w:val="1"/>
        </w:rPr>
        <w:t xml:space="preserve"> </w:t>
      </w:r>
      <w:r w:rsidRPr="00930F3E">
        <w:t>parties</w:t>
      </w:r>
      <w:r w:rsidRPr="00930F3E">
        <w:rPr>
          <w:spacing w:val="-2"/>
        </w:rPr>
        <w:t xml:space="preserve"> </w:t>
      </w:r>
      <w:r w:rsidRPr="00930F3E">
        <w:t>mal adhérentes</w:t>
      </w:r>
    </w:p>
    <w:p w14:paraId="2519B31A" w14:textId="77777777" w:rsidR="00194B30" w:rsidRPr="00930F3E" w:rsidRDefault="00194B30" w:rsidP="00F053C4">
      <w:pPr>
        <w:pStyle w:val="Paragraphedeliste"/>
        <w:numPr>
          <w:ilvl w:val="1"/>
          <w:numId w:val="5"/>
        </w:numPr>
        <w:tabs>
          <w:tab w:val="left" w:pos="1592"/>
        </w:tabs>
        <w:spacing w:line="269" w:lineRule="exact"/>
        <w:ind w:left="1591" w:hanging="361"/>
        <w:jc w:val="both"/>
      </w:pPr>
      <w:r w:rsidRPr="00930F3E">
        <w:t>Ouverture</w:t>
      </w:r>
      <w:r w:rsidRPr="00930F3E">
        <w:rPr>
          <w:spacing w:val="-1"/>
        </w:rPr>
        <w:t xml:space="preserve"> </w:t>
      </w:r>
      <w:r w:rsidRPr="00930F3E">
        <w:t>des</w:t>
      </w:r>
      <w:r w:rsidRPr="00930F3E">
        <w:rPr>
          <w:spacing w:val="-4"/>
        </w:rPr>
        <w:t xml:space="preserve"> </w:t>
      </w:r>
      <w:r w:rsidRPr="00930F3E">
        <w:t>crevasses</w:t>
      </w:r>
    </w:p>
    <w:p w14:paraId="65F8B5BA" w14:textId="77777777" w:rsidR="00194B30" w:rsidRPr="00930F3E" w:rsidRDefault="00194B30" w:rsidP="00F053C4">
      <w:pPr>
        <w:pStyle w:val="Paragraphedeliste"/>
        <w:numPr>
          <w:ilvl w:val="1"/>
          <w:numId w:val="5"/>
        </w:numPr>
        <w:tabs>
          <w:tab w:val="left" w:pos="1592"/>
        </w:tabs>
        <w:spacing w:line="268" w:lineRule="exact"/>
        <w:ind w:left="1591" w:hanging="361"/>
        <w:jc w:val="both"/>
      </w:pPr>
      <w:r w:rsidRPr="00930F3E">
        <w:t>Impression</w:t>
      </w:r>
    </w:p>
    <w:p w14:paraId="11607B29" w14:textId="77777777" w:rsidR="00194B30" w:rsidRPr="00930F3E" w:rsidRDefault="00194B30" w:rsidP="00F053C4">
      <w:pPr>
        <w:pStyle w:val="Paragraphedeliste"/>
        <w:numPr>
          <w:ilvl w:val="1"/>
          <w:numId w:val="5"/>
        </w:numPr>
        <w:tabs>
          <w:tab w:val="left" w:pos="1592"/>
        </w:tabs>
        <w:spacing w:line="268" w:lineRule="exact"/>
        <w:ind w:left="1591" w:hanging="361"/>
        <w:jc w:val="both"/>
      </w:pPr>
      <w:r w:rsidRPr="00930F3E">
        <w:t>Rebouchage</w:t>
      </w:r>
      <w:r w:rsidRPr="00930F3E">
        <w:rPr>
          <w:spacing w:val="-4"/>
        </w:rPr>
        <w:t xml:space="preserve"> </w:t>
      </w:r>
      <w:r w:rsidRPr="00930F3E">
        <w:t>et/ou</w:t>
      </w:r>
      <w:r w:rsidRPr="00930F3E">
        <w:rPr>
          <w:spacing w:val="-3"/>
        </w:rPr>
        <w:t xml:space="preserve"> </w:t>
      </w:r>
      <w:r w:rsidRPr="00930F3E">
        <w:t>calicotage</w:t>
      </w:r>
      <w:r w:rsidRPr="00930F3E">
        <w:rPr>
          <w:spacing w:val="-1"/>
        </w:rPr>
        <w:t xml:space="preserve"> </w:t>
      </w:r>
      <w:r w:rsidRPr="00930F3E">
        <w:t>des</w:t>
      </w:r>
      <w:r w:rsidRPr="00930F3E">
        <w:rPr>
          <w:spacing w:val="-1"/>
        </w:rPr>
        <w:t xml:space="preserve"> </w:t>
      </w:r>
      <w:r w:rsidRPr="00930F3E">
        <w:t>fissures</w:t>
      </w:r>
    </w:p>
    <w:p w14:paraId="3D619E86" w14:textId="77777777" w:rsidR="00194B30" w:rsidRPr="00930F3E" w:rsidRDefault="00194B30" w:rsidP="00F053C4">
      <w:pPr>
        <w:pStyle w:val="Paragraphedeliste"/>
        <w:numPr>
          <w:ilvl w:val="1"/>
          <w:numId w:val="5"/>
        </w:numPr>
        <w:tabs>
          <w:tab w:val="left" w:pos="1592"/>
        </w:tabs>
        <w:spacing w:line="269" w:lineRule="exact"/>
        <w:ind w:left="1591" w:hanging="361"/>
        <w:jc w:val="both"/>
      </w:pPr>
      <w:r w:rsidRPr="00930F3E">
        <w:t>Ponçage pour</w:t>
      </w:r>
      <w:r w:rsidRPr="00930F3E">
        <w:rPr>
          <w:spacing w:val="-4"/>
        </w:rPr>
        <w:t xml:space="preserve"> </w:t>
      </w:r>
      <w:r w:rsidRPr="00930F3E">
        <w:t>réfection</w:t>
      </w:r>
      <w:r w:rsidRPr="00930F3E">
        <w:rPr>
          <w:spacing w:val="-1"/>
        </w:rPr>
        <w:t xml:space="preserve"> </w:t>
      </w:r>
      <w:r w:rsidRPr="00930F3E">
        <w:t>de</w:t>
      </w:r>
      <w:r w:rsidRPr="00930F3E">
        <w:rPr>
          <w:spacing w:val="-3"/>
        </w:rPr>
        <w:t xml:space="preserve"> </w:t>
      </w:r>
      <w:r w:rsidRPr="00930F3E">
        <w:t>peinture sur</w:t>
      </w:r>
      <w:r w:rsidRPr="00930F3E">
        <w:rPr>
          <w:spacing w:val="-1"/>
        </w:rPr>
        <w:t xml:space="preserve"> </w:t>
      </w:r>
      <w:r w:rsidRPr="00930F3E">
        <w:t>toile</w:t>
      </w:r>
      <w:r w:rsidRPr="00930F3E">
        <w:rPr>
          <w:spacing w:val="-3"/>
        </w:rPr>
        <w:t xml:space="preserve"> </w:t>
      </w:r>
      <w:r w:rsidRPr="00930F3E">
        <w:t>de</w:t>
      </w:r>
      <w:r w:rsidRPr="00930F3E">
        <w:rPr>
          <w:spacing w:val="-3"/>
        </w:rPr>
        <w:t xml:space="preserve"> </w:t>
      </w:r>
      <w:r w:rsidRPr="00930F3E">
        <w:t>verre</w:t>
      </w:r>
    </w:p>
    <w:p w14:paraId="650B5138" w14:textId="77777777" w:rsidR="00194B30" w:rsidRPr="00930F3E" w:rsidRDefault="00194B30" w:rsidP="00F053C4">
      <w:pPr>
        <w:pStyle w:val="Paragraphedeliste"/>
        <w:numPr>
          <w:ilvl w:val="1"/>
          <w:numId w:val="5"/>
        </w:numPr>
        <w:tabs>
          <w:tab w:val="left" w:pos="1592"/>
        </w:tabs>
        <w:spacing w:line="269" w:lineRule="exact"/>
        <w:ind w:left="1591" w:hanging="361"/>
        <w:jc w:val="both"/>
      </w:pPr>
      <w:r w:rsidRPr="00930F3E">
        <w:t>Raccords</w:t>
      </w:r>
      <w:r w:rsidRPr="00930F3E">
        <w:rPr>
          <w:spacing w:val="-1"/>
        </w:rPr>
        <w:t xml:space="preserve"> </w:t>
      </w:r>
      <w:r w:rsidRPr="00930F3E">
        <w:t>d’enduit</w:t>
      </w:r>
    </w:p>
    <w:p w14:paraId="7E37C9AD" w14:textId="77777777" w:rsidR="00194B30" w:rsidRPr="00930F3E" w:rsidRDefault="00194B30" w:rsidP="00F053C4">
      <w:pPr>
        <w:pStyle w:val="Paragraphedeliste"/>
        <w:numPr>
          <w:ilvl w:val="1"/>
          <w:numId w:val="5"/>
        </w:numPr>
        <w:tabs>
          <w:tab w:val="left" w:pos="1592"/>
        </w:tabs>
        <w:spacing w:line="269" w:lineRule="exact"/>
        <w:ind w:left="1591" w:hanging="361"/>
        <w:jc w:val="both"/>
      </w:pPr>
      <w:r w:rsidRPr="00930F3E">
        <w:t>Enduit</w:t>
      </w:r>
      <w:r w:rsidRPr="00930F3E">
        <w:rPr>
          <w:spacing w:val="-2"/>
        </w:rPr>
        <w:t xml:space="preserve"> </w:t>
      </w:r>
      <w:r w:rsidRPr="00930F3E">
        <w:t>non</w:t>
      </w:r>
      <w:r w:rsidRPr="00930F3E">
        <w:rPr>
          <w:spacing w:val="-2"/>
        </w:rPr>
        <w:t xml:space="preserve"> </w:t>
      </w:r>
      <w:r w:rsidRPr="00930F3E">
        <w:t>repassé</w:t>
      </w:r>
    </w:p>
    <w:p w14:paraId="3D40E71C" w14:textId="77777777" w:rsidR="00194B30" w:rsidRPr="00930F3E" w:rsidRDefault="00194B30" w:rsidP="00F053C4">
      <w:pPr>
        <w:pStyle w:val="Paragraphedeliste"/>
        <w:numPr>
          <w:ilvl w:val="1"/>
          <w:numId w:val="5"/>
        </w:numPr>
        <w:tabs>
          <w:tab w:val="left" w:pos="1592"/>
        </w:tabs>
        <w:spacing w:line="272" w:lineRule="exact"/>
        <w:ind w:left="1591" w:hanging="361"/>
        <w:jc w:val="both"/>
      </w:pPr>
      <w:r w:rsidRPr="00930F3E">
        <w:t>Évacuation</w:t>
      </w:r>
      <w:r w:rsidRPr="00930F3E">
        <w:rPr>
          <w:spacing w:val="-2"/>
        </w:rPr>
        <w:t xml:space="preserve"> </w:t>
      </w:r>
      <w:r w:rsidRPr="00930F3E">
        <w:t>des</w:t>
      </w:r>
      <w:r w:rsidRPr="00930F3E">
        <w:rPr>
          <w:spacing w:val="-3"/>
        </w:rPr>
        <w:t xml:space="preserve"> </w:t>
      </w:r>
      <w:r w:rsidRPr="00930F3E">
        <w:t>déchets</w:t>
      </w:r>
    </w:p>
    <w:p w14:paraId="7DEF0159" w14:textId="77777777" w:rsidR="00194B30" w:rsidRPr="00930F3E" w:rsidRDefault="00194B30" w:rsidP="00F053C4">
      <w:pPr>
        <w:pStyle w:val="Corpsdetexte"/>
        <w:spacing w:before="5"/>
        <w:jc w:val="both"/>
        <w:rPr>
          <w:sz w:val="21"/>
        </w:rPr>
      </w:pPr>
    </w:p>
    <w:p w14:paraId="5513ADEA" w14:textId="708A6D68" w:rsidR="00194B30" w:rsidRPr="00930F3E" w:rsidRDefault="00194B30" w:rsidP="00F053C4">
      <w:pPr>
        <w:ind w:left="172"/>
        <w:jc w:val="both"/>
        <w:rPr>
          <w:i/>
        </w:rPr>
      </w:pPr>
      <w:r w:rsidRPr="00930F3E">
        <w:rPr>
          <w:b/>
          <w:i/>
        </w:rPr>
        <w:t>Localisation</w:t>
      </w:r>
      <w:r w:rsidRPr="00930F3E">
        <w:rPr>
          <w:b/>
          <w:i/>
          <w:spacing w:val="-4"/>
        </w:rPr>
        <w:t xml:space="preserve"> </w:t>
      </w:r>
      <w:r w:rsidRPr="00930F3E">
        <w:rPr>
          <w:b/>
          <w:i/>
        </w:rPr>
        <w:t>:</w:t>
      </w:r>
      <w:r w:rsidRPr="00930F3E">
        <w:rPr>
          <w:b/>
          <w:i/>
          <w:spacing w:val="-1"/>
        </w:rPr>
        <w:t xml:space="preserve"> </w:t>
      </w:r>
      <w:r w:rsidR="00D329C4">
        <w:rPr>
          <w:i/>
        </w:rPr>
        <w:t xml:space="preserve">Parois </w:t>
      </w:r>
      <w:r w:rsidR="00BD3BBE">
        <w:rPr>
          <w:i/>
        </w:rPr>
        <w:t xml:space="preserve">(compris plafonds lorsqu’absence de faux-plafonds en dalles minérales) </w:t>
      </w:r>
      <w:r w:rsidR="00D329C4">
        <w:rPr>
          <w:i/>
        </w:rPr>
        <w:t xml:space="preserve">et éléments dissociables de l’ouvrage (radiateurs, éléments de menuiserie…) des locaux </w:t>
      </w:r>
      <w:r w:rsidR="00BD3BBE">
        <w:rPr>
          <w:i/>
        </w:rPr>
        <w:t>destinés à recevoir une peinture, ainsi que l’ensemble des parois des volumes techniques accessibles pour la maintenance.</w:t>
      </w:r>
    </w:p>
    <w:p w14:paraId="6F03CA23" w14:textId="53C9B705" w:rsidR="00194B30" w:rsidRDefault="00194B30" w:rsidP="00F053C4">
      <w:pPr>
        <w:pStyle w:val="Corpsdetexte"/>
        <w:jc w:val="both"/>
        <w:rPr>
          <w:i/>
          <w:sz w:val="20"/>
          <w:highlight w:val="green"/>
        </w:rPr>
      </w:pPr>
    </w:p>
    <w:p w14:paraId="7C7F29B5" w14:textId="356FFE5D" w:rsidR="000A1AE0" w:rsidRDefault="000A1AE0" w:rsidP="00F053C4">
      <w:pPr>
        <w:pStyle w:val="Corpsdetexte"/>
        <w:jc w:val="both"/>
        <w:rPr>
          <w:i/>
          <w:sz w:val="20"/>
          <w:highlight w:val="green"/>
        </w:rPr>
      </w:pPr>
    </w:p>
    <w:p w14:paraId="5A00671E" w14:textId="4380C505" w:rsidR="000A1AE0" w:rsidRPr="00BD3BBE" w:rsidRDefault="000A1AE0" w:rsidP="00F053C4">
      <w:pPr>
        <w:pStyle w:val="Titre2"/>
      </w:pPr>
      <w:r w:rsidRPr="00BD3BBE">
        <w:t xml:space="preserve">4.5.3 – Préparation des support </w:t>
      </w:r>
      <w:r w:rsidR="00153B4D" w:rsidRPr="00BD3BBE">
        <w:t>neufs</w:t>
      </w:r>
    </w:p>
    <w:p w14:paraId="52BF7CE2" w14:textId="77777777" w:rsidR="000A1AE0" w:rsidRDefault="000A1AE0" w:rsidP="00F053C4">
      <w:pPr>
        <w:pStyle w:val="Corpsdetexte"/>
        <w:jc w:val="both"/>
        <w:rPr>
          <w:i/>
          <w:sz w:val="20"/>
          <w:highlight w:val="magenta"/>
        </w:rPr>
      </w:pPr>
    </w:p>
    <w:p w14:paraId="3050AD4A" w14:textId="191F8644" w:rsidR="000A1AE0" w:rsidRPr="00BD3BBE" w:rsidRDefault="000A1AE0" w:rsidP="00F053C4">
      <w:pPr>
        <w:pStyle w:val="Corpsdetexte"/>
        <w:ind w:left="172"/>
        <w:jc w:val="both"/>
      </w:pPr>
      <w:r w:rsidRPr="00BD3BBE">
        <w:t>Le titulaire d</w:t>
      </w:r>
      <w:r w:rsidR="00BD3BBE" w:rsidRPr="00BD3BBE">
        <w:t>oit</w:t>
      </w:r>
      <w:r w:rsidRPr="00BD3BBE">
        <w:t> </w:t>
      </w:r>
      <w:r w:rsidR="00BD3BBE" w:rsidRPr="00BD3BBE">
        <w:t>e</w:t>
      </w:r>
      <w:r w:rsidRPr="00BD3BBE">
        <w:t>xécuter tous les travaux préparatoires sur les supports concernés par les lot</w:t>
      </w:r>
      <w:r w:rsidR="00930F3E" w:rsidRPr="00BD3BBE">
        <w:t>s</w:t>
      </w:r>
      <w:r w:rsidRPr="00BD3BBE">
        <w:t xml:space="preserve"> 1 et 3, tels que brossage, égrenage, ponçage, rebouchage etc. qui sont nécessaires pour obtenir des finitions convenables et en rapport avec la nature des locaux.</w:t>
      </w:r>
    </w:p>
    <w:p w14:paraId="2214CFB8" w14:textId="77777777" w:rsidR="000A1AE0" w:rsidRPr="00BD3BBE" w:rsidRDefault="000A1AE0" w:rsidP="00F053C4">
      <w:pPr>
        <w:pStyle w:val="Corpsdetexte"/>
        <w:ind w:left="172"/>
        <w:jc w:val="both"/>
      </w:pPr>
      <w:r w:rsidRPr="00BD3BBE">
        <w:t>Toutes les opérations accessoires telles que les ponçages, rebouchages, bandes de calicot, masticages, rechampissages etc. sont implicitement comprises dans les conditions du marché.</w:t>
      </w:r>
    </w:p>
    <w:p w14:paraId="21611C34" w14:textId="77777777" w:rsidR="000A1AE0" w:rsidRPr="00BD3BBE" w:rsidRDefault="000A1AE0" w:rsidP="00F053C4">
      <w:pPr>
        <w:pStyle w:val="Corpsdetexte"/>
        <w:spacing w:before="5"/>
        <w:jc w:val="both"/>
        <w:rPr>
          <w:sz w:val="21"/>
        </w:rPr>
      </w:pPr>
    </w:p>
    <w:p w14:paraId="7FCBBE38" w14:textId="4E5B8B74" w:rsidR="00D50030" w:rsidRDefault="000A1AE0" w:rsidP="00F97330">
      <w:pPr>
        <w:ind w:left="172"/>
        <w:jc w:val="both"/>
        <w:rPr>
          <w:i/>
        </w:rPr>
      </w:pPr>
      <w:r w:rsidRPr="00BD3BBE">
        <w:rPr>
          <w:b/>
          <w:i/>
        </w:rPr>
        <w:t>Localisation</w:t>
      </w:r>
      <w:r w:rsidRPr="00BD3BBE">
        <w:rPr>
          <w:b/>
          <w:i/>
          <w:spacing w:val="-4"/>
        </w:rPr>
        <w:t xml:space="preserve"> </w:t>
      </w:r>
      <w:r w:rsidRPr="00BD3BBE">
        <w:rPr>
          <w:b/>
          <w:i/>
        </w:rPr>
        <w:t>:</w:t>
      </w:r>
      <w:r w:rsidRPr="00BD3BBE">
        <w:rPr>
          <w:b/>
          <w:i/>
          <w:spacing w:val="-1"/>
        </w:rPr>
        <w:t xml:space="preserve"> </w:t>
      </w:r>
      <w:r w:rsidRPr="00BD3BBE">
        <w:rPr>
          <w:i/>
        </w:rPr>
        <w:t>Suivant</w:t>
      </w:r>
      <w:r w:rsidRPr="00BD3BBE">
        <w:rPr>
          <w:i/>
          <w:spacing w:val="-1"/>
        </w:rPr>
        <w:t xml:space="preserve"> </w:t>
      </w:r>
      <w:r w:rsidRPr="00BD3BBE">
        <w:rPr>
          <w:i/>
        </w:rPr>
        <w:t>plans</w:t>
      </w:r>
      <w:r w:rsidR="00AF1FAB">
        <w:rPr>
          <w:i/>
        </w:rPr>
        <w:t xml:space="preserve"> en annexe 0.2 et 0.3</w:t>
      </w:r>
      <w:r w:rsidR="00F97330">
        <w:rPr>
          <w:i/>
        </w:rPr>
        <w:t xml:space="preserve"> du présent CCTP</w:t>
      </w:r>
      <w:r w:rsidRPr="00BD3BBE">
        <w:rPr>
          <w:i/>
        </w:rPr>
        <w:t>.</w:t>
      </w:r>
    </w:p>
    <w:p w14:paraId="78277FE4" w14:textId="77777777" w:rsidR="002F5F8C" w:rsidRDefault="002F5F8C" w:rsidP="00F97330">
      <w:pPr>
        <w:ind w:left="172"/>
        <w:jc w:val="both"/>
        <w:rPr>
          <w:i/>
        </w:rPr>
      </w:pPr>
    </w:p>
    <w:p w14:paraId="3D8BECE4" w14:textId="77777777" w:rsidR="002F5F8C" w:rsidRDefault="002F5F8C" w:rsidP="00F97330">
      <w:pPr>
        <w:ind w:left="172"/>
        <w:jc w:val="both"/>
        <w:rPr>
          <w:i/>
        </w:rPr>
      </w:pPr>
    </w:p>
    <w:p w14:paraId="29195B3C" w14:textId="77777777" w:rsidR="002F5F8C" w:rsidRPr="00BD3BBE" w:rsidRDefault="002F5F8C" w:rsidP="00F97330">
      <w:pPr>
        <w:ind w:left="172"/>
        <w:jc w:val="both"/>
        <w:rPr>
          <w:i/>
        </w:rPr>
      </w:pPr>
    </w:p>
    <w:p w14:paraId="6D518647" w14:textId="2192E75D" w:rsidR="00BD3BBE" w:rsidRPr="00BD3BBE" w:rsidRDefault="00BD3BBE" w:rsidP="00F053C4">
      <w:pPr>
        <w:pStyle w:val="Titre2"/>
      </w:pPr>
      <w:r w:rsidRPr="00BD3BBE">
        <w:lastRenderedPageBreak/>
        <w:t xml:space="preserve">4.5.4 – Préparation </w:t>
      </w:r>
      <w:r w:rsidR="00063DC3" w:rsidRPr="00BD3BBE">
        <w:t>des supports</w:t>
      </w:r>
      <w:r w:rsidRPr="00BD3BBE">
        <w:t xml:space="preserve"> existants</w:t>
      </w:r>
    </w:p>
    <w:p w14:paraId="66E7FFE9" w14:textId="77777777" w:rsidR="00BD3BBE" w:rsidRPr="00BD3BBE" w:rsidRDefault="00BD3BBE" w:rsidP="00F053C4">
      <w:pPr>
        <w:ind w:left="172"/>
        <w:jc w:val="both"/>
        <w:rPr>
          <w:i/>
        </w:rPr>
      </w:pPr>
    </w:p>
    <w:p w14:paraId="143BA8C2" w14:textId="43821302" w:rsidR="00BD3BBE" w:rsidRPr="00BD3BBE" w:rsidRDefault="00BD3BBE" w:rsidP="00F053C4">
      <w:pPr>
        <w:pStyle w:val="Corpsdetexte"/>
        <w:ind w:left="172"/>
        <w:jc w:val="both"/>
      </w:pPr>
      <w:r w:rsidRPr="00BD3BBE">
        <w:t>Le titulaire doit </w:t>
      </w:r>
      <w:r>
        <w:t xml:space="preserve">exécuter les mêmes travaux </w:t>
      </w:r>
      <w:r w:rsidRPr="00BD3BBE">
        <w:t>préparatoires sur les supports existants</w:t>
      </w:r>
      <w:r>
        <w:t xml:space="preserve"> que sur les supports neufs, à l’exception </w:t>
      </w:r>
      <w:r w:rsidR="00D50030">
        <w:t>des parois identifiées comme contenant de l’amiante selon le rapport de repérage avant réalisation de travaux pour lesquelles n'est à réaliser qu’un simple recouvrement qualifié de mise en harmonie de la polychromie du local</w:t>
      </w:r>
      <w:r w:rsidR="00F053C4">
        <w:t>.</w:t>
      </w:r>
    </w:p>
    <w:p w14:paraId="7F6EA2A3" w14:textId="3F959E23" w:rsidR="00194B30" w:rsidRPr="00541D60" w:rsidRDefault="00194B30" w:rsidP="00F053C4">
      <w:pPr>
        <w:pStyle w:val="Corpsdetexte"/>
        <w:spacing w:before="6"/>
        <w:jc w:val="both"/>
        <w:rPr>
          <w:i/>
          <w:sz w:val="18"/>
          <w:highlight w:val="green"/>
        </w:rPr>
      </w:pPr>
    </w:p>
    <w:p w14:paraId="52624638" w14:textId="2475DDBE" w:rsidR="00194B30" w:rsidRPr="006B5705" w:rsidRDefault="00194B30" w:rsidP="00F053C4">
      <w:pPr>
        <w:pStyle w:val="Titre2"/>
      </w:pPr>
      <w:r w:rsidRPr="006B5705">
        <w:t>4.</w:t>
      </w:r>
      <w:r w:rsidR="00693D4C" w:rsidRPr="006B5705">
        <w:t>5</w:t>
      </w:r>
      <w:r w:rsidRPr="006B5705">
        <w:t>.</w:t>
      </w:r>
      <w:r w:rsidR="00D50030">
        <w:t>5</w:t>
      </w:r>
      <w:r w:rsidRPr="006B5705">
        <w:t>-</w:t>
      </w:r>
      <w:r w:rsidRPr="006B5705">
        <w:rPr>
          <w:spacing w:val="-4"/>
        </w:rPr>
        <w:t xml:space="preserve"> </w:t>
      </w:r>
      <w:r w:rsidRPr="006B5705">
        <w:t>Applications</w:t>
      </w:r>
      <w:r w:rsidRPr="006B5705">
        <w:rPr>
          <w:spacing w:val="-3"/>
        </w:rPr>
        <w:t xml:space="preserve"> </w:t>
      </w:r>
      <w:r w:rsidRPr="006B5705">
        <w:t>d’essais</w:t>
      </w:r>
    </w:p>
    <w:p w14:paraId="1F2CA7B0" w14:textId="77777777" w:rsidR="00194B30" w:rsidRPr="006B5705" w:rsidRDefault="00194B30" w:rsidP="00F053C4">
      <w:pPr>
        <w:pStyle w:val="Corpsdetexte"/>
        <w:spacing w:before="1"/>
        <w:jc w:val="both"/>
        <w:rPr>
          <w:b/>
        </w:rPr>
      </w:pPr>
    </w:p>
    <w:p w14:paraId="0F29E082" w14:textId="3E811914" w:rsidR="00194B30" w:rsidRDefault="00194B30" w:rsidP="00F053C4">
      <w:pPr>
        <w:pStyle w:val="Corpsdetexte"/>
        <w:ind w:left="172" w:right="316"/>
        <w:jc w:val="both"/>
      </w:pPr>
      <w:r w:rsidRPr="006B5705">
        <w:t>Le titulaire effectue toutes les applications d'essais qui sont nécessaires pour déterminer les coloris</w:t>
      </w:r>
      <w:r w:rsidRPr="006B5705">
        <w:rPr>
          <w:spacing w:val="1"/>
        </w:rPr>
        <w:t xml:space="preserve"> </w:t>
      </w:r>
      <w:r w:rsidRPr="006B5705">
        <w:t>et</w:t>
      </w:r>
      <w:r w:rsidRPr="006B5705">
        <w:rPr>
          <w:spacing w:val="-1"/>
        </w:rPr>
        <w:t xml:space="preserve"> </w:t>
      </w:r>
      <w:r w:rsidRPr="006B5705">
        <w:t>les</w:t>
      </w:r>
      <w:r w:rsidRPr="006B5705">
        <w:rPr>
          <w:spacing w:val="-2"/>
        </w:rPr>
        <w:t xml:space="preserve"> </w:t>
      </w:r>
      <w:r w:rsidRPr="006B5705">
        <w:t>nuances</w:t>
      </w:r>
      <w:r w:rsidRPr="006B5705">
        <w:rPr>
          <w:spacing w:val="-1"/>
        </w:rPr>
        <w:t xml:space="preserve"> </w:t>
      </w:r>
      <w:r w:rsidRPr="006B5705">
        <w:t>de</w:t>
      </w:r>
      <w:r w:rsidRPr="006B5705">
        <w:rPr>
          <w:spacing w:val="1"/>
        </w:rPr>
        <w:t xml:space="preserve"> </w:t>
      </w:r>
      <w:r w:rsidRPr="006B5705">
        <w:t>finition</w:t>
      </w:r>
      <w:r w:rsidRPr="006B5705">
        <w:rPr>
          <w:spacing w:val="-1"/>
        </w:rPr>
        <w:t xml:space="preserve"> </w:t>
      </w:r>
      <w:r w:rsidRPr="006B5705">
        <w:t>et</w:t>
      </w:r>
      <w:r w:rsidRPr="006B5705">
        <w:rPr>
          <w:spacing w:val="-1"/>
        </w:rPr>
        <w:t xml:space="preserve"> </w:t>
      </w:r>
      <w:r w:rsidRPr="006B5705">
        <w:t>pour</w:t>
      </w:r>
      <w:r w:rsidRPr="006B5705">
        <w:rPr>
          <w:spacing w:val="-2"/>
        </w:rPr>
        <w:t xml:space="preserve"> </w:t>
      </w:r>
      <w:r w:rsidRPr="006B5705">
        <w:t>mettre</w:t>
      </w:r>
      <w:r w:rsidRPr="006B5705">
        <w:rPr>
          <w:spacing w:val="-3"/>
        </w:rPr>
        <w:t xml:space="preserve"> </w:t>
      </w:r>
      <w:r w:rsidRPr="006B5705">
        <w:t>au point</w:t>
      </w:r>
      <w:r w:rsidRPr="006B5705">
        <w:rPr>
          <w:spacing w:val="-3"/>
        </w:rPr>
        <w:t xml:space="preserve"> </w:t>
      </w:r>
      <w:r w:rsidRPr="006B5705">
        <w:t>les</w:t>
      </w:r>
      <w:r w:rsidRPr="006B5705">
        <w:rPr>
          <w:spacing w:val="-2"/>
        </w:rPr>
        <w:t xml:space="preserve"> </w:t>
      </w:r>
      <w:r w:rsidRPr="006B5705">
        <w:t>modalités d'application</w:t>
      </w:r>
      <w:r w:rsidRPr="006B5705">
        <w:rPr>
          <w:spacing w:val="-2"/>
        </w:rPr>
        <w:t xml:space="preserve"> </w:t>
      </w:r>
      <w:r w:rsidRPr="006B5705">
        <w:t>correspondantes.</w:t>
      </w:r>
    </w:p>
    <w:p w14:paraId="51A40CF5" w14:textId="77777777" w:rsidR="007820DB" w:rsidRPr="006B5705" w:rsidRDefault="007820DB" w:rsidP="00F053C4">
      <w:pPr>
        <w:pStyle w:val="Corpsdetexte"/>
        <w:ind w:left="172" w:right="316"/>
        <w:jc w:val="both"/>
      </w:pPr>
    </w:p>
    <w:p w14:paraId="54969F56" w14:textId="0318220F" w:rsidR="00194B30" w:rsidRPr="006B5705" w:rsidRDefault="00194B30" w:rsidP="00F053C4">
      <w:pPr>
        <w:pStyle w:val="Corpsdetexte"/>
        <w:ind w:left="172" w:right="314"/>
        <w:jc w:val="both"/>
      </w:pPr>
      <w:r w:rsidRPr="006B5705">
        <w:t>Ces applications sont exécutées conformément aux indications du maître d’ouvrage, sur des surfaces</w:t>
      </w:r>
      <w:r w:rsidRPr="006B5705">
        <w:rPr>
          <w:spacing w:val="1"/>
        </w:rPr>
        <w:t xml:space="preserve"> </w:t>
      </w:r>
      <w:r w:rsidRPr="006B5705">
        <w:t>minimales</w:t>
      </w:r>
      <w:r w:rsidRPr="006B5705">
        <w:rPr>
          <w:spacing w:val="1"/>
        </w:rPr>
        <w:t xml:space="preserve"> </w:t>
      </w:r>
      <w:r w:rsidRPr="006B5705">
        <w:t>de</w:t>
      </w:r>
      <w:r w:rsidRPr="006B5705">
        <w:rPr>
          <w:spacing w:val="-2"/>
        </w:rPr>
        <w:t xml:space="preserve"> </w:t>
      </w:r>
      <w:r w:rsidRPr="006B5705">
        <w:t>1</w:t>
      </w:r>
      <w:r w:rsidRPr="006B5705">
        <w:rPr>
          <w:spacing w:val="-1"/>
        </w:rPr>
        <w:t xml:space="preserve"> </w:t>
      </w:r>
      <w:r w:rsidRPr="006B5705">
        <w:t>m².</w:t>
      </w:r>
    </w:p>
    <w:p w14:paraId="316B845A" w14:textId="77777777" w:rsidR="00194B30" w:rsidRPr="006B5705" w:rsidRDefault="00194B30" w:rsidP="00F053C4">
      <w:pPr>
        <w:pStyle w:val="Corpsdetexte"/>
        <w:spacing w:before="3"/>
        <w:jc w:val="both"/>
      </w:pPr>
    </w:p>
    <w:p w14:paraId="04C14FEF" w14:textId="73CBDB28" w:rsidR="00194B30" w:rsidRPr="006B5705" w:rsidRDefault="00194B30" w:rsidP="00F053C4">
      <w:pPr>
        <w:pStyle w:val="Corpsdetexte"/>
        <w:spacing w:line="237" w:lineRule="auto"/>
        <w:ind w:left="172" w:right="316"/>
        <w:jc w:val="both"/>
      </w:pPr>
      <w:r w:rsidRPr="006B5705">
        <w:t xml:space="preserve">Le </w:t>
      </w:r>
      <w:r w:rsidR="007820DB">
        <w:t>titulaire</w:t>
      </w:r>
      <w:r w:rsidRPr="006B5705">
        <w:t xml:space="preserve"> doit </w:t>
      </w:r>
      <w:r w:rsidR="007820DB">
        <w:t>prendre en compte</w:t>
      </w:r>
      <w:r w:rsidRPr="006B5705">
        <w:t xml:space="preserve"> dans ses prix l'incidence de l'emploi de couleurs fines et vives, en</w:t>
      </w:r>
      <w:r w:rsidRPr="006B5705">
        <w:rPr>
          <w:spacing w:val="1"/>
        </w:rPr>
        <w:t xml:space="preserve"> </w:t>
      </w:r>
      <w:r w:rsidRPr="006B5705">
        <w:t>mélange</w:t>
      </w:r>
      <w:r w:rsidRPr="006B5705">
        <w:rPr>
          <w:spacing w:val="-2"/>
        </w:rPr>
        <w:t xml:space="preserve"> </w:t>
      </w:r>
      <w:r w:rsidRPr="006B5705">
        <w:t>ou</w:t>
      </w:r>
      <w:r w:rsidRPr="006B5705">
        <w:rPr>
          <w:spacing w:val="-1"/>
        </w:rPr>
        <w:t xml:space="preserve"> </w:t>
      </w:r>
      <w:r w:rsidRPr="006B5705">
        <w:t>pures qui sont demandées.</w:t>
      </w:r>
    </w:p>
    <w:p w14:paraId="07243222" w14:textId="77777777" w:rsidR="00194B30" w:rsidRPr="006B5705" w:rsidRDefault="00194B30" w:rsidP="00F053C4">
      <w:pPr>
        <w:pStyle w:val="Corpsdetexte"/>
        <w:spacing w:before="1"/>
        <w:jc w:val="both"/>
      </w:pPr>
    </w:p>
    <w:p w14:paraId="12A3FF92" w14:textId="100BDEE1" w:rsidR="00194B30" w:rsidRPr="006B5705" w:rsidRDefault="00194B30" w:rsidP="00F053C4">
      <w:pPr>
        <w:pStyle w:val="Corpsdetexte"/>
        <w:spacing w:before="1"/>
        <w:ind w:left="172" w:right="312"/>
        <w:jc w:val="both"/>
      </w:pPr>
      <w:r w:rsidRPr="006B5705">
        <w:t>Le</w:t>
      </w:r>
      <w:r w:rsidRPr="006B5705">
        <w:rPr>
          <w:spacing w:val="-4"/>
        </w:rPr>
        <w:t xml:space="preserve"> </w:t>
      </w:r>
      <w:r w:rsidRPr="006B5705">
        <w:t>titulaire</w:t>
      </w:r>
      <w:r w:rsidRPr="006B5705">
        <w:rPr>
          <w:spacing w:val="-2"/>
        </w:rPr>
        <w:t xml:space="preserve"> </w:t>
      </w:r>
      <w:r w:rsidRPr="006B5705">
        <w:t>est</w:t>
      </w:r>
      <w:r w:rsidRPr="006B5705">
        <w:rPr>
          <w:spacing w:val="-3"/>
        </w:rPr>
        <w:t xml:space="preserve"> </w:t>
      </w:r>
      <w:r w:rsidRPr="006B5705">
        <w:t>tenu,</w:t>
      </w:r>
      <w:r w:rsidRPr="006B5705">
        <w:rPr>
          <w:spacing w:val="-3"/>
        </w:rPr>
        <w:t xml:space="preserve"> </w:t>
      </w:r>
      <w:r w:rsidRPr="006B5705">
        <w:t>en</w:t>
      </w:r>
      <w:r w:rsidRPr="006B5705">
        <w:rPr>
          <w:spacing w:val="-3"/>
        </w:rPr>
        <w:t xml:space="preserve"> </w:t>
      </w:r>
      <w:r w:rsidRPr="006B5705">
        <w:t>cas</w:t>
      </w:r>
      <w:r w:rsidRPr="006B5705">
        <w:rPr>
          <w:spacing w:val="-5"/>
        </w:rPr>
        <w:t xml:space="preserve"> </w:t>
      </w:r>
      <w:r w:rsidRPr="006B5705">
        <w:t>de</w:t>
      </w:r>
      <w:r w:rsidRPr="006B5705">
        <w:rPr>
          <w:spacing w:val="-3"/>
        </w:rPr>
        <w:t xml:space="preserve"> </w:t>
      </w:r>
      <w:r w:rsidRPr="006B5705">
        <w:t>doute</w:t>
      </w:r>
      <w:r w:rsidRPr="006B5705">
        <w:rPr>
          <w:spacing w:val="-5"/>
        </w:rPr>
        <w:t xml:space="preserve"> </w:t>
      </w:r>
      <w:r w:rsidRPr="006B5705">
        <w:t>ou</w:t>
      </w:r>
      <w:r w:rsidRPr="006B5705">
        <w:rPr>
          <w:spacing w:val="-5"/>
        </w:rPr>
        <w:t xml:space="preserve"> </w:t>
      </w:r>
      <w:r w:rsidRPr="006B5705">
        <w:t>d’omission</w:t>
      </w:r>
      <w:r w:rsidRPr="006B5705">
        <w:rPr>
          <w:spacing w:val="-4"/>
        </w:rPr>
        <w:t xml:space="preserve"> </w:t>
      </w:r>
      <w:r w:rsidRPr="006B5705">
        <w:t>dans</w:t>
      </w:r>
      <w:r w:rsidRPr="006B5705">
        <w:rPr>
          <w:spacing w:val="-3"/>
        </w:rPr>
        <w:t xml:space="preserve"> </w:t>
      </w:r>
      <w:r w:rsidRPr="006B5705">
        <w:t>le</w:t>
      </w:r>
      <w:r w:rsidRPr="006B5705">
        <w:rPr>
          <w:spacing w:val="-3"/>
        </w:rPr>
        <w:t xml:space="preserve"> </w:t>
      </w:r>
      <w:r w:rsidRPr="006B5705">
        <w:t>présent</w:t>
      </w:r>
      <w:r w:rsidRPr="006B5705">
        <w:rPr>
          <w:spacing w:val="-5"/>
        </w:rPr>
        <w:t xml:space="preserve"> </w:t>
      </w:r>
      <w:r w:rsidRPr="006B5705">
        <w:t>CCTP,</w:t>
      </w:r>
      <w:r w:rsidRPr="006B5705">
        <w:rPr>
          <w:spacing w:val="-3"/>
        </w:rPr>
        <w:t xml:space="preserve"> </w:t>
      </w:r>
      <w:r w:rsidRPr="006B5705">
        <w:t>d’avertir</w:t>
      </w:r>
      <w:r w:rsidRPr="006B5705">
        <w:rPr>
          <w:spacing w:val="-3"/>
        </w:rPr>
        <w:t xml:space="preserve"> </w:t>
      </w:r>
      <w:r w:rsidRPr="006B5705">
        <w:t>le</w:t>
      </w:r>
      <w:r w:rsidRPr="006B5705">
        <w:rPr>
          <w:spacing w:val="-3"/>
        </w:rPr>
        <w:t xml:space="preserve"> </w:t>
      </w:r>
      <w:r w:rsidRPr="006B5705">
        <w:t>Maître</w:t>
      </w:r>
      <w:r w:rsidRPr="006B5705">
        <w:rPr>
          <w:spacing w:val="-2"/>
        </w:rPr>
        <w:t xml:space="preserve"> </w:t>
      </w:r>
      <w:r w:rsidRPr="006B5705">
        <w:t>d’ouvrage</w:t>
      </w:r>
      <w:r w:rsidRPr="006B5705">
        <w:rPr>
          <w:spacing w:val="-3"/>
        </w:rPr>
        <w:t xml:space="preserve"> </w:t>
      </w:r>
      <w:r w:rsidRPr="006B5705">
        <w:t>et</w:t>
      </w:r>
      <w:r w:rsidRPr="006B5705">
        <w:rPr>
          <w:spacing w:val="-47"/>
        </w:rPr>
        <w:t xml:space="preserve"> </w:t>
      </w:r>
      <w:r w:rsidRPr="006B5705">
        <w:t>de</w:t>
      </w:r>
      <w:r w:rsidRPr="006B5705">
        <w:rPr>
          <w:spacing w:val="1"/>
        </w:rPr>
        <w:t xml:space="preserve"> </w:t>
      </w:r>
      <w:r w:rsidRPr="006B5705">
        <w:t>demander</w:t>
      </w:r>
      <w:r w:rsidRPr="006B5705">
        <w:rPr>
          <w:spacing w:val="1"/>
        </w:rPr>
        <w:t xml:space="preserve"> </w:t>
      </w:r>
      <w:r w:rsidRPr="006B5705">
        <w:t>à</w:t>
      </w:r>
      <w:r w:rsidRPr="006B5705">
        <w:rPr>
          <w:spacing w:val="1"/>
        </w:rPr>
        <w:t xml:space="preserve"> </w:t>
      </w:r>
      <w:r w:rsidRPr="006B5705">
        <w:t>celui-ci,</w:t>
      </w:r>
      <w:r w:rsidRPr="006B5705">
        <w:rPr>
          <w:spacing w:val="1"/>
        </w:rPr>
        <w:t xml:space="preserve"> </w:t>
      </w:r>
      <w:r w:rsidRPr="006B5705">
        <w:t>préalablement</w:t>
      </w:r>
      <w:r w:rsidRPr="006B5705">
        <w:rPr>
          <w:spacing w:val="1"/>
        </w:rPr>
        <w:t xml:space="preserve"> </w:t>
      </w:r>
      <w:r w:rsidRPr="006B5705">
        <w:t>à</w:t>
      </w:r>
      <w:r w:rsidRPr="006B5705">
        <w:rPr>
          <w:spacing w:val="1"/>
        </w:rPr>
        <w:t xml:space="preserve"> </w:t>
      </w:r>
      <w:r w:rsidRPr="006B5705">
        <w:t>l’exécution</w:t>
      </w:r>
      <w:r w:rsidRPr="006B5705">
        <w:rPr>
          <w:spacing w:val="1"/>
        </w:rPr>
        <w:t xml:space="preserve"> </w:t>
      </w:r>
      <w:r w:rsidRPr="006B5705">
        <w:t>et</w:t>
      </w:r>
      <w:r w:rsidRPr="006B5705">
        <w:rPr>
          <w:spacing w:val="1"/>
        </w:rPr>
        <w:t xml:space="preserve"> </w:t>
      </w:r>
      <w:r w:rsidRPr="006B5705">
        <w:t>suffisamment</w:t>
      </w:r>
      <w:r w:rsidRPr="006B5705">
        <w:rPr>
          <w:spacing w:val="1"/>
        </w:rPr>
        <w:t xml:space="preserve"> </w:t>
      </w:r>
      <w:r w:rsidRPr="006B5705">
        <w:t>tôt,</w:t>
      </w:r>
      <w:r w:rsidRPr="006B5705">
        <w:rPr>
          <w:spacing w:val="1"/>
        </w:rPr>
        <w:t xml:space="preserve"> </w:t>
      </w:r>
      <w:r w:rsidRPr="006B5705">
        <w:t>toutes</w:t>
      </w:r>
      <w:r w:rsidRPr="006B5705">
        <w:rPr>
          <w:spacing w:val="1"/>
        </w:rPr>
        <w:t xml:space="preserve"> </w:t>
      </w:r>
      <w:r w:rsidRPr="006B5705">
        <w:t>les</w:t>
      </w:r>
      <w:r w:rsidRPr="006B5705">
        <w:rPr>
          <w:spacing w:val="1"/>
        </w:rPr>
        <w:t xml:space="preserve"> </w:t>
      </w:r>
      <w:r w:rsidRPr="006B5705">
        <w:t>précisions</w:t>
      </w:r>
      <w:r w:rsidRPr="006B5705">
        <w:rPr>
          <w:spacing w:val="1"/>
        </w:rPr>
        <w:t xml:space="preserve"> </w:t>
      </w:r>
      <w:r w:rsidRPr="006B5705">
        <w:t>complémentaires qu’il</w:t>
      </w:r>
      <w:r w:rsidRPr="006B5705">
        <w:rPr>
          <w:spacing w:val="-1"/>
        </w:rPr>
        <w:t xml:space="preserve"> </w:t>
      </w:r>
      <w:r w:rsidRPr="006B5705">
        <w:t>juge nécessaires.</w:t>
      </w:r>
    </w:p>
    <w:p w14:paraId="389046E0" w14:textId="77777777" w:rsidR="00194B30" w:rsidRPr="006B5705" w:rsidRDefault="00194B30" w:rsidP="00F053C4">
      <w:pPr>
        <w:pStyle w:val="Corpsdetexte"/>
        <w:jc w:val="both"/>
      </w:pPr>
    </w:p>
    <w:p w14:paraId="11FBDA1E" w14:textId="77777777" w:rsidR="00194B30" w:rsidRPr="006B5705" w:rsidRDefault="00194B30" w:rsidP="00F053C4">
      <w:pPr>
        <w:pStyle w:val="Corpsdetexte"/>
        <w:spacing w:before="1"/>
        <w:ind w:left="172" w:right="312"/>
        <w:jc w:val="both"/>
      </w:pPr>
      <w:r w:rsidRPr="006B5705">
        <w:t>Le</w:t>
      </w:r>
      <w:r w:rsidRPr="006B5705">
        <w:rPr>
          <w:spacing w:val="-5"/>
        </w:rPr>
        <w:t xml:space="preserve"> </w:t>
      </w:r>
      <w:r w:rsidRPr="006B5705">
        <w:t>maître</w:t>
      </w:r>
      <w:r w:rsidRPr="006B5705">
        <w:rPr>
          <w:spacing w:val="-5"/>
        </w:rPr>
        <w:t xml:space="preserve"> </w:t>
      </w:r>
      <w:r w:rsidRPr="006B5705">
        <w:t>d’ouvrage</w:t>
      </w:r>
      <w:r w:rsidRPr="006B5705">
        <w:rPr>
          <w:spacing w:val="-4"/>
        </w:rPr>
        <w:t xml:space="preserve"> </w:t>
      </w:r>
      <w:r w:rsidRPr="006B5705">
        <w:t>se</w:t>
      </w:r>
      <w:r w:rsidRPr="006B5705">
        <w:rPr>
          <w:spacing w:val="-5"/>
        </w:rPr>
        <w:t xml:space="preserve"> </w:t>
      </w:r>
      <w:r w:rsidRPr="006B5705">
        <w:t>réserve</w:t>
      </w:r>
      <w:r w:rsidRPr="006B5705">
        <w:rPr>
          <w:spacing w:val="-5"/>
        </w:rPr>
        <w:t xml:space="preserve"> </w:t>
      </w:r>
      <w:r w:rsidRPr="006B5705">
        <w:t>le</w:t>
      </w:r>
      <w:r w:rsidRPr="006B5705">
        <w:rPr>
          <w:spacing w:val="-4"/>
        </w:rPr>
        <w:t xml:space="preserve"> </w:t>
      </w:r>
      <w:r w:rsidRPr="006B5705">
        <w:t>droit</w:t>
      </w:r>
      <w:r w:rsidRPr="006B5705">
        <w:rPr>
          <w:spacing w:val="-5"/>
        </w:rPr>
        <w:t xml:space="preserve"> </w:t>
      </w:r>
      <w:r w:rsidRPr="006B5705">
        <w:t>de</w:t>
      </w:r>
      <w:r w:rsidRPr="006B5705">
        <w:rPr>
          <w:spacing w:val="-4"/>
        </w:rPr>
        <w:t xml:space="preserve"> </w:t>
      </w:r>
      <w:r w:rsidRPr="006B5705">
        <w:t>refuser</w:t>
      </w:r>
      <w:r w:rsidRPr="006B5705">
        <w:rPr>
          <w:spacing w:val="-5"/>
        </w:rPr>
        <w:t xml:space="preserve"> </w:t>
      </w:r>
      <w:r w:rsidRPr="006B5705">
        <w:t>tous</w:t>
      </w:r>
      <w:r w:rsidRPr="006B5705">
        <w:rPr>
          <w:spacing w:val="-8"/>
        </w:rPr>
        <w:t xml:space="preserve"> </w:t>
      </w:r>
      <w:r w:rsidRPr="006B5705">
        <w:t>les</w:t>
      </w:r>
      <w:r w:rsidRPr="006B5705">
        <w:rPr>
          <w:spacing w:val="-4"/>
        </w:rPr>
        <w:t xml:space="preserve"> </w:t>
      </w:r>
      <w:r w:rsidRPr="006B5705">
        <w:t>ouvrages</w:t>
      </w:r>
      <w:r w:rsidRPr="006B5705">
        <w:rPr>
          <w:spacing w:val="-5"/>
        </w:rPr>
        <w:t xml:space="preserve"> </w:t>
      </w:r>
      <w:r w:rsidRPr="006B5705">
        <w:t>qui</w:t>
      </w:r>
      <w:r w:rsidRPr="006B5705">
        <w:rPr>
          <w:spacing w:val="-5"/>
        </w:rPr>
        <w:t xml:space="preserve"> </w:t>
      </w:r>
      <w:r w:rsidRPr="006B5705">
        <w:t>auraient</w:t>
      </w:r>
      <w:r w:rsidRPr="006B5705">
        <w:rPr>
          <w:spacing w:val="-5"/>
        </w:rPr>
        <w:t xml:space="preserve"> </w:t>
      </w:r>
      <w:r w:rsidRPr="006B5705">
        <w:t>été</w:t>
      </w:r>
      <w:r w:rsidRPr="006B5705">
        <w:rPr>
          <w:spacing w:val="-5"/>
        </w:rPr>
        <w:t xml:space="preserve"> </w:t>
      </w:r>
      <w:r w:rsidRPr="006B5705">
        <w:t>exécutés</w:t>
      </w:r>
      <w:r w:rsidRPr="006B5705">
        <w:rPr>
          <w:spacing w:val="-5"/>
        </w:rPr>
        <w:t xml:space="preserve"> </w:t>
      </w:r>
      <w:r w:rsidRPr="006B5705">
        <w:t>sans</w:t>
      </w:r>
      <w:r w:rsidRPr="006B5705">
        <w:rPr>
          <w:spacing w:val="-6"/>
        </w:rPr>
        <w:t xml:space="preserve"> </w:t>
      </w:r>
      <w:r w:rsidRPr="006B5705">
        <w:t>accord</w:t>
      </w:r>
      <w:r w:rsidRPr="006B5705">
        <w:rPr>
          <w:spacing w:val="-47"/>
        </w:rPr>
        <w:t xml:space="preserve"> </w:t>
      </w:r>
      <w:r w:rsidRPr="006B5705">
        <w:t>préalable écrit</w:t>
      </w:r>
      <w:r w:rsidRPr="006B5705">
        <w:rPr>
          <w:spacing w:val="-1"/>
        </w:rPr>
        <w:t xml:space="preserve"> </w:t>
      </w:r>
      <w:r w:rsidRPr="006B5705">
        <w:t>de</w:t>
      </w:r>
      <w:r w:rsidRPr="006B5705">
        <w:rPr>
          <w:spacing w:val="-3"/>
        </w:rPr>
        <w:t xml:space="preserve"> </w:t>
      </w:r>
      <w:r w:rsidRPr="006B5705">
        <w:t>sa part.</w:t>
      </w:r>
    </w:p>
    <w:p w14:paraId="3245AABF" w14:textId="0E23D6DD" w:rsidR="00194B30" w:rsidRPr="00541D60" w:rsidRDefault="00194B30" w:rsidP="00F053C4">
      <w:pPr>
        <w:pStyle w:val="Corpsdetexte"/>
        <w:spacing w:before="11"/>
        <w:jc w:val="both"/>
        <w:rPr>
          <w:sz w:val="21"/>
          <w:highlight w:val="green"/>
        </w:rPr>
      </w:pPr>
    </w:p>
    <w:p w14:paraId="35B4341C" w14:textId="14752003" w:rsidR="00194B30" w:rsidRPr="00153B4D" w:rsidRDefault="00194B30" w:rsidP="00F053C4">
      <w:pPr>
        <w:pStyle w:val="Titre2"/>
      </w:pPr>
      <w:r w:rsidRPr="00153B4D">
        <w:t>4.</w:t>
      </w:r>
      <w:r w:rsidR="00693D4C" w:rsidRPr="00153B4D">
        <w:t>5</w:t>
      </w:r>
      <w:r w:rsidRPr="00153B4D">
        <w:t>.</w:t>
      </w:r>
      <w:r w:rsidR="00D50030">
        <w:t>6</w:t>
      </w:r>
      <w:r w:rsidRPr="00153B4D">
        <w:t>-</w:t>
      </w:r>
      <w:r w:rsidRPr="00153B4D">
        <w:rPr>
          <w:spacing w:val="-2"/>
        </w:rPr>
        <w:t xml:space="preserve"> </w:t>
      </w:r>
      <w:r w:rsidRPr="00153B4D">
        <w:t>Peinture</w:t>
      </w:r>
      <w:r w:rsidRPr="00153B4D">
        <w:rPr>
          <w:spacing w:val="-3"/>
        </w:rPr>
        <w:t xml:space="preserve"> </w:t>
      </w:r>
      <w:r w:rsidRPr="00153B4D">
        <w:t>acrylique</w:t>
      </w:r>
      <w:r w:rsidRPr="00153B4D">
        <w:rPr>
          <w:spacing w:val="-3"/>
        </w:rPr>
        <w:t xml:space="preserve"> </w:t>
      </w:r>
      <w:r w:rsidRPr="00153B4D">
        <w:t>sur</w:t>
      </w:r>
      <w:r w:rsidRPr="00153B4D">
        <w:rPr>
          <w:spacing w:val="-2"/>
        </w:rPr>
        <w:t xml:space="preserve"> </w:t>
      </w:r>
      <w:r w:rsidRPr="00153B4D">
        <w:t>murs</w:t>
      </w:r>
      <w:r w:rsidRPr="00153B4D">
        <w:rPr>
          <w:spacing w:val="1"/>
        </w:rPr>
        <w:t xml:space="preserve"> et plafonds </w:t>
      </w:r>
      <w:r w:rsidRPr="00153B4D">
        <w:t>existants,</w:t>
      </w:r>
      <w:r w:rsidRPr="00153B4D">
        <w:rPr>
          <w:spacing w:val="-4"/>
        </w:rPr>
        <w:t xml:space="preserve"> </w:t>
      </w:r>
      <w:r w:rsidRPr="00153B4D">
        <w:t>plaques</w:t>
      </w:r>
      <w:r w:rsidRPr="00153B4D">
        <w:rPr>
          <w:spacing w:val="-4"/>
        </w:rPr>
        <w:t xml:space="preserve"> </w:t>
      </w:r>
      <w:r w:rsidRPr="00153B4D">
        <w:t>de</w:t>
      </w:r>
      <w:r w:rsidRPr="00153B4D">
        <w:rPr>
          <w:spacing w:val="-3"/>
        </w:rPr>
        <w:t xml:space="preserve"> </w:t>
      </w:r>
      <w:r w:rsidRPr="00153B4D">
        <w:t>plâtre</w:t>
      </w:r>
      <w:r w:rsidRPr="00153B4D">
        <w:rPr>
          <w:spacing w:val="-3"/>
        </w:rPr>
        <w:t xml:space="preserve"> </w:t>
      </w:r>
      <w:r w:rsidRPr="00153B4D">
        <w:t>neuves</w:t>
      </w:r>
      <w:r w:rsidRPr="00153B4D">
        <w:rPr>
          <w:spacing w:val="-2"/>
        </w:rPr>
        <w:t xml:space="preserve">, </w:t>
      </w:r>
      <w:r w:rsidRPr="00153B4D">
        <w:t>menuiseries</w:t>
      </w:r>
      <w:r w:rsidRPr="00153B4D">
        <w:rPr>
          <w:spacing w:val="-1"/>
        </w:rPr>
        <w:t xml:space="preserve"> extérieures et </w:t>
      </w:r>
      <w:r w:rsidRPr="00153B4D">
        <w:t>intérieures</w:t>
      </w:r>
    </w:p>
    <w:p w14:paraId="5D3FDE07" w14:textId="77777777" w:rsidR="00194B30" w:rsidRPr="00153B4D" w:rsidRDefault="00194B30" w:rsidP="00F053C4">
      <w:pPr>
        <w:pStyle w:val="Corpsdetexte"/>
        <w:jc w:val="both"/>
        <w:rPr>
          <w:b/>
        </w:rPr>
      </w:pPr>
    </w:p>
    <w:p w14:paraId="763593CC" w14:textId="77777777" w:rsidR="00194B30" w:rsidRPr="00153B4D" w:rsidRDefault="00194B30" w:rsidP="00F053C4">
      <w:pPr>
        <w:pStyle w:val="Corpsdetexte"/>
        <w:spacing w:before="1"/>
        <w:ind w:left="172" w:right="314"/>
        <w:jc w:val="both"/>
      </w:pPr>
      <w:r w:rsidRPr="00153B4D">
        <w:t>Application de peinture acrylique satinée ou velours comprenant la préparation des supports comme définie à</w:t>
      </w:r>
      <w:r w:rsidRPr="00153B4D">
        <w:rPr>
          <w:spacing w:val="1"/>
        </w:rPr>
        <w:t xml:space="preserve"> </w:t>
      </w:r>
      <w:r w:rsidRPr="00153B4D">
        <w:t>l’article décrit</w:t>
      </w:r>
      <w:r w:rsidRPr="00153B4D">
        <w:rPr>
          <w:spacing w:val="-2"/>
        </w:rPr>
        <w:t xml:space="preserve"> </w:t>
      </w:r>
      <w:r w:rsidRPr="00153B4D">
        <w:t>ci-avant</w:t>
      </w:r>
      <w:r w:rsidRPr="00153B4D">
        <w:rPr>
          <w:spacing w:val="-2"/>
        </w:rPr>
        <w:t xml:space="preserve"> </w:t>
      </w:r>
      <w:r w:rsidRPr="00153B4D">
        <w:t>:</w:t>
      </w:r>
    </w:p>
    <w:p w14:paraId="0073F079" w14:textId="77777777" w:rsidR="00194B30" w:rsidRPr="00153B4D" w:rsidRDefault="00194B30" w:rsidP="00F053C4">
      <w:pPr>
        <w:pStyle w:val="Paragraphedeliste"/>
        <w:numPr>
          <w:ilvl w:val="0"/>
          <w:numId w:val="5"/>
        </w:numPr>
        <w:tabs>
          <w:tab w:val="left" w:pos="893"/>
          <w:tab w:val="left" w:pos="894"/>
        </w:tabs>
        <w:ind w:hanging="361"/>
        <w:jc w:val="both"/>
      </w:pPr>
      <w:r w:rsidRPr="00153B4D">
        <w:t>Egrenage,</w:t>
      </w:r>
      <w:r w:rsidRPr="00153B4D">
        <w:rPr>
          <w:spacing w:val="-2"/>
        </w:rPr>
        <w:t xml:space="preserve"> </w:t>
      </w:r>
      <w:r w:rsidRPr="00153B4D">
        <w:t>brossage</w:t>
      </w:r>
    </w:p>
    <w:p w14:paraId="7ADD1311" w14:textId="77777777" w:rsidR="00194B30" w:rsidRPr="00153B4D" w:rsidRDefault="00194B30" w:rsidP="00F053C4">
      <w:pPr>
        <w:pStyle w:val="Paragraphedeliste"/>
        <w:numPr>
          <w:ilvl w:val="0"/>
          <w:numId w:val="5"/>
        </w:numPr>
        <w:tabs>
          <w:tab w:val="left" w:pos="893"/>
          <w:tab w:val="left" w:pos="894"/>
        </w:tabs>
        <w:spacing w:before="1"/>
        <w:ind w:hanging="361"/>
        <w:jc w:val="both"/>
      </w:pPr>
      <w:r w:rsidRPr="00153B4D">
        <w:t>Rebouchage</w:t>
      </w:r>
      <w:r w:rsidRPr="00153B4D">
        <w:rPr>
          <w:spacing w:val="-2"/>
        </w:rPr>
        <w:t xml:space="preserve"> </w:t>
      </w:r>
      <w:r w:rsidRPr="00153B4D">
        <w:t>à l'enduit repassé</w:t>
      </w:r>
    </w:p>
    <w:p w14:paraId="0E316D77" w14:textId="77777777" w:rsidR="00194B30" w:rsidRPr="00153B4D" w:rsidRDefault="00194B30" w:rsidP="00F053C4">
      <w:pPr>
        <w:pStyle w:val="Paragraphedeliste"/>
        <w:numPr>
          <w:ilvl w:val="0"/>
          <w:numId w:val="5"/>
        </w:numPr>
        <w:tabs>
          <w:tab w:val="left" w:pos="893"/>
          <w:tab w:val="left" w:pos="894"/>
        </w:tabs>
        <w:spacing w:before="1"/>
        <w:ind w:hanging="361"/>
        <w:jc w:val="both"/>
      </w:pPr>
      <w:r w:rsidRPr="00153B4D">
        <w:t xml:space="preserve">Ponçage </w:t>
      </w:r>
    </w:p>
    <w:p w14:paraId="194117AB" w14:textId="77777777" w:rsidR="00194B30" w:rsidRPr="00153B4D" w:rsidRDefault="00194B30" w:rsidP="00F053C4">
      <w:pPr>
        <w:pStyle w:val="Paragraphedeliste"/>
        <w:numPr>
          <w:ilvl w:val="0"/>
          <w:numId w:val="5"/>
        </w:numPr>
        <w:tabs>
          <w:tab w:val="left" w:pos="893"/>
          <w:tab w:val="left" w:pos="894"/>
        </w:tabs>
        <w:spacing w:before="1"/>
        <w:ind w:hanging="361"/>
        <w:jc w:val="both"/>
      </w:pPr>
      <w:r w:rsidRPr="00153B4D">
        <w:t>Pose d’une toile de verre le cas échéant</w:t>
      </w:r>
    </w:p>
    <w:p w14:paraId="7135BFC1" w14:textId="77777777" w:rsidR="00194B30" w:rsidRPr="00153B4D" w:rsidRDefault="00194B30" w:rsidP="00F053C4">
      <w:pPr>
        <w:pStyle w:val="Paragraphedeliste"/>
        <w:numPr>
          <w:ilvl w:val="0"/>
          <w:numId w:val="5"/>
        </w:numPr>
        <w:tabs>
          <w:tab w:val="left" w:pos="893"/>
          <w:tab w:val="left" w:pos="894"/>
        </w:tabs>
        <w:spacing w:line="279" w:lineRule="exact"/>
        <w:ind w:hanging="361"/>
        <w:jc w:val="both"/>
      </w:pPr>
      <w:r w:rsidRPr="00153B4D">
        <w:t>1</w:t>
      </w:r>
      <w:r w:rsidRPr="00153B4D">
        <w:rPr>
          <w:spacing w:val="-2"/>
        </w:rPr>
        <w:t xml:space="preserve"> </w:t>
      </w:r>
      <w:r w:rsidRPr="00153B4D">
        <w:t>couche</w:t>
      </w:r>
      <w:r w:rsidRPr="00153B4D">
        <w:rPr>
          <w:spacing w:val="-1"/>
        </w:rPr>
        <w:t xml:space="preserve"> </w:t>
      </w:r>
      <w:r w:rsidRPr="00153B4D">
        <w:t>d'impression</w:t>
      </w:r>
    </w:p>
    <w:p w14:paraId="4105510A" w14:textId="77777777" w:rsidR="00194B30" w:rsidRPr="00153B4D" w:rsidRDefault="00194B30" w:rsidP="00F053C4">
      <w:pPr>
        <w:pStyle w:val="Corpsdetexte"/>
        <w:spacing w:before="196"/>
        <w:ind w:left="172"/>
        <w:jc w:val="both"/>
      </w:pPr>
      <w:r w:rsidRPr="00153B4D">
        <w:t>État</w:t>
      </w:r>
      <w:r w:rsidRPr="00153B4D">
        <w:rPr>
          <w:spacing w:val="-1"/>
        </w:rPr>
        <w:t xml:space="preserve"> </w:t>
      </w:r>
      <w:r w:rsidRPr="00153B4D">
        <w:t>de</w:t>
      </w:r>
      <w:r w:rsidRPr="00153B4D">
        <w:rPr>
          <w:spacing w:val="-2"/>
        </w:rPr>
        <w:t xml:space="preserve"> </w:t>
      </w:r>
      <w:r w:rsidRPr="00153B4D">
        <w:t>finition</w:t>
      </w:r>
      <w:r w:rsidRPr="00153B4D">
        <w:rPr>
          <w:spacing w:val="-3"/>
        </w:rPr>
        <w:t xml:space="preserve"> </w:t>
      </w:r>
      <w:r w:rsidRPr="00153B4D">
        <w:t>recherché</w:t>
      </w:r>
      <w:r w:rsidRPr="00153B4D">
        <w:rPr>
          <w:spacing w:val="-2"/>
        </w:rPr>
        <w:t xml:space="preserve"> </w:t>
      </w:r>
      <w:r w:rsidRPr="00153B4D">
        <w:t>:</w:t>
      </w:r>
    </w:p>
    <w:p w14:paraId="0402CAE6" w14:textId="77777777" w:rsidR="00194B30" w:rsidRPr="00153B4D" w:rsidRDefault="00194B30" w:rsidP="00F053C4">
      <w:pPr>
        <w:pStyle w:val="Corpsdetexte"/>
        <w:spacing w:before="1"/>
        <w:jc w:val="both"/>
      </w:pPr>
    </w:p>
    <w:p w14:paraId="7A2E79FF" w14:textId="77777777" w:rsidR="00194B30" w:rsidRPr="00153B4D" w:rsidRDefault="00194B30" w:rsidP="00F053C4">
      <w:pPr>
        <w:pStyle w:val="Paragraphedeliste"/>
        <w:numPr>
          <w:ilvl w:val="0"/>
          <w:numId w:val="5"/>
        </w:numPr>
        <w:tabs>
          <w:tab w:val="left" w:pos="893"/>
          <w:tab w:val="left" w:pos="894"/>
        </w:tabs>
        <w:spacing w:before="1" w:line="279" w:lineRule="exact"/>
        <w:ind w:hanging="361"/>
        <w:jc w:val="both"/>
      </w:pPr>
      <w:r w:rsidRPr="00153B4D">
        <w:t>Aspect</w:t>
      </w:r>
      <w:r w:rsidRPr="00153B4D">
        <w:rPr>
          <w:spacing w:val="-3"/>
        </w:rPr>
        <w:t xml:space="preserve"> </w:t>
      </w:r>
      <w:r w:rsidRPr="00153B4D">
        <w:t>:</w:t>
      </w:r>
      <w:r w:rsidRPr="00153B4D">
        <w:rPr>
          <w:spacing w:val="-1"/>
        </w:rPr>
        <w:t xml:space="preserve"> </w:t>
      </w:r>
      <w:r w:rsidRPr="00153B4D">
        <w:t>satiné ou velours</w:t>
      </w:r>
    </w:p>
    <w:p w14:paraId="640B1E6D" w14:textId="77777777" w:rsidR="00194B30" w:rsidRPr="00153B4D" w:rsidRDefault="00194B30" w:rsidP="00F053C4">
      <w:pPr>
        <w:pStyle w:val="Paragraphedeliste"/>
        <w:numPr>
          <w:ilvl w:val="0"/>
          <w:numId w:val="5"/>
        </w:numPr>
        <w:tabs>
          <w:tab w:val="left" w:pos="893"/>
          <w:tab w:val="left" w:pos="894"/>
        </w:tabs>
        <w:spacing w:line="279" w:lineRule="exact"/>
        <w:ind w:hanging="361"/>
        <w:jc w:val="both"/>
      </w:pPr>
      <w:r w:rsidRPr="00153B4D">
        <w:t>Finition</w:t>
      </w:r>
      <w:r w:rsidRPr="00153B4D">
        <w:rPr>
          <w:spacing w:val="-3"/>
        </w:rPr>
        <w:t xml:space="preserve"> </w:t>
      </w:r>
      <w:r w:rsidRPr="00153B4D">
        <w:t>:</w:t>
      </w:r>
      <w:r w:rsidRPr="00153B4D">
        <w:rPr>
          <w:spacing w:val="-2"/>
        </w:rPr>
        <w:t xml:space="preserve"> </w:t>
      </w:r>
      <w:r w:rsidRPr="00153B4D">
        <w:t>2</w:t>
      </w:r>
      <w:r w:rsidRPr="00153B4D">
        <w:rPr>
          <w:spacing w:val="-2"/>
        </w:rPr>
        <w:t xml:space="preserve"> </w:t>
      </w:r>
      <w:r w:rsidRPr="00153B4D">
        <w:t>couches</w:t>
      </w:r>
      <w:r w:rsidRPr="00153B4D">
        <w:rPr>
          <w:spacing w:val="-1"/>
        </w:rPr>
        <w:t xml:space="preserve"> </w:t>
      </w:r>
      <w:r w:rsidRPr="00153B4D">
        <w:t>de</w:t>
      </w:r>
      <w:r w:rsidRPr="00153B4D">
        <w:rPr>
          <w:spacing w:val="-2"/>
        </w:rPr>
        <w:t xml:space="preserve"> </w:t>
      </w:r>
      <w:r w:rsidRPr="00153B4D">
        <w:t>peinture</w:t>
      </w:r>
      <w:r w:rsidRPr="00153B4D">
        <w:rPr>
          <w:spacing w:val="-1"/>
        </w:rPr>
        <w:t xml:space="preserve"> </w:t>
      </w:r>
      <w:r w:rsidRPr="00153B4D">
        <w:t>acrylique</w:t>
      </w:r>
      <w:r w:rsidRPr="00153B4D">
        <w:rPr>
          <w:spacing w:val="-1"/>
        </w:rPr>
        <w:t xml:space="preserve"> </w:t>
      </w:r>
      <w:r w:rsidRPr="00153B4D">
        <w:t>satinée.</w:t>
      </w:r>
    </w:p>
    <w:p w14:paraId="199B1FEE" w14:textId="77777777" w:rsidR="00194B30" w:rsidRPr="00153B4D" w:rsidRDefault="00194B30" w:rsidP="00F053C4">
      <w:pPr>
        <w:pStyle w:val="Paragraphedeliste"/>
        <w:numPr>
          <w:ilvl w:val="0"/>
          <w:numId w:val="5"/>
        </w:numPr>
        <w:tabs>
          <w:tab w:val="left" w:pos="893"/>
          <w:tab w:val="left" w:pos="894"/>
        </w:tabs>
        <w:ind w:right="317"/>
        <w:jc w:val="both"/>
      </w:pPr>
      <w:r w:rsidRPr="00153B4D">
        <w:t>L’ensemble</w:t>
      </w:r>
      <w:r w:rsidRPr="00153B4D">
        <w:rPr>
          <w:spacing w:val="27"/>
        </w:rPr>
        <w:t xml:space="preserve"> </w:t>
      </w:r>
      <w:r w:rsidRPr="00153B4D">
        <w:t>compris</w:t>
      </w:r>
      <w:r w:rsidRPr="00153B4D">
        <w:rPr>
          <w:spacing w:val="30"/>
        </w:rPr>
        <w:t xml:space="preserve"> </w:t>
      </w:r>
      <w:r w:rsidRPr="00153B4D">
        <w:t>rechampissages,</w:t>
      </w:r>
      <w:r w:rsidRPr="00153B4D">
        <w:rPr>
          <w:spacing w:val="28"/>
        </w:rPr>
        <w:t xml:space="preserve"> </w:t>
      </w:r>
      <w:r w:rsidRPr="00153B4D">
        <w:t>protections,</w:t>
      </w:r>
      <w:r w:rsidRPr="00153B4D">
        <w:rPr>
          <w:spacing w:val="28"/>
        </w:rPr>
        <w:t xml:space="preserve"> </w:t>
      </w:r>
      <w:r w:rsidRPr="00153B4D">
        <w:t>échafaudages</w:t>
      </w:r>
      <w:r w:rsidRPr="00153B4D">
        <w:rPr>
          <w:spacing w:val="30"/>
        </w:rPr>
        <w:t xml:space="preserve"> </w:t>
      </w:r>
      <w:r w:rsidRPr="00153B4D">
        <w:t>si</w:t>
      </w:r>
      <w:r w:rsidRPr="00153B4D">
        <w:rPr>
          <w:spacing w:val="30"/>
        </w:rPr>
        <w:t xml:space="preserve"> </w:t>
      </w:r>
      <w:r w:rsidRPr="00153B4D">
        <w:t>nécessaires,</w:t>
      </w:r>
      <w:r w:rsidRPr="00153B4D">
        <w:rPr>
          <w:spacing w:val="27"/>
        </w:rPr>
        <w:t xml:space="preserve"> </w:t>
      </w:r>
      <w:r w:rsidRPr="00153B4D">
        <w:t>tous</w:t>
      </w:r>
      <w:r w:rsidRPr="00153B4D">
        <w:rPr>
          <w:spacing w:val="30"/>
        </w:rPr>
        <w:t xml:space="preserve"> </w:t>
      </w:r>
      <w:r w:rsidRPr="00153B4D">
        <w:t>détails</w:t>
      </w:r>
      <w:r w:rsidRPr="00153B4D">
        <w:rPr>
          <w:spacing w:val="27"/>
        </w:rPr>
        <w:t xml:space="preserve"> </w:t>
      </w:r>
      <w:r w:rsidRPr="00153B4D">
        <w:t>et</w:t>
      </w:r>
      <w:r w:rsidRPr="00153B4D">
        <w:rPr>
          <w:spacing w:val="-46"/>
        </w:rPr>
        <w:t xml:space="preserve"> </w:t>
      </w:r>
      <w:r w:rsidRPr="00153B4D">
        <w:t>sujétions</w:t>
      </w:r>
      <w:r w:rsidRPr="00153B4D">
        <w:rPr>
          <w:spacing w:val="-4"/>
        </w:rPr>
        <w:t xml:space="preserve"> </w:t>
      </w:r>
      <w:r w:rsidRPr="00153B4D">
        <w:t>de</w:t>
      </w:r>
      <w:r w:rsidRPr="00153B4D">
        <w:rPr>
          <w:spacing w:val="-2"/>
        </w:rPr>
        <w:t xml:space="preserve"> </w:t>
      </w:r>
      <w:r w:rsidRPr="00153B4D">
        <w:t>mise</w:t>
      </w:r>
      <w:r w:rsidRPr="00153B4D">
        <w:rPr>
          <w:spacing w:val="-2"/>
        </w:rPr>
        <w:t xml:space="preserve"> </w:t>
      </w:r>
      <w:r w:rsidRPr="00153B4D">
        <w:t>en</w:t>
      </w:r>
      <w:r w:rsidRPr="00153B4D">
        <w:rPr>
          <w:spacing w:val="1"/>
        </w:rPr>
        <w:t xml:space="preserve"> </w:t>
      </w:r>
      <w:r w:rsidRPr="00153B4D">
        <w:t>œuvre.</w:t>
      </w:r>
    </w:p>
    <w:p w14:paraId="6F24A940" w14:textId="77777777" w:rsidR="00194B30" w:rsidRPr="00153B4D" w:rsidRDefault="00194B30" w:rsidP="00F053C4">
      <w:pPr>
        <w:pStyle w:val="Paragraphedeliste"/>
        <w:numPr>
          <w:ilvl w:val="0"/>
          <w:numId w:val="5"/>
        </w:numPr>
        <w:tabs>
          <w:tab w:val="left" w:pos="893"/>
          <w:tab w:val="left" w:pos="894"/>
        </w:tabs>
        <w:spacing w:before="1"/>
        <w:ind w:hanging="361"/>
        <w:jc w:val="both"/>
      </w:pPr>
      <w:r w:rsidRPr="00153B4D">
        <w:t>Teintes</w:t>
      </w:r>
      <w:r w:rsidRPr="00153B4D">
        <w:rPr>
          <w:spacing w:val="-4"/>
        </w:rPr>
        <w:t xml:space="preserve"> </w:t>
      </w:r>
      <w:r w:rsidRPr="00153B4D">
        <w:t>au</w:t>
      </w:r>
      <w:r w:rsidRPr="00153B4D">
        <w:rPr>
          <w:spacing w:val="-1"/>
        </w:rPr>
        <w:t xml:space="preserve"> </w:t>
      </w:r>
      <w:r w:rsidRPr="00153B4D">
        <w:t>choix</w:t>
      </w:r>
      <w:r w:rsidRPr="00153B4D">
        <w:rPr>
          <w:spacing w:val="-1"/>
        </w:rPr>
        <w:t xml:space="preserve"> </w:t>
      </w:r>
      <w:r w:rsidRPr="00153B4D">
        <w:t>du</w:t>
      </w:r>
      <w:r w:rsidRPr="00153B4D">
        <w:rPr>
          <w:spacing w:val="-4"/>
        </w:rPr>
        <w:t xml:space="preserve"> </w:t>
      </w:r>
      <w:r w:rsidRPr="00153B4D">
        <w:t>Maître</w:t>
      </w:r>
      <w:r w:rsidRPr="00153B4D">
        <w:rPr>
          <w:spacing w:val="-4"/>
        </w:rPr>
        <w:t xml:space="preserve"> </w:t>
      </w:r>
      <w:r w:rsidRPr="00153B4D">
        <w:t>d’ouvrage,</w:t>
      </w:r>
      <w:r w:rsidRPr="00153B4D">
        <w:rPr>
          <w:spacing w:val="-1"/>
        </w:rPr>
        <w:t xml:space="preserve"> </w:t>
      </w:r>
      <w:r w:rsidRPr="00153B4D">
        <w:t>compris</w:t>
      </w:r>
      <w:r w:rsidRPr="00153B4D">
        <w:rPr>
          <w:spacing w:val="-4"/>
        </w:rPr>
        <w:t xml:space="preserve"> </w:t>
      </w:r>
      <w:r w:rsidRPr="00153B4D">
        <w:t>sujétions</w:t>
      </w:r>
      <w:r w:rsidRPr="00153B4D">
        <w:rPr>
          <w:spacing w:val="-1"/>
        </w:rPr>
        <w:t xml:space="preserve"> </w:t>
      </w:r>
      <w:r w:rsidRPr="00153B4D">
        <w:t>de</w:t>
      </w:r>
      <w:r w:rsidRPr="00153B4D">
        <w:rPr>
          <w:spacing w:val="-1"/>
        </w:rPr>
        <w:t xml:space="preserve"> </w:t>
      </w:r>
      <w:r w:rsidRPr="00153B4D">
        <w:t>polychromie.</w:t>
      </w:r>
    </w:p>
    <w:p w14:paraId="38C8BBD5" w14:textId="77777777" w:rsidR="00D50030" w:rsidRDefault="00D50030" w:rsidP="00F053C4">
      <w:pPr>
        <w:pStyle w:val="Titre2"/>
      </w:pPr>
    </w:p>
    <w:p w14:paraId="6C7DFA80" w14:textId="26EEF8BA" w:rsidR="00194B30" w:rsidRPr="00153B4D" w:rsidRDefault="00194B30" w:rsidP="00F053C4">
      <w:pPr>
        <w:pStyle w:val="Titre2"/>
      </w:pPr>
      <w:r w:rsidRPr="00153B4D">
        <w:t>Localisation</w:t>
      </w:r>
      <w:r w:rsidRPr="00153B4D">
        <w:rPr>
          <w:spacing w:val="-3"/>
        </w:rPr>
        <w:t xml:space="preserve"> </w:t>
      </w:r>
      <w:r w:rsidRPr="00153B4D">
        <w:t>:</w:t>
      </w:r>
    </w:p>
    <w:p w14:paraId="38000340" w14:textId="7B59D140" w:rsidR="00194B30" w:rsidRDefault="00194B30" w:rsidP="00F053C4">
      <w:pPr>
        <w:spacing w:line="267" w:lineRule="exact"/>
        <w:ind w:left="172"/>
        <w:jc w:val="both"/>
        <w:rPr>
          <w:i/>
        </w:rPr>
      </w:pPr>
      <w:r w:rsidRPr="00153B4D">
        <w:rPr>
          <w:i/>
        </w:rPr>
        <w:t>Suivant</w:t>
      </w:r>
      <w:r w:rsidRPr="00153B4D">
        <w:rPr>
          <w:i/>
          <w:spacing w:val="-1"/>
        </w:rPr>
        <w:t xml:space="preserve"> </w:t>
      </w:r>
      <w:r w:rsidRPr="005A6890">
        <w:rPr>
          <w:i/>
        </w:rPr>
        <w:t>plans</w:t>
      </w:r>
      <w:r w:rsidR="005A6890" w:rsidRPr="005A6890">
        <w:rPr>
          <w:i/>
        </w:rPr>
        <w:t xml:space="preserve"> cis </w:t>
      </w:r>
      <w:r w:rsidR="00C64087" w:rsidRPr="005A6890">
        <w:rPr>
          <w:i/>
        </w:rPr>
        <w:t>cloison créée au 2</w:t>
      </w:r>
      <w:r w:rsidR="00C64087" w:rsidRPr="005A6890">
        <w:rPr>
          <w:i/>
          <w:vertAlign w:val="superscript"/>
        </w:rPr>
        <w:t>ème</w:t>
      </w:r>
      <w:r w:rsidR="00C64087" w:rsidRPr="005A6890">
        <w:rPr>
          <w:i/>
        </w:rPr>
        <w:t xml:space="preserve"> étage du bâtiment principal</w:t>
      </w:r>
      <w:r w:rsidR="00095726">
        <w:rPr>
          <w:i/>
        </w:rPr>
        <w:t xml:space="preserve"> en annexes 0 et 1.</w:t>
      </w:r>
    </w:p>
    <w:p w14:paraId="7E02EE5A" w14:textId="6F46FB0D" w:rsidR="00194B30" w:rsidRDefault="00194B30" w:rsidP="00F053C4">
      <w:pPr>
        <w:pStyle w:val="Corpsdetexte"/>
        <w:spacing w:before="7"/>
        <w:jc w:val="both"/>
        <w:rPr>
          <w:i/>
          <w:sz w:val="25"/>
        </w:rPr>
      </w:pPr>
    </w:p>
    <w:p w14:paraId="517EEFE6" w14:textId="4E11B898" w:rsidR="00194B30" w:rsidRPr="00153B4D" w:rsidRDefault="00194B30" w:rsidP="00F053C4">
      <w:pPr>
        <w:pStyle w:val="Titre2"/>
      </w:pPr>
      <w:r w:rsidRPr="00153B4D">
        <w:t>4.</w:t>
      </w:r>
      <w:r w:rsidR="00693D4C" w:rsidRPr="00153B4D">
        <w:t>5</w:t>
      </w:r>
      <w:r w:rsidRPr="00153B4D">
        <w:t>.</w:t>
      </w:r>
      <w:r w:rsidR="00D50030">
        <w:t>7</w:t>
      </w:r>
      <w:r w:rsidRPr="00153B4D">
        <w:t>-</w:t>
      </w:r>
      <w:r w:rsidRPr="00153B4D">
        <w:rPr>
          <w:spacing w:val="-3"/>
        </w:rPr>
        <w:t xml:space="preserve"> </w:t>
      </w:r>
      <w:r w:rsidRPr="00153B4D">
        <w:t>Peinture</w:t>
      </w:r>
      <w:r w:rsidRPr="00153B4D">
        <w:rPr>
          <w:spacing w:val="-4"/>
        </w:rPr>
        <w:t xml:space="preserve"> </w:t>
      </w:r>
      <w:r w:rsidRPr="00153B4D">
        <w:t>acrylique</w:t>
      </w:r>
      <w:r w:rsidRPr="00153B4D">
        <w:rPr>
          <w:spacing w:val="-3"/>
        </w:rPr>
        <w:t xml:space="preserve"> </w:t>
      </w:r>
      <w:r w:rsidRPr="00153B4D">
        <w:t>sur</w:t>
      </w:r>
      <w:r w:rsidRPr="00153B4D">
        <w:rPr>
          <w:spacing w:val="-3"/>
        </w:rPr>
        <w:t xml:space="preserve"> </w:t>
      </w:r>
      <w:r w:rsidRPr="00153B4D">
        <w:t>radiateurs</w:t>
      </w:r>
      <w:r w:rsidRPr="00153B4D">
        <w:rPr>
          <w:spacing w:val="-4"/>
        </w:rPr>
        <w:t xml:space="preserve"> </w:t>
      </w:r>
      <w:r w:rsidRPr="00153B4D">
        <w:t>existants</w:t>
      </w:r>
      <w:r w:rsidRPr="00153B4D">
        <w:rPr>
          <w:spacing w:val="-3"/>
        </w:rPr>
        <w:t xml:space="preserve"> </w:t>
      </w:r>
      <w:r w:rsidRPr="00153B4D">
        <w:t>et</w:t>
      </w:r>
      <w:r w:rsidRPr="00153B4D">
        <w:rPr>
          <w:spacing w:val="-4"/>
        </w:rPr>
        <w:t xml:space="preserve"> </w:t>
      </w:r>
      <w:r w:rsidRPr="00153B4D">
        <w:t>neufs</w:t>
      </w:r>
    </w:p>
    <w:p w14:paraId="0DC6387A" w14:textId="77777777" w:rsidR="00194B30" w:rsidRPr="00541D60" w:rsidRDefault="00194B30" w:rsidP="00F053C4">
      <w:pPr>
        <w:pStyle w:val="Corpsdetexte"/>
        <w:spacing w:before="1"/>
        <w:jc w:val="both"/>
        <w:rPr>
          <w:b/>
          <w:highlight w:val="green"/>
        </w:rPr>
      </w:pPr>
    </w:p>
    <w:p w14:paraId="087165B5" w14:textId="509D0919" w:rsidR="00194B30" w:rsidRPr="00153B4D" w:rsidRDefault="00194B30" w:rsidP="00F053C4">
      <w:pPr>
        <w:pStyle w:val="Corpsdetexte"/>
        <w:ind w:left="172" w:right="317"/>
        <w:jc w:val="both"/>
      </w:pPr>
      <w:r w:rsidRPr="00153B4D">
        <w:t xml:space="preserve">Application de peinture acrylique satinée comprenant la préparation des supports comme définie </w:t>
      </w:r>
      <w:r w:rsidR="00153B4D" w:rsidRPr="00153B4D">
        <w:t xml:space="preserve">aux </w:t>
      </w:r>
      <w:r w:rsidRPr="00153B4D">
        <w:t>article</w:t>
      </w:r>
      <w:r w:rsidR="00153B4D" w:rsidRPr="00153B4D">
        <w:t>s</w:t>
      </w:r>
      <w:r w:rsidRPr="00153B4D">
        <w:t xml:space="preserve"> décrit</w:t>
      </w:r>
      <w:r w:rsidRPr="00153B4D">
        <w:rPr>
          <w:spacing w:val="-2"/>
        </w:rPr>
        <w:t xml:space="preserve"> </w:t>
      </w:r>
      <w:r w:rsidRPr="00153B4D">
        <w:t>ci-avant</w:t>
      </w:r>
      <w:r w:rsidRPr="00153B4D">
        <w:rPr>
          <w:spacing w:val="-2"/>
        </w:rPr>
        <w:t xml:space="preserve"> </w:t>
      </w:r>
      <w:r w:rsidRPr="00153B4D">
        <w:t>:</w:t>
      </w:r>
    </w:p>
    <w:p w14:paraId="01578BE0" w14:textId="77777777" w:rsidR="00194B30" w:rsidRPr="00153B4D" w:rsidRDefault="00194B30" w:rsidP="00F053C4">
      <w:pPr>
        <w:pStyle w:val="Paragraphedeliste"/>
        <w:numPr>
          <w:ilvl w:val="0"/>
          <w:numId w:val="5"/>
        </w:numPr>
        <w:tabs>
          <w:tab w:val="left" w:pos="893"/>
          <w:tab w:val="left" w:pos="894"/>
        </w:tabs>
        <w:spacing w:line="279" w:lineRule="exact"/>
        <w:ind w:hanging="361"/>
        <w:jc w:val="both"/>
      </w:pPr>
      <w:r w:rsidRPr="00153B4D">
        <w:t>Egrenage,</w:t>
      </w:r>
      <w:r w:rsidRPr="00153B4D">
        <w:rPr>
          <w:spacing w:val="-2"/>
        </w:rPr>
        <w:t xml:space="preserve"> </w:t>
      </w:r>
      <w:r w:rsidRPr="00153B4D">
        <w:t>brossage</w:t>
      </w:r>
    </w:p>
    <w:p w14:paraId="169DCFEB" w14:textId="77777777" w:rsidR="00194B30" w:rsidRPr="00153B4D" w:rsidRDefault="00194B30" w:rsidP="00F053C4">
      <w:pPr>
        <w:pStyle w:val="Paragraphedeliste"/>
        <w:numPr>
          <w:ilvl w:val="0"/>
          <w:numId w:val="5"/>
        </w:numPr>
        <w:tabs>
          <w:tab w:val="left" w:pos="893"/>
          <w:tab w:val="left" w:pos="894"/>
        </w:tabs>
        <w:spacing w:before="1"/>
        <w:ind w:hanging="361"/>
        <w:jc w:val="both"/>
      </w:pPr>
      <w:r w:rsidRPr="00153B4D">
        <w:t>Ponçage</w:t>
      </w:r>
    </w:p>
    <w:p w14:paraId="3F3E1F0C" w14:textId="77777777" w:rsidR="00194B30" w:rsidRPr="00153B4D" w:rsidRDefault="00194B30" w:rsidP="00F053C4">
      <w:pPr>
        <w:pStyle w:val="Paragraphedeliste"/>
        <w:numPr>
          <w:ilvl w:val="0"/>
          <w:numId w:val="5"/>
        </w:numPr>
        <w:tabs>
          <w:tab w:val="left" w:pos="893"/>
          <w:tab w:val="left" w:pos="894"/>
        </w:tabs>
        <w:ind w:hanging="361"/>
        <w:jc w:val="both"/>
      </w:pPr>
      <w:r w:rsidRPr="00153B4D">
        <w:t>1</w:t>
      </w:r>
      <w:r w:rsidRPr="00153B4D">
        <w:rPr>
          <w:spacing w:val="-2"/>
        </w:rPr>
        <w:t xml:space="preserve"> </w:t>
      </w:r>
      <w:r w:rsidRPr="00153B4D">
        <w:t>couche</w:t>
      </w:r>
      <w:r w:rsidRPr="00153B4D">
        <w:rPr>
          <w:spacing w:val="-1"/>
        </w:rPr>
        <w:t xml:space="preserve"> </w:t>
      </w:r>
      <w:r w:rsidRPr="00153B4D">
        <w:t>d'impression</w:t>
      </w:r>
    </w:p>
    <w:p w14:paraId="4D39E8F0" w14:textId="3F00419E" w:rsidR="00194B30" w:rsidRDefault="00194B30" w:rsidP="00F053C4">
      <w:pPr>
        <w:pStyle w:val="Corpsdetexte"/>
        <w:spacing w:before="8"/>
        <w:jc w:val="both"/>
        <w:rPr>
          <w:sz w:val="23"/>
        </w:rPr>
      </w:pPr>
    </w:p>
    <w:p w14:paraId="07E22630" w14:textId="77777777" w:rsidR="00F97330" w:rsidRPr="00153B4D" w:rsidRDefault="00F97330" w:rsidP="00F053C4">
      <w:pPr>
        <w:pStyle w:val="Corpsdetexte"/>
        <w:spacing w:before="8"/>
        <w:jc w:val="both"/>
        <w:rPr>
          <w:sz w:val="23"/>
        </w:rPr>
      </w:pPr>
    </w:p>
    <w:p w14:paraId="41AA0B9D" w14:textId="77777777" w:rsidR="00194B30" w:rsidRPr="00153B4D" w:rsidRDefault="00194B30" w:rsidP="00F053C4">
      <w:pPr>
        <w:pStyle w:val="Corpsdetexte"/>
        <w:ind w:left="172"/>
        <w:jc w:val="both"/>
      </w:pPr>
      <w:r w:rsidRPr="00153B4D">
        <w:rPr>
          <w:u w:val="single"/>
        </w:rPr>
        <w:t>État</w:t>
      </w:r>
      <w:r w:rsidRPr="00153B4D">
        <w:rPr>
          <w:spacing w:val="-1"/>
          <w:u w:val="single"/>
        </w:rPr>
        <w:t xml:space="preserve"> </w:t>
      </w:r>
      <w:r w:rsidRPr="00153B4D">
        <w:rPr>
          <w:u w:val="single"/>
        </w:rPr>
        <w:t>de</w:t>
      </w:r>
      <w:r w:rsidRPr="00153B4D">
        <w:rPr>
          <w:spacing w:val="-2"/>
          <w:u w:val="single"/>
        </w:rPr>
        <w:t xml:space="preserve"> </w:t>
      </w:r>
      <w:r w:rsidRPr="00153B4D">
        <w:rPr>
          <w:u w:val="single"/>
        </w:rPr>
        <w:t>finition</w:t>
      </w:r>
      <w:r w:rsidRPr="00153B4D">
        <w:rPr>
          <w:spacing w:val="-3"/>
          <w:u w:val="single"/>
        </w:rPr>
        <w:t xml:space="preserve"> </w:t>
      </w:r>
      <w:r w:rsidRPr="00153B4D">
        <w:rPr>
          <w:u w:val="single"/>
        </w:rPr>
        <w:t>recherché</w:t>
      </w:r>
      <w:r w:rsidRPr="00153B4D">
        <w:rPr>
          <w:spacing w:val="-2"/>
          <w:u w:val="single"/>
        </w:rPr>
        <w:t xml:space="preserve"> </w:t>
      </w:r>
      <w:r w:rsidRPr="00153B4D">
        <w:rPr>
          <w:u w:val="single"/>
        </w:rPr>
        <w:t>:</w:t>
      </w:r>
    </w:p>
    <w:p w14:paraId="338C6A5D" w14:textId="77777777" w:rsidR="00194B30" w:rsidRPr="00153B4D" w:rsidRDefault="00194B30" w:rsidP="00F053C4">
      <w:pPr>
        <w:pStyle w:val="Paragraphedeliste"/>
        <w:numPr>
          <w:ilvl w:val="0"/>
          <w:numId w:val="5"/>
        </w:numPr>
        <w:tabs>
          <w:tab w:val="left" w:pos="893"/>
          <w:tab w:val="left" w:pos="894"/>
        </w:tabs>
        <w:ind w:left="896" w:hanging="363"/>
        <w:jc w:val="both"/>
      </w:pPr>
      <w:r w:rsidRPr="00153B4D">
        <w:t>Aspect</w:t>
      </w:r>
      <w:r w:rsidRPr="00153B4D">
        <w:rPr>
          <w:spacing w:val="-3"/>
        </w:rPr>
        <w:t xml:space="preserve"> </w:t>
      </w:r>
      <w:r w:rsidRPr="00153B4D">
        <w:t>:</w:t>
      </w:r>
      <w:r w:rsidRPr="00153B4D">
        <w:rPr>
          <w:spacing w:val="-1"/>
        </w:rPr>
        <w:t xml:space="preserve"> </w:t>
      </w:r>
      <w:r w:rsidRPr="00153B4D">
        <w:t>satiné ou velours</w:t>
      </w:r>
    </w:p>
    <w:p w14:paraId="2CD953F1" w14:textId="77777777" w:rsidR="00194B30" w:rsidRPr="00153B4D" w:rsidRDefault="00194B30" w:rsidP="00F053C4">
      <w:pPr>
        <w:pStyle w:val="Paragraphedeliste"/>
        <w:numPr>
          <w:ilvl w:val="0"/>
          <w:numId w:val="5"/>
        </w:numPr>
        <w:tabs>
          <w:tab w:val="left" w:pos="893"/>
          <w:tab w:val="left" w:pos="894"/>
        </w:tabs>
        <w:ind w:left="896" w:hanging="363"/>
        <w:jc w:val="both"/>
      </w:pPr>
      <w:r w:rsidRPr="00153B4D">
        <w:t>Finition</w:t>
      </w:r>
      <w:r w:rsidRPr="00153B4D">
        <w:rPr>
          <w:spacing w:val="-3"/>
        </w:rPr>
        <w:t xml:space="preserve"> </w:t>
      </w:r>
      <w:r w:rsidRPr="00153B4D">
        <w:t>:</w:t>
      </w:r>
      <w:r w:rsidRPr="00153B4D">
        <w:rPr>
          <w:spacing w:val="-3"/>
        </w:rPr>
        <w:t xml:space="preserve"> </w:t>
      </w:r>
      <w:r w:rsidRPr="00153B4D">
        <w:t>2</w:t>
      </w:r>
      <w:r w:rsidRPr="00153B4D">
        <w:rPr>
          <w:spacing w:val="-1"/>
        </w:rPr>
        <w:t xml:space="preserve"> </w:t>
      </w:r>
      <w:r w:rsidRPr="00153B4D">
        <w:t>couches</w:t>
      </w:r>
      <w:r w:rsidRPr="00153B4D">
        <w:rPr>
          <w:spacing w:val="-2"/>
        </w:rPr>
        <w:t xml:space="preserve"> </w:t>
      </w:r>
      <w:r w:rsidRPr="00153B4D">
        <w:t>de</w:t>
      </w:r>
      <w:r w:rsidRPr="00153B4D">
        <w:rPr>
          <w:spacing w:val="-1"/>
        </w:rPr>
        <w:t xml:space="preserve"> </w:t>
      </w:r>
      <w:r w:rsidRPr="00153B4D">
        <w:t>peinture</w:t>
      </w:r>
      <w:r w:rsidRPr="00153B4D">
        <w:rPr>
          <w:spacing w:val="-2"/>
        </w:rPr>
        <w:t xml:space="preserve"> </w:t>
      </w:r>
      <w:r w:rsidRPr="00153B4D">
        <w:t>acrylique satinée.</w:t>
      </w:r>
    </w:p>
    <w:p w14:paraId="28761C72" w14:textId="77777777" w:rsidR="00194B30" w:rsidRPr="00153B4D" w:rsidRDefault="00194B30" w:rsidP="00F053C4">
      <w:pPr>
        <w:pStyle w:val="Paragraphedeliste"/>
        <w:numPr>
          <w:ilvl w:val="0"/>
          <w:numId w:val="5"/>
        </w:numPr>
        <w:tabs>
          <w:tab w:val="left" w:pos="893"/>
          <w:tab w:val="left" w:pos="894"/>
        </w:tabs>
        <w:ind w:right="317"/>
        <w:jc w:val="both"/>
      </w:pPr>
      <w:r w:rsidRPr="00153B4D">
        <w:t>L’ensemble</w:t>
      </w:r>
      <w:r w:rsidRPr="00153B4D">
        <w:rPr>
          <w:spacing w:val="27"/>
        </w:rPr>
        <w:t xml:space="preserve"> </w:t>
      </w:r>
      <w:r w:rsidRPr="00153B4D">
        <w:t>compris</w:t>
      </w:r>
      <w:r w:rsidRPr="00153B4D">
        <w:rPr>
          <w:spacing w:val="30"/>
        </w:rPr>
        <w:t xml:space="preserve"> </w:t>
      </w:r>
      <w:r w:rsidRPr="00153B4D">
        <w:t>rechampissages,</w:t>
      </w:r>
      <w:r w:rsidRPr="00153B4D">
        <w:rPr>
          <w:spacing w:val="28"/>
        </w:rPr>
        <w:t xml:space="preserve"> </w:t>
      </w:r>
      <w:r w:rsidRPr="00153B4D">
        <w:t>protections,</w:t>
      </w:r>
      <w:r w:rsidRPr="00153B4D">
        <w:rPr>
          <w:spacing w:val="28"/>
        </w:rPr>
        <w:t xml:space="preserve"> </w:t>
      </w:r>
      <w:r w:rsidRPr="00153B4D">
        <w:t>échafaudages</w:t>
      </w:r>
      <w:r w:rsidRPr="00153B4D">
        <w:rPr>
          <w:spacing w:val="30"/>
        </w:rPr>
        <w:t xml:space="preserve"> </w:t>
      </w:r>
      <w:r w:rsidRPr="00153B4D">
        <w:t>si</w:t>
      </w:r>
      <w:r w:rsidRPr="00153B4D">
        <w:rPr>
          <w:spacing w:val="30"/>
        </w:rPr>
        <w:t xml:space="preserve"> </w:t>
      </w:r>
      <w:r w:rsidRPr="00153B4D">
        <w:t>nécessaires,</w:t>
      </w:r>
      <w:r w:rsidRPr="00153B4D">
        <w:rPr>
          <w:spacing w:val="27"/>
        </w:rPr>
        <w:t xml:space="preserve"> </w:t>
      </w:r>
      <w:r w:rsidRPr="00153B4D">
        <w:t>tous</w:t>
      </w:r>
      <w:r w:rsidRPr="00153B4D">
        <w:rPr>
          <w:spacing w:val="30"/>
        </w:rPr>
        <w:t xml:space="preserve"> </w:t>
      </w:r>
      <w:r w:rsidRPr="00153B4D">
        <w:t>détails</w:t>
      </w:r>
      <w:r w:rsidRPr="00153B4D">
        <w:rPr>
          <w:spacing w:val="27"/>
        </w:rPr>
        <w:t xml:space="preserve"> </w:t>
      </w:r>
      <w:r w:rsidRPr="00153B4D">
        <w:t>et</w:t>
      </w:r>
      <w:r w:rsidRPr="00153B4D">
        <w:rPr>
          <w:spacing w:val="-46"/>
        </w:rPr>
        <w:t xml:space="preserve"> </w:t>
      </w:r>
      <w:r w:rsidRPr="00153B4D">
        <w:t>sujétions</w:t>
      </w:r>
      <w:r w:rsidRPr="00153B4D">
        <w:rPr>
          <w:spacing w:val="-4"/>
        </w:rPr>
        <w:t xml:space="preserve"> </w:t>
      </w:r>
      <w:r w:rsidRPr="00153B4D">
        <w:t>de</w:t>
      </w:r>
      <w:r w:rsidRPr="00153B4D">
        <w:rPr>
          <w:spacing w:val="-2"/>
        </w:rPr>
        <w:t xml:space="preserve"> </w:t>
      </w:r>
      <w:r w:rsidRPr="00153B4D">
        <w:t>mise</w:t>
      </w:r>
      <w:r w:rsidRPr="00153B4D">
        <w:rPr>
          <w:spacing w:val="-2"/>
        </w:rPr>
        <w:t xml:space="preserve"> </w:t>
      </w:r>
      <w:r w:rsidRPr="00153B4D">
        <w:t>en</w:t>
      </w:r>
      <w:r w:rsidRPr="00153B4D">
        <w:rPr>
          <w:spacing w:val="-1"/>
        </w:rPr>
        <w:t xml:space="preserve"> </w:t>
      </w:r>
      <w:r w:rsidRPr="00153B4D">
        <w:t>œuvre.</w:t>
      </w:r>
    </w:p>
    <w:p w14:paraId="562DF75D" w14:textId="1823E9C1" w:rsidR="00194B30" w:rsidRDefault="00194B30" w:rsidP="00F053C4">
      <w:pPr>
        <w:pStyle w:val="Paragraphedeliste"/>
        <w:numPr>
          <w:ilvl w:val="0"/>
          <w:numId w:val="5"/>
        </w:numPr>
        <w:tabs>
          <w:tab w:val="left" w:pos="893"/>
          <w:tab w:val="left" w:pos="894"/>
        </w:tabs>
        <w:spacing w:before="1"/>
        <w:ind w:hanging="361"/>
        <w:jc w:val="both"/>
      </w:pPr>
      <w:r w:rsidRPr="00153B4D">
        <w:t>Teintes</w:t>
      </w:r>
      <w:r w:rsidRPr="00153B4D">
        <w:rPr>
          <w:spacing w:val="-4"/>
        </w:rPr>
        <w:t xml:space="preserve"> </w:t>
      </w:r>
      <w:r w:rsidRPr="00153B4D">
        <w:t>au</w:t>
      </w:r>
      <w:r w:rsidRPr="00153B4D">
        <w:rPr>
          <w:spacing w:val="-1"/>
        </w:rPr>
        <w:t xml:space="preserve"> </w:t>
      </w:r>
      <w:r w:rsidRPr="00153B4D">
        <w:t>choix</w:t>
      </w:r>
      <w:r w:rsidRPr="00153B4D">
        <w:rPr>
          <w:spacing w:val="-1"/>
        </w:rPr>
        <w:t xml:space="preserve"> </w:t>
      </w:r>
      <w:r w:rsidRPr="00153B4D">
        <w:t>du</w:t>
      </w:r>
      <w:r w:rsidRPr="00153B4D">
        <w:rPr>
          <w:spacing w:val="-4"/>
        </w:rPr>
        <w:t xml:space="preserve"> </w:t>
      </w:r>
      <w:r w:rsidRPr="00153B4D">
        <w:t>Maître</w:t>
      </w:r>
      <w:r w:rsidRPr="00153B4D">
        <w:rPr>
          <w:spacing w:val="-5"/>
        </w:rPr>
        <w:t xml:space="preserve"> </w:t>
      </w:r>
      <w:r w:rsidRPr="00153B4D">
        <w:t>d’ouvrage,</w:t>
      </w:r>
      <w:r w:rsidRPr="00153B4D">
        <w:rPr>
          <w:spacing w:val="-1"/>
        </w:rPr>
        <w:t xml:space="preserve"> </w:t>
      </w:r>
      <w:r w:rsidRPr="00153B4D">
        <w:t>compris</w:t>
      </w:r>
      <w:r w:rsidRPr="00153B4D">
        <w:rPr>
          <w:spacing w:val="-4"/>
        </w:rPr>
        <w:t xml:space="preserve"> </w:t>
      </w:r>
      <w:r w:rsidRPr="00153B4D">
        <w:t>sujétions</w:t>
      </w:r>
      <w:r w:rsidRPr="00153B4D">
        <w:rPr>
          <w:spacing w:val="-1"/>
        </w:rPr>
        <w:t xml:space="preserve"> </w:t>
      </w:r>
      <w:r w:rsidRPr="00153B4D">
        <w:t>de</w:t>
      </w:r>
      <w:r w:rsidRPr="00153B4D">
        <w:rPr>
          <w:spacing w:val="-1"/>
        </w:rPr>
        <w:t xml:space="preserve"> </w:t>
      </w:r>
      <w:r w:rsidRPr="00153B4D">
        <w:t>polychromie.</w:t>
      </w:r>
    </w:p>
    <w:p w14:paraId="5F03D3A4" w14:textId="101E2CCF" w:rsidR="007B462F" w:rsidRDefault="007B462F" w:rsidP="00F053C4">
      <w:pPr>
        <w:tabs>
          <w:tab w:val="left" w:pos="893"/>
          <w:tab w:val="left" w:pos="894"/>
        </w:tabs>
        <w:spacing w:before="1"/>
        <w:jc w:val="both"/>
      </w:pPr>
    </w:p>
    <w:p w14:paraId="6313DA70" w14:textId="735ACC39" w:rsidR="007B462F" w:rsidRPr="00153B4D" w:rsidRDefault="007B462F" w:rsidP="00F053C4">
      <w:pPr>
        <w:pStyle w:val="Titre2"/>
      </w:pPr>
      <w:r w:rsidRPr="00153B4D">
        <w:t>4.5.</w:t>
      </w:r>
      <w:r>
        <w:t>8</w:t>
      </w:r>
      <w:r w:rsidRPr="00153B4D">
        <w:t>-</w:t>
      </w:r>
      <w:r w:rsidRPr="00153B4D">
        <w:rPr>
          <w:spacing w:val="-3"/>
        </w:rPr>
        <w:t xml:space="preserve"> </w:t>
      </w:r>
      <w:r w:rsidRPr="00153B4D">
        <w:t>Peinture</w:t>
      </w:r>
      <w:r w:rsidRPr="00153B4D">
        <w:rPr>
          <w:spacing w:val="-4"/>
        </w:rPr>
        <w:t xml:space="preserve"> </w:t>
      </w:r>
      <w:r>
        <w:t>extérieure sur éléments de façades en bois</w:t>
      </w:r>
    </w:p>
    <w:p w14:paraId="0BAFD967" w14:textId="77777777" w:rsidR="007B462F" w:rsidRPr="00541D60" w:rsidRDefault="007B462F" w:rsidP="00F053C4">
      <w:pPr>
        <w:pStyle w:val="Corpsdetexte"/>
        <w:spacing w:before="1"/>
        <w:jc w:val="both"/>
        <w:rPr>
          <w:b/>
          <w:highlight w:val="green"/>
        </w:rPr>
      </w:pPr>
    </w:p>
    <w:p w14:paraId="7433FF4F" w14:textId="199D1D18" w:rsidR="007B462F" w:rsidRPr="00153B4D" w:rsidRDefault="007B462F" w:rsidP="00F053C4">
      <w:pPr>
        <w:pStyle w:val="Corpsdetexte"/>
        <w:ind w:left="172" w:right="317"/>
        <w:jc w:val="both"/>
      </w:pPr>
      <w:r w:rsidRPr="00153B4D">
        <w:t xml:space="preserve">Application de peinture </w:t>
      </w:r>
      <w:r>
        <w:t>pour éléments extérieurs</w:t>
      </w:r>
      <w:r w:rsidRPr="00153B4D">
        <w:t xml:space="preserve"> comprenant la préparation des supports comme définie aux articles décrit</w:t>
      </w:r>
      <w:r w:rsidRPr="00153B4D">
        <w:rPr>
          <w:spacing w:val="-2"/>
        </w:rPr>
        <w:t xml:space="preserve"> </w:t>
      </w:r>
      <w:r w:rsidRPr="00153B4D">
        <w:t>ci-avant</w:t>
      </w:r>
      <w:r w:rsidRPr="00153B4D">
        <w:rPr>
          <w:spacing w:val="-2"/>
        </w:rPr>
        <w:t xml:space="preserve"> </w:t>
      </w:r>
      <w:r w:rsidRPr="00153B4D">
        <w:t>:</w:t>
      </w:r>
    </w:p>
    <w:p w14:paraId="09D67110" w14:textId="77777777" w:rsidR="007B462F" w:rsidRPr="00153B4D" w:rsidRDefault="007B462F" w:rsidP="00F053C4">
      <w:pPr>
        <w:pStyle w:val="Paragraphedeliste"/>
        <w:numPr>
          <w:ilvl w:val="0"/>
          <w:numId w:val="5"/>
        </w:numPr>
        <w:tabs>
          <w:tab w:val="left" w:pos="893"/>
          <w:tab w:val="left" w:pos="894"/>
        </w:tabs>
        <w:spacing w:line="279" w:lineRule="exact"/>
        <w:ind w:hanging="361"/>
        <w:jc w:val="both"/>
      </w:pPr>
      <w:r w:rsidRPr="00153B4D">
        <w:t>Egrenage,</w:t>
      </w:r>
      <w:r w:rsidRPr="00153B4D">
        <w:rPr>
          <w:spacing w:val="-2"/>
        </w:rPr>
        <w:t xml:space="preserve"> </w:t>
      </w:r>
      <w:r w:rsidRPr="00153B4D">
        <w:t>brossage</w:t>
      </w:r>
    </w:p>
    <w:p w14:paraId="02BC33EE" w14:textId="77777777" w:rsidR="007B462F" w:rsidRPr="00153B4D" w:rsidRDefault="007B462F" w:rsidP="00F053C4">
      <w:pPr>
        <w:pStyle w:val="Paragraphedeliste"/>
        <w:numPr>
          <w:ilvl w:val="0"/>
          <w:numId w:val="5"/>
        </w:numPr>
        <w:tabs>
          <w:tab w:val="left" w:pos="893"/>
          <w:tab w:val="left" w:pos="894"/>
        </w:tabs>
        <w:spacing w:before="1"/>
        <w:ind w:hanging="361"/>
        <w:jc w:val="both"/>
      </w:pPr>
      <w:r w:rsidRPr="00153B4D">
        <w:t>Ponçage</w:t>
      </w:r>
    </w:p>
    <w:p w14:paraId="0920DF05" w14:textId="77777777" w:rsidR="007B462F" w:rsidRPr="00153B4D" w:rsidRDefault="007B462F" w:rsidP="00F053C4">
      <w:pPr>
        <w:pStyle w:val="Paragraphedeliste"/>
        <w:numPr>
          <w:ilvl w:val="0"/>
          <w:numId w:val="5"/>
        </w:numPr>
        <w:tabs>
          <w:tab w:val="left" w:pos="893"/>
          <w:tab w:val="left" w:pos="894"/>
        </w:tabs>
        <w:ind w:hanging="361"/>
        <w:jc w:val="both"/>
      </w:pPr>
      <w:r w:rsidRPr="00153B4D">
        <w:t>1</w:t>
      </w:r>
      <w:r w:rsidRPr="00153B4D">
        <w:rPr>
          <w:spacing w:val="-2"/>
        </w:rPr>
        <w:t xml:space="preserve"> </w:t>
      </w:r>
      <w:r w:rsidRPr="00153B4D">
        <w:t>couche</w:t>
      </w:r>
      <w:r w:rsidRPr="00153B4D">
        <w:rPr>
          <w:spacing w:val="-1"/>
        </w:rPr>
        <w:t xml:space="preserve"> </w:t>
      </w:r>
      <w:r w:rsidRPr="00153B4D">
        <w:t>d'impression</w:t>
      </w:r>
    </w:p>
    <w:p w14:paraId="4D188714" w14:textId="77777777" w:rsidR="007B462F" w:rsidRPr="00153B4D" w:rsidRDefault="007B462F" w:rsidP="00F053C4">
      <w:pPr>
        <w:pStyle w:val="Corpsdetexte"/>
        <w:spacing w:before="8"/>
        <w:jc w:val="both"/>
        <w:rPr>
          <w:sz w:val="23"/>
        </w:rPr>
      </w:pPr>
    </w:p>
    <w:p w14:paraId="4102E6F1" w14:textId="77777777" w:rsidR="007B462F" w:rsidRPr="00153B4D" w:rsidRDefault="007B462F" w:rsidP="00F053C4">
      <w:pPr>
        <w:pStyle w:val="Corpsdetexte"/>
        <w:ind w:left="172"/>
        <w:jc w:val="both"/>
      </w:pPr>
      <w:r w:rsidRPr="00153B4D">
        <w:rPr>
          <w:u w:val="single"/>
        </w:rPr>
        <w:t>État</w:t>
      </w:r>
      <w:r w:rsidRPr="00153B4D">
        <w:rPr>
          <w:spacing w:val="-1"/>
          <w:u w:val="single"/>
        </w:rPr>
        <w:t xml:space="preserve"> </w:t>
      </w:r>
      <w:r w:rsidRPr="00153B4D">
        <w:rPr>
          <w:u w:val="single"/>
        </w:rPr>
        <w:t>de</w:t>
      </w:r>
      <w:r w:rsidRPr="00153B4D">
        <w:rPr>
          <w:spacing w:val="-2"/>
          <w:u w:val="single"/>
        </w:rPr>
        <w:t xml:space="preserve"> </w:t>
      </w:r>
      <w:r w:rsidRPr="00153B4D">
        <w:rPr>
          <w:u w:val="single"/>
        </w:rPr>
        <w:t>finition</w:t>
      </w:r>
      <w:r w:rsidRPr="00153B4D">
        <w:rPr>
          <w:spacing w:val="-3"/>
          <w:u w:val="single"/>
        </w:rPr>
        <w:t xml:space="preserve"> </w:t>
      </w:r>
      <w:r w:rsidRPr="00153B4D">
        <w:rPr>
          <w:u w:val="single"/>
        </w:rPr>
        <w:t>recherché</w:t>
      </w:r>
      <w:r w:rsidRPr="00153B4D">
        <w:rPr>
          <w:spacing w:val="-2"/>
          <w:u w:val="single"/>
        </w:rPr>
        <w:t xml:space="preserve"> </w:t>
      </w:r>
      <w:r w:rsidRPr="00153B4D">
        <w:rPr>
          <w:u w:val="single"/>
        </w:rPr>
        <w:t>:</w:t>
      </w:r>
    </w:p>
    <w:p w14:paraId="2762908E" w14:textId="71254FDC" w:rsidR="007B462F" w:rsidRPr="00153B4D" w:rsidRDefault="007B462F" w:rsidP="00F053C4">
      <w:pPr>
        <w:pStyle w:val="Paragraphedeliste"/>
        <w:numPr>
          <w:ilvl w:val="0"/>
          <w:numId w:val="5"/>
        </w:numPr>
        <w:tabs>
          <w:tab w:val="left" w:pos="893"/>
          <w:tab w:val="left" w:pos="894"/>
        </w:tabs>
        <w:ind w:left="896" w:hanging="363"/>
        <w:jc w:val="both"/>
      </w:pPr>
      <w:r w:rsidRPr="00153B4D">
        <w:t>Aspect</w:t>
      </w:r>
      <w:r w:rsidRPr="00153B4D">
        <w:rPr>
          <w:spacing w:val="-3"/>
        </w:rPr>
        <w:t xml:space="preserve"> </w:t>
      </w:r>
      <w:r w:rsidRPr="00153B4D">
        <w:t>:</w:t>
      </w:r>
      <w:r w:rsidRPr="00153B4D">
        <w:rPr>
          <w:spacing w:val="-1"/>
        </w:rPr>
        <w:t xml:space="preserve"> </w:t>
      </w:r>
      <w:r>
        <w:t>selon autorisation délivrée par la mairie</w:t>
      </w:r>
    </w:p>
    <w:p w14:paraId="0B506BBC" w14:textId="3B71D293" w:rsidR="007B462F" w:rsidRPr="00153B4D" w:rsidRDefault="007B462F" w:rsidP="00F053C4">
      <w:pPr>
        <w:pStyle w:val="Paragraphedeliste"/>
        <w:numPr>
          <w:ilvl w:val="0"/>
          <w:numId w:val="5"/>
        </w:numPr>
        <w:tabs>
          <w:tab w:val="left" w:pos="893"/>
          <w:tab w:val="left" w:pos="894"/>
        </w:tabs>
        <w:ind w:left="896" w:hanging="363"/>
        <w:jc w:val="both"/>
      </w:pPr>
      <w:r w:rsidRPr="00153B4D">
        <w:t>Finition</w:t>
      </w:r>
      <w:r w:rsidRPr="00153B4D">
        <w:rPr>
          <w:spacing w:val="-3"/>
        </w:rPr>
        <w:t xml:space="preserve"> </w:t>
      </w:r>
      <w:r w:rsidRPr="00153B4D">
        <w:t>:</w:t>
      </w:r>
      <w:r w:rsidRPr="00153B4D">
        <w:rPr>
          <w:spacing w:val="-3"/>
        </w:rPr>
        <w:t xml:space="preserve"> </w:t>
      </w:r>
      <w:r w:rsidRPr="00153B4D">
        <w:t>2</w:t>
      </w:r>
      <w:r w:rsidRPr="00153B4D">
        <w:rPr>
          <w:spacing w:val="-1"/>
        </w:rPr>
        <w:t xml:space="preserve"> </w:t>
      </w:r>
      <w:r w:rsidRPr="00153B4D">
        <w:t>couches</w:t>
      </w:r>
      <w:r w:rsidRPr="00153B4D">
        <w:rPr>
          <w:spacing w:val="-2"/>
        </w:rPr>
        <w:t xml:space="preserve"> </w:t>
      </w:r>
      <w:r w:rsidRPr="00153B4D">
        <w:t>de</w:t>
      </w:r>
      <w:r w:rsidRPr="00153B4D">
        <w:rPr>
          <w:spacing w:val="-1"/>
        </w:rPr>
        <w:t xml:space="preserve"> </w:t>
      </w:r>
      <w:r w:rsidRPr="00153B4D">
        <w:t>peinture.</w:t>
      </w:r>
    </w:p>
    <w:p w14:paraId="2741BE1A" w14:textId="77777777" w:rsidR="007B462F" w:rsidRPr="00153B4D" w:rsidRDefault="007B462F" w:rsidP="00F053C4">
      <w:pPr>
        <w:pStyle w:val="Paragraphedeliste"/>
        <w:numPr>
          <w:ilvl w:val="0"/>
          <w:numId w:val="5"/>
        </w:numPr>
        <w:tabs>
          <w:tab w:val="left" w:pos="893"/>
          <w:tab w:val="left" w:pos="894"/>
        </w:tabs>
        <w:ind w:right="317"/>
        <w:jc w:val="both"/>
      </w:pPr>
      <w:r w:rsidRPr="00153B4D">
        <w:t>L’ensemble</w:t>
      </w:r>
      <w:r w:rsidRPr="00153B4D">
        <w:rPr>
          <w:spacing w:val="27"/>
        </w:rPr>
        <w:t xml:space="preserve"> </w:t>
      </w:r>
      <w:r w:rsidRPr="00153B4D">
        <w:t>compris</w:t>
      </w:r>
      <w:r w:rsidRPr="00153B4D">
        <w:rPr>
          <w:spacing w:val="30"/>
        </w:rPr>
        <w:t xml:space="preserve"> </w:t>
      </w:r>
      <w:r w:rsidRPr="00153B4D">
        <w:t>rechampissages,</w:t>
      </w:r>
      <w:r w:rsidRPr="00153B4D">
        <w:rPr>
          <w:spacing w:val="28"/>
        </w:rPr>
        <w:t xml:space="preserve"> </w:t>
      </w:r>
      <w:r w:rsidRPr="00153B4D">
        <w:t>protections,</w:t>
      </w:r>
      <w:r w:rsidRPr="00153B4D">
        <w:rPr>
          <w:spacing w:val="28"/>
        </w:rPr>
        <w:t xml:space="preserve"> </w:t>
      </w:r>
      <w:r w:rsidRPr="00153B4D">
        <w:t>échafaudages</w:t>
      </w:r>
      <w:r w:rsidRPr="00153B4D">
        <w:rPr>
          <w:spacing w:val="30"/>
        </w:rPr>
        <w:t xml:space="preserve"> </w:t>
      </w:r>
      <w:r w:rsidRPr="00153B4D">
        <w:t>si</w:t>
      </w:r>
      <w:r w:rsidRPr="00153B4D">
        <w:rPr>
          <w:spacing w:val="30"/>
        </w:rPr>
        <w:t xml:space="preserve"> </w:t>
      </w:r>
      <w:r w:rsidRPr="00153B4D">
        <w:t>nécessaires,</w:t>
      </w:r>
      <w:r w:rsidRPr="00153B4D">
        <w:rPr>
          <w:spacing w:val="27"/>
        </w:rPr>
        <w:t xml:space="preserve"> </w:t>
      </w:r>
      <w:r w:rsidRPr="00153B4D">
        <w:t>tous</w:t>
      </w:r>
      <w:r w:rsidRPr="00153B4D">
        <w:rPr>
          <w:spacing w:val="30"/>
        </w:rPr>
        <w:t xml:space="preserve"> </w:t>
      </w:r>
      <w:r w:rsidRPr="00153B4D">
        <w:t>détails</w:t>
      </w:r>
      <w:r w:rsidRPr="00153B4D">
        <w:rPr>
          <w:spacing w:val="27"/>
        </w:rPr>
        <w:t xml:space="preserve"> </w:t>
      </w:r>
      <w:r w:rsidRPr="00153B4D">
        <w:t>et</w:t>
      </w:r>
      <w:r w:rsidRPr="00153B4D">
        <w:rPr>
          <w:spacing w:val="-46"/>
        </w:rPr>
        <w:t xml:space="preserve"> </w:t>
      </w:r>
      <w:r w:rsidRPr="00153B4D">
        <w:t>sujétions</w:t>
      </w:r>
      <w:r w:rsidRPr="00153B4D">
        <w:rPr>
          <w:spacing w:val="-4"/>
        </w:rPr>
        <w:t xml:space="preserve"> </w:t>
      </w:r>
      <w:r w:rsidRPr="00153B4D">
        <w:t>de</w:t>
      </w:r>
      <w:r w:rsidRPr="00153B4D">
        <w:rPr>
          <w:spacing w:val="-2"/>
        </w:rPr>
        <w:t xml:space="preserve"> </w:t>
      </w:r>
      <w:r w:rsidRPr="00153B4D">
        <w:t>mise</w:t>
      </w:r>
      <w:r w:rsidRPr="00153B4D">
        <w:rPr>
          <w:spacing w:val="-2"/>
        </w:rPr>
        <w:t xml:space="preserve"> </w:t>
      </w:r>
      <w:r w:rsidRPr="00153B4D">
        <w:t>en</w:t>
      </w:r>
      <w:r w:rsidRPr="00153B4D">
        <w:rPr>
          <w:spacing w:val="-1"/>
        </w:rPr>
        <w:t xml:space="preserve"> </w:t>
      </w:r>
      <w:r w:rsidRPr="00153B4D">
        <w:t>œuvre.</w:t>
      </w:r>
    </w:p>
    <w:p w14:paraId="2026A4C5" w14:textId="1F59BD93" w:rsidR="007B462F" w:rsidRPr="00153B4D" w:rsidRDefault="007B462F" w:rsidP="00F053C4">
      <w:pPr>
        <w:pStyle w:val="Paragraphedeliste"/>
        <w:numPr>
          <w:ilvl w:val="0"/>
          <w:numId w:val="5"/>
        </w:numPr>
        <w:tabs>
          <w:tab w:val="left" w:pos="893"/>
          <w:tab w:val="left" w:pos="894"/>
        </w:tabs>
        <w:spacing w:before="1"/>
        <w:ind w:hanging="361"/>
        <w:jc w:val="both"/>
      </w:pPr>
      <w:r w:rsidRPr="00153B4D">
        <w:t>Teintes</w:t>
      </w:r>
      <w:r w:rsidRPr="00153B4D">
        <w:rPr>
          <w:spacing w:val="-4"/>
        </w:rPr>
        <w:t xml:space="preserve"> </w:t>
      </w:r>
      <w:r w:rsidRPr="00153B4D">
        <w:t>au</w:t>
      </w:r>
      <w:r w:rsidRPr="00153B4D">
        <w:rPr>
          <w:spacing w:val="-1"/>
        </w:rPr>
        <w:t xml:space="preserve"> </w:t>
      </w:r>
      <w:r w:rsidRPr="00153B4D">
        <w:t>choix</w:t>
      </w:r>
      <w:r w:rsidRPr="00153B4D">
        <w:rPr>
          <w:spacing w:val="-1"/>
        </w:rPr>
        <w:t xml:space="preserve"> </w:t>
      </w:r>
      <w:r w:rsidRPr="00153B4D">
        <w:t>du</w:t>
      </w:r>
      <w:r w:rsidRPr="00153B4D">
        <w:rPr>
          <w:spacing w:val="-4"/>
        </w:rPr>
        <w:t xml:space="preserve"> </w:t>
      </w:r>
      <w:r w:rsidRPr="00153B4D">
        <w:t>Maître</w:t>
      </w:r>
      <w:r w:rsidRPr="00153B4D">
        <w:rPr>
          <w:spacing w:val="-5"/>
        </w:rPr>
        <w:t xml:space="preserve"> </w:t>
      </w:r>
      <w:r w:rsidRPr="00153B4D">
        <w:t>d’ouvrage,</w:t>
      </w:r>
      <w:r w:rsidRPr="00153B4D">
        <w:rPr>
          <w:spacing w:val="-1"/>
        </w:rPr>
        <w:t xml:space="preserve"> </w:t>
      </w:r>
      <w:r w:rsidRPr="00153B4D">
        <w:t>compris</w:t>
      </w:r>
      <w:r w:rsidRPr="00153B4D">
        <w:rPr>
          <w:spacing w:val="-4"/>
        </w:rPr>
        <w:t xml:space="preserve"> </w:t>
      </w:r>
      <w:r w:rsidRPr="00153B4D">
        <w:t>sujétions</w:t>
      </w:r>
      <w:r w:rsidRPr="00153B4D">
        <w:rPr>
          <w:spacing w:val="-1"/>
        </w:rPr>
        <w:t xml:space="preserve"> </w:t>
      </w:r>
      <w:r w:rsidRPr="00153B4D">
        <w:t>de</w:t>
      </w:r>
      <w:r w:rsidRPr="00153B4D">
        <w:rPr>
          <w:spacing w:val="-1"/>
        </w:rPr>
        <w:t xml:space="preserve"> </w:t>
      </w:r>
      <w:r w:rsidRPr="00153B4D">
        <w:t>polychromie</w:t>
      </w:r>
      <w:r w:rsidR="00DF75BC">
        <w:t>, selon autorisation délivrée par la mairie</w:t>
      </w:r>
    </w:p>
    <w:p w14:paraId="023269DC" w14:textId="77777777" w:rsidR="007B462F" w:rsidRPr="00153B4D" w:rsidRDefault="007B462F" w:rsidP="00F053C4">
      <w:pPr>
        <w:tabs>
          <w:tab w:val="left" w:pos="893"/>
          <w:tab w:val="left" w:pos="894"/>
        </w:tabs>
        <w:spacing w:before="1"/>
        <w:jc w:val="both"/>
      </w:pPr>
    </w:p>
    <w:p w14:paraId="5552F569" w14:textId="77777777" w:rsidR="00DF75BC" w:rsidRPr="00153B4D" w:rsidRDefault="00DF75BC" w:rsidP="00F053C4">
      <w:pPr>
        <w:pStyle w:val="Titre2"/>
      </w:pPr>
      <w:r w:rsidRPr="00153B4D">
        <w:t>Localisation</w:t>
      </w:r>
      <w:r w:rsidRPr="00153B4D">
        <w:rPr>
          <w:spacing w:val="-3"/>
        </w:rPr>
        <w:t xml:space="preserve"> </w:t>
      </w:r>
      <w:r w:rsidRPr="00153B4D">
        <w:t>:</w:t>
      </w:r>
    </w:p>
    <w:p w14:paraId="3C777C3C" w14:textId="25B526D1" w:rsidR="00194B30" w:rsidRPr="00B85875" w:rsidRDefault="00DF75BC" w:rsidP="00F053C4">
      <w:pPr>
        <w:spacing w:line="267" w:lineRule="exact"/>
        <w:ind w:left="172"/>
        <w:jc w:val="both"/>
        <w:rPr>
          <w:i/>
        </w:rPr>
      </w:pPr>
      <w:r>
        <w:rPr>
          <w:i/>
        </w:rPr>
        <w:t>Eléments d’habillage en bois des menuiseries extérieures</w:t>
      </w:r>
    </w:p>
    <w:p w14:paraId="5E6AF9B7" w14:textId="63F48762" w:rsidR="008151FF" w:rsidRDefault="008151FF" w:rsidP="00F053C4">
      <w:pPr>
        <w:jc w:val="both"/>
        <w:rPr>
          <w:b/>
          <w:bCs/>
          <w:u w:val="single"/>
        </w:rPr>
      </w:pPr>
    </w:p>
    <w:p w14:paraId="1E6A86B7" w14:textId="241E1E36" w:rsidR="00A8056D" w:rsidRDefault="00A8056D" w:rsidP="00F053C4">
      <w:pPr>
        <w:pStyle w:val="Titre1"/>
      </w:pPr>
      <w:bookmarkStart w:id="30" w:name="_Toc222844569"/>
      <w:r>
        <w:t>4.</w:t>
      </w:r>
      <w:r w:rsidR="00693D4C">
        <w:t>6</w:t>
      </w:r>
      <w:r>
        <w:t>-</w:t>
      </w:r>
      <w:r>
        <w:rPr>
          <w:spacing w:val="-2"/>
        </w:rPr>
        <w:t xml:space="preserve"> </w:t>
      </w:r>
      <w:r>
        <w:t>Lot</w:t>
      </w:r>
      <w:r>
        <w:rPr>
          <w:spacing w:val="-4"/>
        </w:rPr>
        <w:t xml:space="preserve"> </w:t>
      </w:r>
      <w:r w:rsidR="00693D4C">
        <w:rPr>
          <w:spacing w:val="-4"/>
        </w:rPr>
        <w:t>6</w:t>
      </w:r>
      <w:r>
        <w:rPr>
          <w:spacing w:val="-1"/>
        </w:rPr>
        <w:t xml:space="preserve"> </w:t>
      </w:r>
      <w:r>
        <w:t>:</w:t>
      </w:r>
      <w:r>
        <w:rPr>
          <w:spacing w:val="-2"/>
        </w:rPr>
        <w:t xml:space="preserve"> </w:t>
      </w:r>
      <w:r w:rsidR="00C04325">
        <w:rPr>
          <w:spacing w:val="-2"/>
        </w:rPr>
        <w:t>P</w:t>
      </w:r>
      <w:r>
        <w:rPr>
          <w:spacing w:val="-2"/>
        </w:rPr>
        <w:t>lafonds</w:t>
      </w:r>
      <w:r w:rsidR="00C04325">
        <w:rPr>
          <w:spacing w:val="-2"/>
        </w:rPr>
        <w:t xml:space="preserve"> suspendus</w:t>
      </w:r>
      <w:bookmarkEnd w:id="30"/>
    </w:p>
    <w:p w14:paraId="77BECC14" w14:textId="77777777" w:rsidR="00A8056D" w:rsidRDefault="00A8056D" w:rsidP="00F053C4">
      <w:pPr>
        <w:pStyle w:val="Corpsdetexte"/>
        <w:jc w:val="both"/>
        <w:rPr>
          <w:b/>
          <w:sz w:val="21"/>
        </w:rPr>
      </w:pPr>
    </w:p>
    <w:p w14:paraId="6DA824E8" w14:textId="1757EC81" w:rsidR="00A8056D" w:rsidRPr="00EE0E6F" w:rsidRDefault="00A8056D" w:rsidP="00F053C4">
      <w:pPr>
        <w:pStyle w:val="Corpsdetexte"/>
        <w:spacing w:before="56"/>
        <w:ind w:left="172" w:right="145"/>
        <w:jc w:val="both"/>
      </w:pPr>
      <w:r w:rsidRPr="00EE0E6F">
        <w:rPr>
          <w:spacing w:val="-1"/>
        </w:rPr>
        <w:t>Les</w:t>
      </w:r>
      <w:r w:rsidRPr="00EE0E6F">
        <w:rPr>
          <w:spacing w:val="-11"/>
        </w:rPr>
        <w:t xml:space="preserve"> </w:t>
      </w:r>
      <w:r w:rsidRPr="00EE0E6F">
        <w:rPr>
          <w:spacing w:val="-1"/>
        </w:rPr>
        <w:t>travaux</w:t>
      </w:r>
      <w:r w:rsidRPr="00EE0E6F">
        <w:rPr>
          <w:spacing w:val="-9"/>
        </w:rPr>
        <w:t xml:space="preserve"> </w:t>
      </w:r>
      <w:r w:rsidRPr="00EE0E6F">
        <w:rPr>
          <w:spacing w:val="-1"/>
        </w:rPr>
        <w:t>d</w:t>
      </w:r>
      <w:r w:rsidR="007820DB">
        <w:rPr>
          <w:spacing w:val="-1"/>
        </w:rPr>
        <w:t>oiven</w:t>
      </w:r>
      <w:r w:rsidRPr="00EE0E6F">
        <w:rPr>
          <w:spacing w:val="-1"/>
        </w:rPr>
        <w:t>t</w:t>
      </w:r>
      <w:r w:rsidRPr="00EE0E6F">
        <w:rPr>
          <w:spacing w:val="-11"/>
        </w:rPr>
        <w:t xml:space="preserve"> </w:t>
      </w:r>
      <w:r w:rsidRPr="00EE0E6F">
        <w:rPr>
          <w:spacing w:val="-1"/>
        </w:rPr>
        <w:t>être</w:t>
      </w:r>
      <w:r w:rsidRPr="00EE0E6F">
        <w:rPr>
          <w:spacing w:val="-12"/>
        </w:rPr>
        <w:t xml:space="preserve"> </w:t>
      </w:r>
      <w:r w:rsidRPr="00EE0E6F">
        <w:t>exécutés</w:t>
      </w:r>
      <w:r w:rsidRPr="00EE0E6F">
        <w:rPr>
          <w:spacing w:val="-12"/>
        </w:rPr>
        <w:t xml:space="preserve"> </w:t>
      </w:r>
      <w:r w:rsidRPr="00EE0E6F">
        <w:t>conformément</w:t>
      </w:r>
      <w:r w:rsidRPr="00EE0E6F">
        <w:rPr>
          <w:spacing w:val="-8"/>
        </w:rPr>
        <w:t xml:space="preserve"> </w:t>
      </w:r>
      <w:r w:rsidRPr="00EE0E6F">
        <w:t>aux</w:t>
      </w:r>
      <w:r w:rsidRPr="00EE0E6F">
        <w:rPr>
          <w:spacing w:val="-14"/>
        </w:rPr>
        <w:t xml:space="preserve"> </w:t>
      </w:r>
      <w:r w:rsidRPr="00EE0E6F">
        <w:t>prescriptions</w:t>
      </w:r>
      <w:r w:rsidRPr="00EE0E6F">
        <w:rPr>
          <w:spacing w:val="-12"/>
        </w:rPr>
        <w:t xml:space="preserve"> </w:t>
      </w:r>
      <w:r w:rsidRPr="00EE0E6F">
        <w:t>des</w:t>
      </w:r>
      <w:r w:rsidRPr="00EE0E6F">
        <w:rPr>
          <w:spacing w:val="-11"/>
        </w:rPr>
        <w:t xml:space="preserve"> </w:t>
      </w:r>
      <w:r w:rsidRPr="00EE0E6F">
        <w:t>normes</w:t>
      </w:r>
      <w:r w:rsidRPr="00EE0E6F">
        <w:rPr>
          <w:spacing w:val="-9"/>
        </w:rPr>
        <w:t xml:space="preserve"> </w:t>
      </w:r>
      <w:r w:rsidRPr="00EE0E6F">
        <w:t>et</w:t>
      </w:r>
      <w:r w:rsidRPr="00EE0E6F">
        <w:rPr>
          <w:spacing w:val="-9"/>
        </w:rPr>
        <w:t xml:space="preserve"> </w:t>
      </w:r>
      <w:r w:rsidRPr="00EE0E6F">
        <w:t>règles</w:t>
      </w:r>
      <w:r w:rsidRPr="00EE0E6F">
        <w:rPr>
          <w:spacing w:val="-8"/>
        </w:rPr>
        <w:t xml:space="preserve"> </w:t>
      </w:r>
      <w:r w:rsidRPr="00EE0E6F">
        <w:t>professionnelles,</w:t>
      </w:r>
      <w:r w:rsidRPr="00EE0E6F">
        <w:rPr>
          <w:spacing w:val="-47"/>
        </w:rPr>
        <w:t xml:space="preserve"> </w:t>
      </w:r>
      <w:r w:rsidRPr="00EE0E6F">
        <w:t>en</w:t>
      </w:r>
      <w:r w:rsidRPr="00EE0E6F">
        <w:rPr>
          <w:spacing w:val="-1"/>
        </w:rPr>
        <w:t xml:space="preserve"> </w:t>
      </w:r>
      <w:r w:rsidRPr="00EE0E6F">
        <w:t>vigueur le</w:t>
      </w:r>
      <w:r w:rsidRPr="00EE0E6F">
        <w:rPr>
          <w:spacing w:val="1"/>
        </w:rPr>
        <w:t xml:space="preserve"> </w:t>
      </w:r>
      <w:r w:rsidRPr="00EE0E6F">
        <w:t>jour de la</w:t>
      </w:r>
      <w:r w:rsidRPr="00EE0E6F">
        <w:rPr>
          <w:spacing w:val="-3"/>
        </w:rPr>
        <w:t xml:space="preserve"> </w:t>
      </w:r>
      <w:r w:rsidRPr="00EE0E6F">
        <w:t>soumission, et en particulier</w:t>
      </w:r>
      <w:r w:rsidRPr="00EE0E6F">
        <w:rPr>
          <w:spacing w:val="-2"/>
        </w:rPr>
        <w:t xml:space="preserve"> </w:t>
      </w:r>
      <w:r w:rsidRPr="00EE0E6F">
        <w:t>:</w:t>
      </w:r>
    </w:p>
    <w:p w14:paraId="0767F81B" w14:textId="514CEC42" w:rsidR="00A8056D" w:rsidRPr="00B85875" w:rsidRDefault="00A8056D" w:rsidP="00F053C4">
      <w:pPr>
        <w:pStyle w:val="Paragraphedeliste"/>
        <w:numPr>
          <w:ilvl w:val="0"/>
          <w:numId w:val="5"/>
        </w:numPr>
        <w:tabs>
          <w:tab w:val="left" w:pos="893"/>
          <w:tab w:val="left" w:pos="894"/>
        </w:tabs>
        <w:ind w:hanging="361"/>
        <w:jc w:val="both"/>
      </w:pPr>
      <w:r w:rsidRPr="00EE0E6F">
        <w:t xml:space="preserve">NF P </w:t>
      </w:r>
      <w:r w:rsidR="00EE0E6F" w:rsidRPr="00EE0E6F">
        <w:t>68-203</w:t>
      </w:r>
      <w:r w:rsidRPr="00EE0E6F">
        <w:t xml:space="preserve"> : </w:t>
      </w:r>
      <w:r w:rsidR="00EE0E6F" w:rsidRPr="00EE0E6F">
        <w:t>Règles de mise en œuvre des plafonds suspendus</w:t>
      </w:r>
      <w:r w:rsidR="00A04479">
        <w:t xml:space="preserve"> ou équivalent.</w:t>
      </w:r>
    </w:p>
    <w:p w14:paraId="3AA5DF27" w14:textId="77777777" w:rsidR="00A8056D" w:rsidRPr="00A8056D" w:rsidRDefault="00A8056D" w:rsidP="00F053C4">
      <w:pPr>
        <w:pStyle w:val="Corpsdetexte"/>
        <w:jc w:val="both"/>
        <w:rPr>
          <w:highlight w:val="yellow"/>
        </w:rPr>
      </w:pPr>
    </w:p>
    <w:p w14:paraId="086EAF9E" w14:textId="6DD701B7" w:rsidR="00A8056D" w:rsidRPr="000E7351" w:rsidRDefault="00A8056D" w:rsidP="00F053C4">
      <w:pPr>
        <w:pStyle w:val="Titre2"/>
      </w:pPr>
      <w:r w:rsidRPr="000E7351">
        <w:t>4.</w:t>
      </w:r>
      <w:r w:rsidR="00693D4C" w:rsidRPr="000E7351">
        <w:t>6</w:t>
      </w:r>
      <w:r w:rsidRPr="000E7351">
        <w:t>.1-</w:t>
      </w:r>
      <w:r w:rsidRPr="000E7351">
        <w:rPr>
          <w:spacing w:val="-4"/>
        </w:rPr>
        <w:t xml:space="preserve"> </w:t>
      </w:r>
      <w:r w:rsidR="0016698B" w:rsidRPr="000E7351">
        <w:t>Travaux de faux-plafonds</w:t>
      </w:r>
    </w:p>
    <w:p w14:paraId="1DB5EBFD" w14:textId="452815A1" w:rsidR="00C04325" w:rsidRPr="000E7351" w:rsidRDefault="00C04325" w:rsidP="00F053C4">
      <w:pPr>
        <w:pStyle w:val="Corpsdetexte"/>
        <w:spacing w:before="56"/>
        <w:ind w:left="172" w:right="145"/>
        <w:jc w:val="both"/>
      </w:pPr>
      <w:r w:rsidRPr="000E7351">
        <w:t>Fourniture et mise en place des structures porteuses du plafond suspendu selon plan de repérage</w:t>
      </w:r>
      <w:r w:rsidR="00095726">
        <w:t xml:space="preserve"> en annexe 6</w:t>
      </w:r>
      <w:r w:rsidR="00A04479">
        <w:t>.1</w:t>
      </w:r>
      <w:r w:rsidRPr="000E7351">
        <w:t xml:space="preserve">. Le plafond </w:t>
      </w:r>
      <w:r w:rsidR="007820DB">
        <w:t>est</w:t>
      </w:r>
      <w:r w:rsidRPr="000E7351">
        <w:t xml:space="preserve"> de type Rockfon Ekla</w:t>
      </w:r>
      <w:r w:rsidR="007820DB">
        <w:t xml:space="preserve"> ou équivalent</w:t>
      </w:r>
      <w:r w:rsidRPr="000E7351">
        <w:t> :</w:t>
      </w:r>
    </w:p>
    <w:p w14:paraId="6738611D" w14:textId="739D13B9" w:rsidR="00C04325" w:rsidRDefault="00CA0897" w:rsidP="00F053C4">
      <w:pPr>
        <w:pStyle w:val="Paragraphedeliste"/>
        <w:numPr>
          <w:ilvl w:val="0"/>
          <w:numId w:val="5"/>
        </w:numPr>
        <w:tabs>
          <w:tab w:val="left" w:pos="893"/>
          <w:tab w:val="left" w:pos="894"/>
        </w:tabs>
        <w:ind w:hanging="361"/>
        <w:jc w:val="both"/>
      </w:pPr>
      <w:r>
        <w:t>Dalles acoustiques démontables en laine de roche pourvues d’un contrevoile</w:t>
      </w:r>
    </w:p>
    <w:p w14:paraId="6E59D23B" w14:textId="77777777" w:rsidR="00CA0897" w:rsidRDefault="00CA0897" w:rsidP="00F053C4">
      <w:pPr>
        <w:pStyle w:val="Paragraphedeliste"/>
        <w:numPr>
          <w:ilvl w:val="0"/>
          <w:numId w:val="5"/>
        </w:numPr>
        <w:tabs>
          <w:tab w:val="left" w:pos="893"/>
          <w:tab w:val="left" w:pos="894"/>
        </w:tabs>
        <w:ind w:hanging="361"/>
        <w:jc w:val="both"/>
      </w:pPr>
      <w:r>
        <w:t>Face apparente pourvue d’un voile de verre peint en ligne blanc et lisse</w:t>
      </w:r>
    </w:p>
    <w:p w14:paraId="2EFD69B4" w14:textId="2788EBC4" w:rsidR="00CA0897" w:rsidRDefault="00CA0897" w:rsidP="00F053C4">
      <w:pPr>
        <w:pStyle w:val="Paragraphedeliste"/>
        <w:numPr>
          <w:ilvl w:val="0"/>
          <w:numId w:val="5"/>
        </w:numPr>
        <w:tabs>
          <w:tab w:val="left" w:pos="893"/>
          <w:tab w:val="left" w:pos="894"/>
        </w:tabs>
        <w:ind w:hanging="361"/>
        <w:jc w:val="both"/>
      </w:pPr>
      <w:r>
        <w:t>Dimensions des dalles 600 x 600mm</w:t>
      </w:r>
    </w:p>
    <w:p w14:paraId="4AC97713" w14:textId="05BF6B53" w:rsidR="00CA0897" w:rsidRDefault="00CA0897" w:rsidP="00F053C4">
      <w:pPr>
        <w:pStyle w:val="Paragraphedeliste"/>
        <w:numPr>
          <w:ilvl w:val="0"/>
          <w:numId w:val="5"/>
        </w:numPr>
        <w:tabs>
          <w:tab w:val="left" w:pos="893"/>
          <w:tab w:val="left" w:pos="894"/>
        </w:tabs>
        <w:ind w:hanging="361"/>
        <w:jc w:val="both"/>
      </w:pPr>
      <w:r>
        <w:t>Epaisseur minimum : 20mm</w:t>
      </w:r>
    </w:p>
    <w:p w14:paraId="1B850C85" w14:textId="3619DE0F" w:rsidR="00CA0897" w:rsidRDefault="00CA0897" w:rsidP="00F053C4">
      <w:pPr>
        <w:pStyle w:val="Paragraphedeliste"/>
        <w:numPr>
          <w:ilvl w:val="0"/>
          <w:numId w:val="5"/>
        </w:numPr>
        <w:tabs>
          <w:tab w:val="left" w:pos="893"/>
          <w:tab w:val="left" w:pos="894"/>
        </w:tabs>
        <w:ind w:hanging="361"/>
        <w:jc w:val="both"/>
      </w:pPr>
      <w:r>
        <w:t>Bords droits</w:t>
      </w:r>
    </w:p>
    <w:p w14:paraId="14FF9E3D" w14:textId="25421F7D" w:rsidR="00CA0897" w:rsidRDefault="00CA0897" w:rsidP="00F053C4">
      <w:pPr>
        <w:pStyle w:val="Paragraphedeliste"/>
        <w:numPr>
          <w:ilvl w:val="0"/>
          <w:numId w:val="5"/>
        </w:numPr>
        <w:tabs>
          <w:tab w:val="left" w:pos="893"/>
          <w:tab w:val="left" w:pos="894"/>
        </w:tabs>
        <w:ind w:hanging="361"/>
        <w:jc w:val="both"/>
      </w:pPr>
      <w:r>
        <w:t>Coefficient d’absorption acoustique minimum : 1,00</w:t>
      </w:r>
    </w:p>
    <w:p w14:paraId="74BEBE2C" w14:textId="715A3D84" w:rsidR="00CA0897" w:rsidRDefault="00CA0897" w:rsidP="00F053C4">
      <w:pPr>
        <w:pStyle w:val="Paragraphedeliste"/>
        <w:numPr>
          <w:ilvl w:val="0"/>
          <w:numId w:val="5"/>
        </w:numPr>
        <w:tabs>
          <w:tab w:val="left" w:pos="893"/>
          <w:tab w:val="left" w:pos="894"/>
        </w:tabs>
        <w:ind w:hanging="361"/>
        <w:jc w:val="both"/>
      </w:pPr>
      <w:r>
        <w:t>Réflexion à la lumière : 86%</w:t>
      </w:r>
    </w:p>
    <w:p w14:paraId="19D76212" w14:textId="71A56FD8" w:rsidR="00CA0897" w:rsidRPr="00EE0E6F" w:rsidRDefault="00CA0897" w:rsidP="00F053C4">
      <w:pPr>
        <w:pStyle w:val="Paragraphedeliste"/>
        <w:numPr>
          <w:ilvl w:val="0"/>
          <w:numId w:val="5"/>
        </w:numPr>
        <w:tabs>
          <w:tab w:val="left" w:pos="893"/>
          <w:tab w:val="left" w:pos="894"/>
        </w:tabs>
        <w:ind w:hanging="361"/>
        <w:jc w:val="both"/>
      </w:pPr>
      <w:r>
        <w:t xml:space="preserve">Profilé en acier galvanisé </w:t>
      </w:r>
    </w:p>
    <w:p w14:paraId="03338C24" w14:textId="24E23865" w:rsidR="0016698B" w:rsidRDefault="00CC36B9" w:rsidP="00F053C4">
      <w:pPr>
        <w:pStyle w:val="Corpsdetexte"/>
        <w:spacing w:before="56"/>
        <w:ind w:left="172" w:right="145"/>
        <w:jc w:val="both"/>
      </w:pPr>
      <w:r w:rsidRPr="00CC36B9">
        <w:t xml:space="preserve">La prestation concerne également les locaux objet d’un </w:t>
      </w:r>
      <w:r w:rsidR="005A6890">
        <w:t xml:space="preserve">nouveau </w:t>
      </w:r>
      <w:r w:rsidR="00A24230" w:rsidRPr="00CC36B9">
        <w:t>cloisonnement</w:t>
      </w:r>
      <w:r w:rsidRPr="00CC36B9">
        <w:t xml:space="preserve"> dans le bâtiment principal au deuxième étage</w:t>
      </w:r>
    </w:p>
    <w:p w14:paraId="5E045418" w14:textId="77777777" w:rsidR="00D50030" w:rsidRDefault="00D50030" w:rsidP="00F053C4">
      <w:pPr>
        <w:pStyle w:val="Titre2"/>
      </w:pPr>
    </w:p>
    <w:p w14:paraId="1E1CB622" w14:textId="3FBD7E44" w:rsidR="0052776F" w:rsidRPr="00DC343B" w:rsidRDefault="0052776F" w:rsidP="00F053C4">
      <w:pPr>
        <w:pStyle w:val="Titre2"/>
        <w:rPr>
          <w:spacing w:val="-4"/>
        </w:rPr>
      </w:pPr>
      <w:r w:rsidRPr="00DC343B">
        <w:t>4.</w:t>
      </w:r>
      <w:r w:rsidR="00693D4C">
        <w:t>6</w:t>
      </w:r>
      <w:r w:rsidRPr="00DC343B">
        <w:t>.</w:t>
      </w:r>
      <w:r w:rsidR="00693D4C">
        <w:t>2</w:t>
      </w:r>
      <w:r w:rsidRPr="00DC343B">
        <w:t>-</w:t>
      </w:r>
      <w:r w:rsidRPr="00DC343B">
        <w:rPr>
          <w:spacing w:val="-4"/>
        </w:rPr>
        <w:t xml:space="preserve"> </w:t>
      </w:r>
      <w:r>
        <w:rPr>
          <w:spacing w:val="-4"/>
        </w:rPr>
        <w:t>Synthèse architecturale</w:t>
      </w:r>
    </w:p>
    <w:p w14:paraId="6BCD8185" w14:textId="031F3CE2" w:rsidR="00A24230" w:rsidRDefault="0052776F" w:rsidP="00F053C4">
      <w:pPr>
        <w:pStyle w:val="Corpsdetexte"/>
        <w:spacing w:before="56"/>
        <w:ind w:left="172" w:right="145"/>
        <w:jc w:val="both"/>
      </w:pPr>
      <w:r>
        <w:t xml:space="preserve">Outre les plans de récolement, le titulaire assure la synthèse des terminaux plafonniers dans chaque local. </w:t>
      </w:r>
      <w:r w:rsidR="00CA0897">
        <w:t xml:space="preserve">Si des soffites s’avèrent nécessaires </w:t>
      </w:r>
      <w:r w:rsidR="000E7351">
        <w:t>selon préconisations de positionnement de équipements techniques, leur réalisation est à la charge du présent lot.</w:t>
      </w:r>
    </w:p>
    <w:p w14:paraId="6AD56192" w14:textId="704ADDF2" w:rsidR="00A24230" w:rsidRDefault="00A24230" w:rsidP="00F053C4">
      <w:pPr>
        <w:pStyle w:val="Corpsdetexte"/>
        <w:spacing w:before="56"/>
        <w:ind w:left="172" w:right="145"/>
        <w:jc w:val="both"/>
      </w:pPr>
      <w:r>
        <w:t xml:space="preserve">Un moteur de ventilation </w:t>
      </w:r>
      <w:r w:rsidR="007820DB">
        <w:t>est</w:t>
      </w:r>
      <w:r>
        <w:t xml:space="preserve"> installé dans les combles du deuxième étage. Un coffre acoustique 6 faces </w:t>
      </w:r>
      <w:r w:rsidR="007820DB">
        <w:t>est</w:t>
      </w:r>
      <w:r>
        <w:t xml:space="preserve"> à réaliser. Ses dimensions d</w:t>
      </w:r>
      <w:r w:rsidR="007820DB">
        <w:t>oiven</w:t>
      </w:r>
      <w:r>
        <w:t>t permettre d’accéder à tous les éléments et raccordements (minimum de 50cm sur chaque face)</w:t>
      </w:r>
      <w:r w:rsidR="007820DB">
        <w:t>.</w:t>
      </w:r>
    </w:p>
    <w:p w14:paraId="103FE36B" w14:textId="70AC29D5" w:rsidR="007265DC" w:rsidRPr="00D50030" w:rsidRDefault="007265DC" w:rsidP="00F053C4">
      <w:pPr>
        <w:pStyle w:val="Titre2"/>
        <w:ind w:left="0"/>
      </w:pPr>
    </w:p>
    <w:p w14:paraId="7E04337E" w14:textId="51BBD6D0" w:rsidR="007265DC" w:rsidRDefault="00964828" w:rsidP="00F053C4">
      <w:pPr>
        <w:pStyle w:val="Titre1"/>
      </w:pPr>
      <w:bookmarkStart w:id="31" w:name="_Toc222844570"/>
      <w:r>
        <w:t>4.</w:t>
      </w:r>
      <w:r w:rsidR="00693D4C">
        <w:t>7</w:t>
      </w:r>
      <w:r>
        <w:t>-</w:t>
      </w:r>
      <w:r>
        <w:rPr>
          <w:spacing w:val="-2"/>
        </w:rPr>
        <w:t xml:space="preserve"> </w:t>
      </w:r>
      <w:r>
        <w:t>Lot</w:t>
      </w:r>
      <w:r>
        <w:rPr>
          <w:spacing w:val="-4"/>
        </w:rPr>
        <w:t xml:space="preserve"> </w:t>
      </w:r>
      <w:r w:rsidR="00A8056D">
        <w:rPr>
          <w:spacing w:val="-4"/>
        </w:rPr>
        <w:t>7</w:t>
      </w:r>
      <w:r>
        <w:rPr>
          <w:spacing w:val="-1"/>
        </w:rPr>
        <w:t xml:space="preserve"> </w:t>
      </w:r>
      <w:r>
        <w:t>:</w:t>
      </w:r>
      <w:r>
        <w:rPr>
          <w:spacing w:val="-2"/>
        </w:rPr>
        <w:t xml:space="preserve"> </w:t>
      </w:r>
      <w:r w:rsidR="00A8056D">
        <w:t>Chauffage / ventilation / plomberie</w:t>
      </w:r>
      <w:bookmarkEnd w:id="31"/>
    </w:p>
    <w:p w14:paraId="02386EC0" w14:textId="77777777" w:rsidR="007265DC" w:rsidRDefault="007265DC" w:rsidP="00F053C4">
      <w:pPr>
        <w:pStyle w:val="Corpsdetexte"/>
        <w:jc w:val="both"/>
        <w:rPr>
          <w:b/>
          <w:sz w:val="21"/>
        </w:rPr>
      </w:pPr>
    </w:p>
    <w:p w14:paraId="49FD6689" w14:textId="7BAECBFE" w:rsidR="007265DC" w:rsidRPr="007820DB" w:rsidRDefault="00964828" w:rsidP="00F053C4">
      <w:pPr>
        <w:pStyle w:val="Corpsdetexte"/>
        <w:spacing w:before="56"/>
        <w:ind w:left="172" w:right="145"/>
        <w:jc w:val="both"/>
        <w:rPr>
          <w:spacing w:val="-1"/>
        </w:rPr>
      </w:pPr>
      <w:r>
        <w:rPr>
          <w:spacing w:val="-1"/>
        </w:rPr>
        <w:t>Les</w:t>
      </w:r>
      <w:r>
        <w:rPr>
          <w:spacing w:val="-11"/>
        </w:rPr>
        <w:t xml:space="preserve"> </w:t>
      </w:r>
      <w:r>
        <w:rPr>
          <w:spacing w:val="-1"/>
        </w:rPr>
        <w:t>travaux</w:t>
      </w:r>
      <w:r>
        <w:rPr>
          <w:spacing w:val="-9"/>
        </w:rPr>
        <w:t xml:space="preserve"> </w:t>
      </w:r>
      <w:r>
        <w:rPr>
          <w:spacing w:val="-1"/>
        </w:rPr>
        <w:t>d</w:t>
      </w:r>
      <w:r w:rsidR="007820DB">
        <w:rPr>
          <w:spacing w:val="-1"/>
        </w:rPr>
        <w:t>oiven</w:t>
      </w:r>
      <w:r>
        <w:rPr>
          <w:spacing w:val="-1"/>
        </w:rPr>
        <w:t>t</w:t>
      </w:r>
      <w:r>
        <w:rPr>
          <w:spacing w:val="-11"/>
        </w:rPr>
        <w:t xml:space="preserve"> </w:t>
      </w:r>
      <w:r>
        <w:rPr>
          <w:spacing w:val="-1"/>
        </w:rPr>
        <w:t>être</w:t>
      </w:r>
      <w:r>
        <w:rPr>
          <w:spacing w:val="-12"/>
        </w:rPr>
        <w:t xml:space="preserve"> </w:t>
      </w:r>
      <w:r>
        <w:t>exécutés</w:t>
      </w:r>
      <w:r>
        <w:rPr>
          <w:spacing w:val="-12"/>
        </w:rPr>
        <w:t xml:space="preserve"> </w:t>
      </w:r>
      <w:r>
        <w:t>conformément</w:t>
      </w:r>
      <w:r>
        <w:rPr>
          <w:spacing w:val="-8"/>
        </w:rPr>
        <w:t xml:space="preserve"> </w:t>
      </w:r>
      <w:r>
        <w:t>aux</w:t>
      </w:r>
      <w:r>
        <w:rPr>
          <w:spacing w:val="-14"/>
        </w:rPr>
        <w:t xml:space="preserve"> </w:t>
      </w:r>
      <w:r>
        <w:t>prescriptions</w:t>
      </w:r>
      <w:r>
        <w:rPr>
          <w:spacing w:val="-12"/>
        </w:rPr>
        <w:t xml:space="preserve"> </w:t>
      </w:r>
      <w:r>
        <w:t>des</w:t>
      </w:r>
      <w:r>
        <w:rPr>
          <w:spacing w:val="-11"/>
        </w:rPr>
        <w:t xml:space="preserve"> </w:t>
      </w:r>
      <w:r>
        <w:t>normes</w:t>
      </w:r>
      <w:r>
        <w:rPr>
          <w:spacing w:val="-9"/>
        </w:rPr>
        <w:t xml:space="preserve"> </w:t>
      </w:r>
      <w:r>
        <w:t>et</w:t>
      </w:r>
      <w:r>
        <w:rPr>
          <w:spacing w:val="-9"/>
        </w:rPr>
        <w:t xml:space="preserve"> </w:t>
      </w:r>
      <w:r>
        <w:t>règles</w:t>
      </w:r>
      <w:r>
        <w:rPr>
          <w:spacing w:val="-8"/>
        </w:rPr>
        <w:t xml:space="preserve"> </w:t>
      </w:r>
      <w:r>
        <w:t>professionnelles,</w:t>
      </w:r>
      <w:r>
        <w:rPr>
          <w:spacing w:val="-47"/>
        </w:rPr>
        <w:t xml:space="preserve"> </w:t>
      </w:r>
      <w:r>
        <w:t>en</w:t>
      </w:r>
      <w:r>
        <w:rPr>
          <w:spacing w:val="-1"/>
        </w:rPr>
        <w:t xml:space="preserve"> </w:t>
      </w:r>
      <w:r>
        <w:t>vigueur le</w:t>
      </w:r>
      <w:r>
        <w:rPr>
          <w:spacing w:val="1"/>
        </w:rPr>
        <w:t xml:space="preserve"> </w:t>
      </w:r>
      <w:r>
        <w:t>jour de la</w:t>
      </w:r>
      <w:r>
        <w:rPr>
          <w:spacing w:val="-3"/>
        </w:rPr>
        <w:t xml:space="preserve"> </w:t>
      </w:r>
      <w:r w:rsidRPr="007820DB">
        <w:rPr>
          <w:spacing w:val="-1"/>
        </w:rPr>
        <w:t>soumission, et en particulier :</w:t>
      </w:r>
    </w:p>
    <w:p w14:paraId="195364C0" w14:textId="2DACB28E" w:rsidR="007265DC" w:rsidRDefault="00964828" w:rsidP="00F053C4">
      <w:pPr>
        <w:pStyle w:val="Paragraphedeliste"/>
        <w:numPr>
          <w:ilvl w:val="0"/>
          <w:numId w:val="5"/>
        </w:numPr>
        <w:tabs>
          <w:tab w:val="left" w:pos="893"/>
          <w:tab w:val="left" w:pos="894"/>
        </w:tabs>
        <w:ind w:right="319"/>
        <w:jc w:val="both"/>
      </w:pPr>
      <w:r w:rsidRPr="007820DB">
        <w:rPr>
          <w:spacing w:val="-1"/>
        </w:rPr>
        <w:t xml:space="preserve">NF P 41.201 à 204 : </w:t>
      </w:r>
      <w:r w:rsidR="007820DB" w:rsidRPr="007820DB">
        <w:rPr>
          <w:spacing w:val="-1"/>
        </w:rPr>
        <w:t>c</w:t>
      </w:r>
      <w:r w:rsidRPr="007820DB">
        <w:rPr>
          <w:spacing w:val="-1"/>
        </w:rPr>
        <w:t>ode des conditions minimales d’exécution des travaux de plomberie et d’installation sanitaires</w:t>
      </w:r>
      <w:r w:rsidR="00A04479" w:rsidRPr="007820DB">
        <w:rPr>
          <w:spacing w:val="-1"/>
        </w:rPr>
        <w:t xml:space="preserve"> ou</w:t>
      </w:r>
      <w:r w:rsidR="00A04479">
        <w:t xml:space="preserve"> équivalent</w:t>
      </w:r>
      <w:r>
        <w:t>.</w:t>
      </w:r>
    </w:p>
    <w:p w14:paraId="2F4CCF1A" w14:textId="249160B7" w:rsidR="007265DC" w:rsidRDefault="00964828" w:rsidP="00F053C4">
      <w:pPr>
        <w:pStyle w:val="Paragraphedeliste"/>
        <w:numPr>
          <w:ilvl w:val="0"/>
          <w:numId w:val="5"/>
        </w:numPr>
        <w:tabs>
          <w:tab w:val="left" w:pos="893"/>
          <w:tab w:val="left" w:pos="894"/>
        </w:tabs>
        <w:ind w:hanging="361"/>
        <w:jc w:val="both"/>
      </w:pPr>
      <w:r>
        <w:t>NF</w:t>
      </w:r>
      <w:r>
        <w:rPr>
          <w:spacing w:val="-3"/>
        </w:rPr>
        <w:t xml:space="preserve"> </w:t>
      </w:r>
      <w:r>
        <w:t>P 41.102</w:t>
      </w:r>
      <w:r>
        <w:rPr>
          <w:spacing w:val="-3"/>
        </w:rPr>
        <w:t xml:space="preserve"> </w:t>
      </w:r>
      <w:r>
        <w:t>:</w:t>
      </w:r>
      <w:r>
        <w:rPr>
          <w:spacing w:val="-2"/>
        </w:rPr>
        <w:t xml:space="preserve"> </w:t>
      </w:r>
      <w:r w:rsidR="00184C97">
        <w:t>t</w:t>
      </w:r>
      <w:r>
        <w:t>erminologie</w:t>
      </w:r>
      <w:r>
        <w:rPr>
          <w:spacing w:val="-5"/>
        </w:rPr>
        <w:t xml:space="preserve"> </w:t>
      </w:r>
      <w:r>
        <w:t>évacuations</w:t>
      </w:r>
      <w:r w:rsidR="00A04479">
        <w:t xml:space="preserve"> ou équivalent</w:t>
      </w:r>
      <w:r>
        <w:t>.</w:t>
      </w:r>
    </w:p>
    <w:p w14:paraId="31CBD8AE" w14:textId="5A94AD8A" w:rsidR="007265DC" w:rsidRDefault="00964828" w:rsidP="00F053C4">
      <w:pPr>
        <w:pStyle w:val="Paragraphedeliste"/>
        <w:numPr>
          <w:ilvl w:val="0"/>
          <w:numId w:val="5"/>
        </w:numPr>
        <w:tabs>
          <w:tab w:val="left" w:pos="893"/>
          <w:tab w:val="left" w:pos="894"/>
        </w:tabs>
        <w:spacing w:before="3" w:line="237" w:lineRule="auto"/>
        <w:ind w:right="314"/>
        <w:jc w:val="both"/>
      </w:pPr>
      <w:r>
        <w:t>DTU</w:t>
      </w:r>
      <w:r>
        <w:rPr>
          <w:spacing w:val="12"/>
        </w:rPr>
        <w:t xml:space="preserve"> </w:t>
      </w:r>
      <w:r>
        <w:t>60.11</w:t>
      </w:r>
      <w:r>
        <w:rPr>
          <w:spacing w:val="12"/>
        </w:rPr>
        <w:t xml:space="preserve"> </w:t>
      </w:r>
      <w:r>
        <w:t>:</w:t>
      </w:r>
      <w:r>
        <w:rPr>
          <w:spacing w:val="15"/>
        </w:rPr>
        <w:t xml:space="preserve"> </w:t>
      </w:r>
      <w:r w:rsidR="00184C97">
        <w:t>r</w:t>
      </w:r>
      <w:r>
        <w:t>ègles</w:t>
      </w:r>
      <w:r>
        <w:rPr>
          <w:spacing w:val="14"/>
        </w:rPr>
        <w:t xml:space="preserve"> </w:t>
      </w:r>
      <w:r>
        <w:t>de</w:t>
      </w:r>
      <w:r>
        <w:rPr>
          <w:spacing w:val="15"/>
        </w:rPr>
        <w:t xml:space="preserve"> </w:t>
      </w:r>
      <w:r>
        <w:t>calcul</w:t>
      </w:r>
      <w:r>
        <w:rPr>
          <w:spacing w:val="14"/>
        </w:rPr>
        <w:t xml:space="preserve"> </w:t>
      </w:r>
      <w:r>
        <w:t>des</w:t>
      </w:r>
      <w:r>
        <w:rPr>
          <w:spacing w:val="15"/>
        </w:rPr>
        <w:t xml:space="preserve"> </w:t>
      </w:r>
      <w:r>
        <w:t>installations</w:t>
      </w:r>
      <w:r>
        <w:rPr>
          <w:spacing w:val="14"/>
        </w:rPr>
        <w:t xml:space="preserve"> </w:t>
      </w:r>
      <w:r>
        <w:t>de</w:t>
      </w:r>
      <w:r>
        <w:rPr>
          <w:spacing w:val="12"/>
        </w:rPr>
        <w:t xml:space="preserve"> </w:t>
      </w:r>
      <w:r>
        <w:t>plomberie</w:t>
      </w:r>
      <w:r>
        <w:rPr>
          <w:spacing w:val="14"/>
        </w:rPr>
        <w:t xml:space="preserve"> </w:t>
      </w:r>
      <w:r>
        <w:t>sanitaire</w:t>
      </w:r>
      <w:r>
        <w:rPr>
          <w:spacing w:val="15"/>
        </w:rPr>
        <w:t xml:space="preserve"> </w:t>
      </w:r>
      <w:r>
        <w:t>et</w:t>
      </w:r>
      <w:r>
        <w:rPr>
          <w:spacing w:val="15"/>
        </w:rPr>
        <w:t xml:space="preserve"> </w:t>
      </w:r>
      <w:r>
        <w:t>des</w:t>
      </w:r>
      <w:r>
        <w:rPr>
          <w:spacing w:val="15"/>
        </w:rPr>
        <w:t xml:space="preserve"> </w:t>
      </w:r>
      <w:r>
        <w:t>installations</w:t>
      </w:r>
      <w:r>
        <w:rPr>
          <w:spacing w:val="-47"/>
        </w:rPr>
        <w:t xml:space="preserve"> </w:t>
      </w:r>
      <w:r>
        <w:t>d’évacuation</w:t>
      </w:r>
      <w:r>
        <w:rPr>
          <w:spacing w:val="-2"/>
        </w:rPr>
        <w:t xml:space="preserve"> </w:t>
      </w:r>
      <w:r>
        <w:t>des eaux</w:t>
      </w:r>
      <w:r>
        <w:rPr>
          <w:spacing w:val="-2"/>
        </w:rPr>
        <w:t xml:space="preserve"> </w:t>
      </w:r>
      <w:r>
        <w:t>pluviales.</w:t>
      </w:r>
    </w:p>
    <w:p w14:paraId="14D26CD0" w14:textId="6F158CF2" w:rsidR="00E754CF" w:rsidRDefault="00E754CF" w:rsidP="00F053C4">
      <w:pPr>
        <w:pStyle w:val="Paragraphedeliste"/>
        <w:numPr>
          <w:ilvl w:val="0"/>
          <w:numId w:val="5"/>
        </w:numPr>
        <w:tabs>
          <w:tab w:val="left" w:pos="893"/>
          <w:tab w:val="left" w:pos="894"/>
        </w:tabs>
        <w:spacing w:before="3" w:line="237" w:lineRule="auto"/>
        <w:ind w:right="314"/>
        <w:jc w:val="both"/>
      </w:pPr>
      <w:r w:rsidRPr="00E754CF">
        <w:t xml:space="preserve">DTU 65.4 : </w:t>
      </w:r>
      <w:r>
        <w:t>c</w:t>
      </w:r>
      <w:r w:rsidRPr="00E754CF">
        <w:t>haufferies au gaz et aux hydrocarbures liquéfiés</w:t>
      </w:r>
      <w:r>
        <w:t>.</w:t>
      </w:r>
    </w:p>
    <w:p w14:paraId="744462CD" w14:textId="28CD2344" w:rsidR="007265DC" w:rsidRDefault="00964828" w:rsidP="00F053C4">
      <w:pPr>
        <w:pStyle w:val="Paragraphedeliste"/>
        <w:numPr>
          <w:ilvl w:val="0"/>
          <w:numId w:val="5"/>
        </w:numPr>
        <w:tabs>
          <w:tab w:val="left" w:pos="893"/>
          <w:tab w:val="left" w:pos="894"/>
        </w:tabs>
        <w:spacing w:before="1"/>
        <w:ind w:right="315"/>
        <w:jc w:val="both"/>
      </w:pPr>
      <w:r>
        <w:t>DTU</w:t>
      </w:r>
      <w:r>
        <w:rPr>
          <w:spacing w:val="-3"/>
        </w:rPr>
        <w:t xml:space="preserve"> </w:t>
      </w:r>
      <w:r>
        <w:t>65.10</w:t>
      </w:r>
      <w:r>
        <w:rPr>
          <w:spacing w:val="-2"/>
        </w:rPr>
        <w:t xml:space="preserve"> </w:t>
      </w:r>
      <w:r>
        <w:t>:</w:t>
      </w:r>
      <w:r>
        <w:rPr>
          <w:spacing w:val="-3"/>
        </w:rPr>
        <w:t xml:space="preserve"> </w:t>
      </w:r>
      <w:r>
        <w:t>canalisations</w:t>
      </w:r>
      <w:r>
        <w:rPr>
          <w:spacing w:val="-2"/>
        </w:rPr>
        <w:t xml:space="preserve"> </w:t>
      </w:r>
      <w:r>
        <w:t>eaux</w:t>
      </w:r>
      <w:r>
        <w:rPr>
          <w:spacing w:val="-2"/>
        </w:rPr>
        <w:t xml:space="preserve"> </w:t>
      </w:r>
      <w:r>
        <w:t>chaude</w:t>
      </w:r>
      <w:r>
        <w:rPr>
          <w:spacing w:val="-3"/>
        </w:rPr>
        <w:t xml:space="preserve"> </w:t>
      </w:r>
      <w:r>
        <w:t>ou</w:t>
      </w:r>
      <w:r>
        <w:rPr>
          <w:spacing w:val="-3"/>
        </w:rPr>
        <w:t xml:space="preserve"> </w:t>
      </w:r>
      <w:r>
        <w:t>froide</w:t>
      </w:r>
      <w:r>
        <w:rPr>
          <w:spacing w:val="-3"/>
        </w:rPr>
        <w:t xml:space="preserve"> </w:t>
      </w:r>
      <w:r>
        <w:t>sous</w:t>
      </w:r>
      <w:r>
        <w:rPr>
          <w:spacing w:val="-5"/>
        </w:rPr>
        <w:t xml:space="preserve"> </w:t>
      </w:r>
      <w:r>
        <w:t>pression</w:t>
      </w:r>
      <w:r>
        <w:rPr>
          <w:spacing w:val="-3"/>
        </w:rPr>
        <w:t xml:space="preserve"> </w:t>
      </w:r>
      <w:r>
        <w:t>et</w:t>
      </w:r>
      <w:r>
        <w:rPr>
          <w:spacing w:val="-5"/>
        </w:rPr>
        <w:t xml:space="preserve"> </w:t>
      </w:r>
      <w:r>
        <w:t>canalisations</w:t>
      </w:r>
      <w:r>
        <w:rPr>
          <w:spacing w:val="-3"/>
        </w:rPr>
        <w:t xml:space="preserve"> </w:t>
      </w:r>
      <w:r>
        <w:t>d</w:t>
      </w:r>
      <w:r>
        <w:rPr>
          <w:spacing w:val="-3"/>
        </w:rPr>
        <w:t xml:space="preserve"> </w:t>
      </w:r>
      <w:r>
        <w:t>‘évacuation</w:t>
      </w:r>
      <w:r>
        <w:rPr>
          <w:spacing w:val="-3"/>
        </w:rPr>
        <w:t xml:space="preserve"> </w:t>
      </w:r>
      <w:r>
        <w:t>des</w:t>
      </w:r>
      <w:r>
        <w:rPr>
          <w:spacing w:val="-47"/>
        </w:rPr>
        <w:t xml:space="preserve"> </w:t>
      </w:r>
      <w:r>
        <w:t>eaux</w:t>
      </w:r>
      <w:r>
        <w:rPr>
          <w:spacing w:val="-1"/>
        </w:rPr>
        <w:t xml:space="preserve"> </w:t>
      </w:r>
      <w:r>
        <w:t>usées</w:t>
      </w:r>
      <w:r>
        <w:rPr>
          <w:spacing w:val="1"/>
        </w:rPr>
        <w:t xml:space="preserve"> </w:t>
      </w:r>
      <w:r>
        <w:t>et des</w:t>
      </w:r>
      <w:r>
        <w:rPr>
          <w:spacing w:val="-2"/>
        </w:rPr>
        <w:t xml:space="preserve"> </w:t>
      </w:r>
      <w:r>
        <w:t>eaux</w:t>
      </w:r>
      <w:r>
        <w:rPr>
          <w:spacing w:val="-2"/>
        </w:rPr>
        <w:t xml:space="preserve"> </w:t>
      </w:r>
      <w:r>
        <w:t>pluviales</w:t>
      </w:r>
      <w:r>
        <w:rPr>
          <w:spacing w:val="-1"/>
        </w:rPr>
        <w:t xml:space="preserve"> </w:t>
      </w:r>
      <w:r>
        <w:t>à l’intérieur des</w:t>
      </w:r>
      <w:r>
        <w:rPr>
          <w:spacing w:val="-2"/>
        </w:rPr>
        <w:t xml:space="preserve"> </w:t>
      </w:r>
      <w:r>
        <w:t>bâtiments.</w:t>
      </w:r>
    </w:p>
    <w:p w14:paraId="60CEAB36" w14:textId="7A52E248" w:rsidR="00E754CF" w:rsidRDefault="00E754CF" w:rsidP="00F053C4">
      <w:pPr>
        <w:pStyle w:val="Paragraphedeliste"/>
        <w:numPr>
          <w:ilvl w:val="0"/>
          <w:numId w:val="5"/>
        </w:numPr>
        <w:tabs>
          <w:tab w:val="left" w:pos="893"/>
          <w:tab w:val="left" w:pos="894"/>
        </w:tabs>
        <w:spacing w:before="1"/>
        <w:ind w:right="315"/>
        <w:jc w:val="both"/>
      </w:pPr>
      <w:r>
        <w:t>DTU 65.11 : dispositifs de sécurité des installations de chauffage central concernant le bâtiment</w:t>
      </w:r>
    </w:p>
    <w:p w14:paraId="64A63D4C" w14:textId="2411B3F6" w:rsidR="00184C97" w:rsidRDefault="00184C97" w:rsidP="00F053C4">
      <w:pPr>
        <w:pStyle w:val="Paragraphedeliste"/>
        <w:numPr>
          <w:ilvl w:val="0"/>
          <w:numId w:val="5"/>
        </w:numPr>
        <w:tabs>
          <w:tab w:val="left" w:pos="893"/>
          <w:tab w:val="left" w:pos="894"/>
        </w:tabs>
        <w:spacing w:before="1"/>
        <w:ind w:right="315"/>
        <w:jc w:val="both"/>
      </w:pPr>
      <w:r>
        <w:t>DTU 68.</w:t>
      </w:r>
      <w:r w:rsidR="00AF1FAB">
        <w:t>3</w:t>
      </w:r>
      <w:r>
        <w:t xml:space="preserve"> : </w:t>
      </w:r>
      <w:r w:rsidR="00AF1FAB">
        <w:t>Installation de ventilation mécanique</w:t>
      </w:r>
    </w:p>
    <w:p w14:paraId="7E8F3945" w14:textId="77777777" w:rsidR="007265DC" w:rsidRDefault="00964828" w:rsidP="00F053C4">
      <w:pPr>
        <w:pStyle w:val="Paragraphedeliste"/>
        <w:numPr>
          <w:ilvl w:val="0"/>
          <w:numId w:val="5"/>
        </w:numPr>
        <w:tabs>
          <w:tab w:val="left" w:pos="893"/>
          <w:tab w:val="left" w:pos="894"/>
        </w:tabs>
        <w:spacing w:before="1"/>
        <w:ind w:hanging="361"/>
        <w:jc w:val="both"/>
      </w:pPr>
      <w:r>
        <w:t>Et</w:t>
      </w:r>
      <w:r>
        <w:rPr>
          <w:spacing w:val="-2"/>
        </w:rPr>
        <w:t xml:space="preserve"> </w:t>
      </w:r>
      <w:r>
        <w:t>en</w:t>
      </w:r>
      <w:r>
        <w:rPr>
          <w:spacing w:val="-2"/>
        </w:rPr>
        <w:t xml:space="preserve"> </w:t>
      </w:r>
      <w:r>
        <w:t>général,</w:t>
      </w:r>
      <w:r>
        <w:rPr>
          <w:spacing w:val="-1"/>
        </w:rPr>
        <w:t xml:space="preserve"> </w:t>
      </w:r>
      <w:r>
        <w:t>aux</w:t>
      </w:r>
      <w:r>
        <w:rPr>
          <w:spacing w:val="-3"/>
        </w:rPr>
        <w:t xml:space="preserve"> </w:t>
      </w:r>
      <w:r>
        <w:t>prescriptions</w:t>
      </w:r>
      <w:r>
        <w:rPr>
          <w:spacing w:val="-2"/>
        </w:rPr>
        <w:t xml:space="preserve"> </w:t>
      </w:r>
      <w:r>
        <w:t>des</w:t>
      </w:r>
      <w:r>
        <w:rPr>
          <w:spacing w:val="-3"/>
        </w:rPr>
        <w:t xml:space="preserve"> </w:t>
      </w:r>
      <w:r>
        <w:t>décrets, arrêtés,</w:t>
      </w:r>
      <w:r>
        <w:rPr>
          <w:spacing w:val="-1"/>
        </w:rPr>
        <w:t xml:space="preserve"> </w:t>
      </w:r>
      <w:r>
        <w:t>règlement</w:t>
      </w:r>
      <w:r>
        <w:rPr>
          <w:spacing w:val="-4"/>
        </w:rPr>
        <w:t xml:space="preserve"> </w:t>
      </w:r>
      <w:r>
        <w:t>en</w:t>
      </w:r>
      <w:r>
        <w:rPr>
          <w:spacing w:val="-1"/>
        </w:rPr>
        <w:t xml:space="preserve"> </w:t>
      </w:r>
      <w:r>
        <w:t>vigueur</w:t>
      </w:r>
      <w:r>
        <w:rPr>
          <w:spacing w:val="-4"/>
        </w:rPr>
        <w:t xml:space="preserve"> </w:t>
      </w:r>
      <w:r>
        <w:t>à</w:t>
      </w:r>
      <w:r>
        <w:rPr>
          <w:spacing w:val="-1"/>
        </w:rPr>
        <w:t xml:space="preserve"> </w:t>
      </w:r>
      <w:r>
        <w:t>la</w:t>
      </w:r>
      <w:r>
        <w:rPr>
          <w:spacing w:val="-1"/>
        </w:rPr>
        <w:t xml:space="preserve"> </w:t>
      </w:r>
      <w:r>
        <w:t>date</w:t>
      </w:r>
      <w:r>
        <w:rPr>
          <w:spacing w:val="-2"/>
        </w:rPr>
        <w:t xml:space="preserve"> </w:t>
      </w:r>
      <w:r>
        <w:t>de</w:t>
      </w:r>
      <w:r>
        <w:rPr>
          <w:spacing w:val="-4"/>
        </w:rPr>
        <w:t xml:space="preserve"> </w:t>
      </w:r>
      <w:r>
        <w:t>l’offre.</w:t>
      </w:r>
    </w:p>
    <w:p w14:paraId="5795145C" w14:textId="135D45ED" w:rsidR="007265DC" w:rsidRDefault="00964828" w:rsidP="00F053C4">
      <w:pPr>
        <w:pStyle w:val="Paragraphedeliste"/>
        <w:numPr>
          <w:ilvl w:val="0"/>
          <w:numId w:val="5"/>
        </w:numPr>
        <w:tabs>
          <w:tab w:val="left" w:pos="893"/>
          <w:tab w:val="left" w:pos="894"/>
        </w:tabs>
        <w:ind w:right="314"/>
        <w:jc w:val="both"/>
      </w:pPr>
      <w:r>
        <w:t>Ensemble</w:t>
      </w:r>
      <w:r>
        <w:rPr>
          <w:spacing w:val="-3"/>
        </w:rPr>
        <w:t xml:space="preserve"> </w:t>
      </w:r>
      <w:r>
        <w:t>des</w:t>
      </w:r>
      <w:r>
        <w:rPr>
          <w:spacing w:val="-2"/>
        </w:rPr>
        <w:t xml:space="preserve"> </w:t>
      </w:r>
      <w:r>
        <w:t>normes</w:t>
      </w:r>
      <w:r>
        <w:rPr>
          <w:spacing w:val="-1"/>
        </w:rPr>
        <w:t xml:space="preserve"> </w:t>
      </w:r>
      <w:r>
        <w:t>AFNOR</w:t>
      </w:r>
      <w:r>
        <w:rPr>
          <w:spacing w:val="-3"/>
        </w:rPr>
        <w:t xml:space="preserve"> </w:t>
      </w:r>
      <w:r>
        <w:t>concernant</w:t>
      </w:r>
      <w:r>
        <w:rPr>
          <w:spacing w:val="-3"/>
        </w:rPr>
        <w:t xml:space="preserve"> </w:t>
      </w:r>
      <w:r>
        <w:t>les</w:t>
      </w:r>
      <w:r>
        <w:rPr>
          <w:spacing w:val="-2"/>
        </w:rPr>
        <w:t xml:space="preserve"> </w:t>
      </w:r>
      <w:r>
        <w:t>tuyauteries</w:t>
      </w:r>
      <w:r>
        <w:rPr>
          <w:spacing w:val="-3"/>
        </w:rPr>
        <w:t xml:space="preserve"> </w:t>
      </w:r>
      <w:r>
        <w:t>acier,</w:t>
      </w:r>
      <w:r>
        <w:rPr>
          <w:spacing w:val="-3"/>
        </w:rPr>
        <w:t xml:space="preserve"> </w:t>
      </w:r>
      <w:r>
        <w:t>cuivre</w:t>
      </w:r>
      <w:r>
        <w:rPr>
          <w:spacing w:val="-2"/>
        </w:rPr>
        <w:t xml:space="preserve"> </w:t>
      </w:r>
      <w:r>
        <w:t>et</w:t>
      </w:r>
      <w:r>
        <w:rPr>
          <w:spacing w:val="-5"/>
        </w:rPr>
        <w:t xml:space="preserve"> </w:t>
      </w:r>
      <w:r>
        <w:t>PVC</w:t>
      </w:r>
      <w:r>
        <w:rPr>
          <w:spacing w:val="-4"/>
        </w:rPr>
        <w:t xml:space="preserve"> </w:t>
      </w:r>
      <w:r>
        <w:t>en</w:t>
      </w:r>
      <w:r>
        <w:rPr>
          <w:spacing w:val="-2"/>
        </w:rPr>
        <w:t xml:space="preserve"> </w:t>
      </w:r>
      <w:r>
        <w:t>vigueur</w:t>
      </w:r>
      <w:r>
        <w:rPr>
          <w:spacing w:val="-4"/>
        </w:rPr>
        <w:t xml:space="preserve"> </w:t>
      </w:r>
      <w:r>
        <w:t>à</w:t>
      </w:r>
      <w:r>
        <w:rPr>
          <w:spacing w:val="-3"/>
        </w:rPr>
        <w:t xml:space="preserve"> </w:t>
      </w:r>
      <w:r>
        <w:t>la</w:t>
      </w:r>
      <w:r>
        <w:rPr>
          <w:spacing w:val="-3"/>
        </w:rPr>
        <w:t xml:space="preserve"> </w:t>
      </w:r>
      <w:r>
        <w:t>date</w:t>
      </w:r>
      <w:r>
        <w:rPr>
          <w:spacing w:val="-47"/>
        </w:rPr>
        <w:t xml:space="preserve"> </w:t>
      </w:r>
      <w:r>
        <w:t>de l’offre</w:t>
      </w:r>
      <w:r w:rsidR="00A04479">
        <w:t xml:space="preserve"> ou équivalent</w:t>
      </w:r>
      <w:r>
        <w:t>.</w:t>
      </w:r>
    </w:p>
    <w:p w14:paraId="0D3AF6D9" w14:textId="4FB4F3AE" w:rsidR="007265DC" w:rsidRDefault="00964828" w:rsidP="00F053C4">
      <w:pPr>
        <w:pStyle w:val="Paragraphedeliste"/>
        <w:numPr>
          <w:ilvl w:val="0"/>
          <w:numId w:val="5"/>
        </w:numPr>
        <w:tabs>
          <w:tab w:val="left" w:pos="893"/>
          <w:tab w:val="left" w:pos="894"/>
        </w:tabs>
        <w:spacing w:before="1" w:line="279" w:lineRule="exact"/>
        <w:ind w:hanging="361"/>
        <w:jc w:val="both"/>
      </w:pPr>
      <w:r>
        <w:t>Ensemble</w:t>
      </w:r>
      <w:r>
        <w:rPr>
          <w:spacing w:val="-1"/>
        </w:rPr>
        <w:t xml:space="preserve"> </w:t>
      </w:r>
      <w:r>
        <w:t>des normes</w:t>
      </w:r>
      <w:r>
        <w:rPr>
          <w:spacing w:val="-3"/>
        </w:rPr>
        <w:t xml:space="preserve"> </w:t>
      </w:r>
      <w:r>
        <w:t>AFNOR</w:t>
      </w:r>
      <w:r>
        <w:rPr>
          <w:spacing w:val="-1"/>
        </w:rPr>
        <w:t xml:space="preserve"> </w:t>
      </w:r>
      <w:r>
        <w:t>concernant</w:t>
      </w:r>
      <w:r>
        <w:rPr>
          <w:spacing w:val="-3"/>
        </w:rPr>
        <w:t xml:space="preserve"> </w:t>
      </w:r>
      <w:r>
        <w:t>la</w:t>
      </w:r>
      <w:r>
        <w:rPr>
          <w:spacing w:val="-1"/>
        </w:rPr>
        <w:t xml:space="preserve"> </w:t>
      </w:r>
      <w:r>
        <w:t>robinetterie</w:t>
      </w:r>
      <w:r>
        <w:rPr>
          <w:spacing w:val="-1"/>
        </w:rPr>
        <w:t xml:space="preserve"> </w:t>
      </w:r>
      <w:r>
        <w:t>en</w:t>
      </w:r>
      <w:r>
        <w:rPr>
          <w:spacing w:val="-4"/>
        </w:rPr>
        <w:t xml:space="preserve"> </w:t>
      </w:r>
      <w:r>
        <w:t>vigueur</w:t>
      </w:r>
      <w:r>
        <w:rPr>
          <w:spacing w:val="-2"/>
        </w:rPr>
        <w:t xml:space="preserve"> </w:t>
      </w:r>
      <w:r>
        <w:t>à</w:t>
      </w:r>
      <w:r>
        <w:rPr>
          <w:spacing w:val="-1"/>
        </w:rPr>
        <w:t xml:space="preserve"> </w:t>
      </w:r>
      <w:r>
        <w:t>la</w:t>
      </w:r>
      <w:r>
        <w:rPr>
          <w:spacing w:val="-4"/>
        </w:rPr>
        <w:t xml:space="preserve"> </w:t>
      </w:r>
      <w:r>
        <w:t>date</w:t>
      </w:r>
      <w:r>
        <w:rPr>
          <w:spacing w:val="-3"/>
        </w:rPr>
        <w:t xml:space="preserve"> </w:t>
      </w:r>
      <w:r>
        <w:t>de</w:t>
      </w:r>
      <w:r>
        <w:rPr>
          <w:spacing w:val="-1"/>
        </w:rPr>
        <w:t xml:space="preserve"> </w:t>
      </w:r>
      <w:r>
        <w:t>l’offre</w:t>
      </w:r>
      <w:r w:rsidR="00A04479">
        <w:t xml:space="preserve"> ou équivalent</w:t>
      </w:r>
      <w:r>
        <w:t>.</w:t>
      </w:r>
    </w:p>
    <w:p w14:paraId="2903A0BD" w14:textId="6E8F69B0" w:rsidR="007265DC" w:rsidRDefault="00964828" w:rsidP="00F053C4">
      <w:pPr>
        <w:pStyle w:val="Paragraphedeliste"/>
        <w:numPr>
          <w:ilvl w:val="0"/>
          <w:numId w:val="5"/>
        </w:numPr>
        <w:tabs>
          <w:tab w:val="left" w:pos="893"/>
          <w:tab w:val="left" w:pos="894"/>
        </w:tabs>
        <w:ind w:right="317"/>
        <w:jc w:val="both"/>
      </w:pPr>
      <w:r>
        <w:t>Ensemble</w:t>
      </w:r>
      <w:r>
        <w:rPr>
          <w:spacing w:val="34"/>
        </w:rPr>
        <w:t xml:space="preserve"> </w:t>
      </w:r>
      <w:r>
        <w:t>des</w:t>
      </w:r>
      <w:r>
        <w:rPr>
          <w:spacing w:val="34"/>
        </w:rPr>
        <w:t xml:space="preserve"> </w:t>
      </w:r>
      <w:r>
        <w:t>normes</w:t>
      </w:r>
      <w:r>
        <w:rPr>
          <w:spacing w:val="31"/>
        </w:rPr>
        <w:t xml:space="preserve"> </w:t>
      </w:r>
      <w:r>
        <w:t>AFNOR</w:t>
      </w:r>
      <w:r>
        <w:rPr>
          <w:spacing w:val="35"/>
        </w:rPr>
        <w:t xml:space="preserve"> </w:t>
      </w:r>
      <w:r>
        <w:t>concernant</w:t>
      </w:r>
      <w:r>
        <w:rPr>
          <w:spacing w:val="31"/>
        </w:rPr>
        <w:t xml:space="preserve"> </w:t>
      </w:r>
      <w:r>
        <w:t>les</w:t>
      </w:r>
      <w:r>
        <w:rPr>
          <w:spacing w:val="32"/>
        </w:rPr>
        <w:t xml:space="preserve"> </w:t>
      </w:r>
      <w:r>
        <w:t>modes</w:t>
      </w:r>
      <w:r>
        <w:rPr>
          <w:spacing w:val="33"/>
        </w:rPr>
        <w:t xml:space="preserve"> </w:t>
      </w:r>
      <w:r>
        <w:t>d’assemblages,</w:t>
      </w:r>
      <w:r>
        <w:rPr>
          <w:spacing w:val="34"/>
        </w:rPr>
        <w:t xml:space="preserve"> </w:t>
      </w:r>
      <w:r>
        <w:t>brides,</w:t>
      </w:r>
      <w:r>
        <w:rPr>
          <w:spacing w:val="33"/>
        </w:rPr>
        <w:t xml:space="preserve"> </w:t>
      </w:r>
      <w:r>
        <w:t>raccords,</w:t>
      </w:r>
      <w:r>
        <w:rPr>
          <w:spacing w:val="32"/>
        </w:rPr>
        <w:t xml:space="preserve"> </w:t>
      </w:r>
      <w:r>
        <w:t>etc.</w:t>
      </w:r>
      <w:r>
        <w:rPr>
          <w:spacing w:val="31"/>
        </w:rPr>
        <w:t xml:space="preserve"> </w:t>
      </w:r>
      <w:r>
        <w:t>en</w:t>
      </w:r>
      <w:r>
        <w:rPr>
          <w:spacing w:val="-46"/>
        </w:rPr>
        <w:t xml:space="preserve"> </w:t>
      </w:r>
      <w:r>
        <w:t>vigueur</w:t>
      </w:r>
      <w:r>
        <w:rPr>
          <w:spacing w:val="-1"/>
        </w:rPr>
        <w:t xml:space="preserve"> </w:t>
      </w:r>
      <w:r>
        <w:t>à la date de</w:t>
      </w:r>
      <w:r>
        <w:rPr>
          <w:spacing w:val="1"/>
        </w:rPr>
        <w:t xml:space="preserve"> </w:t>
      </w:r>
      <w:r>
        <w:t>l’offre</w:t>
      </w:r>
      <w:r w:rsidR="00A04479">
        <w:t xml:space="preserve"> ou équivalent</w:t>
      </w:r>
      <w:r>
        <w:t>.</w:t>
      </w:r>
    </w:p>
    <w:p w14:paraId="0B3A4216" w14:textId="77777777" w:rsidR="007265DC" w:rsidRDefault="007265DC" w:rsidP="00F053C4">
      <w:pPr>
        <w:pStyle w:val="Corpsdetexte"/>
        <w:jc w:val="both"/>
      </w:pPr>
    </w:p>
    <w:p w14:paraId="55060E26" w14:textId="579BE976" w:rsidR="007265DC" w:rsidRDefault="00964828" w:rsidP="00F053C4">
      <w:pPr>
        <w:pStyle w:val="Titre2"/>
      </w:pPr>
      <w:r>
        <w:t>4.</w:t>
      </w:r>
      <w:r w:rsidR="00AF6D92">
        <w:t>7</w:t>
      </w:r>
      <w:r>
        <w:t>.1-</w:t>
      </w:r>
      <w:r>
        <w:rPr>
          <w:spacing w:val="-4"/>
        </w:rPr>
        <w:t xml:space="preserve"> </w:t>
      </w:r>
      <w:r>
        <w:t>Travaux</w:t>
      </w:r>
      <w:r>
        <w:rPr>
          <w:spacing w:val="-4"/>
        </w:rPr>
        <w:t xml:space="preserve"> </w:t>
      </w:r>
      <w:r>
        <w:t>de</w:t>
      </w:r>
      <w:r>
        <w:rPr>
          <w:spacing w:val="-4"/>
        </w:rPr>
        <w:t xml:space="preserve"> </w:t>
      </w:r>
      <w:r>
        <w:t>plomberie/</w:t>
      </w:r>
      <w:r>
        <w:rPr>
          <w:spacing w:val="-3"/>
        </w:rPr>
        <w:t xml:space="preserve"> </w:t>
      </w:r>
      <w:r>
        <w:t>appareils</w:t>
      </w:r>
      <w:r>
        <w:rPr>
          <w:spacing w:val="-5"/>
        </w:rPr>
        <w:t xml:space="preserve"> </w:t>
      </w:r>
      <w:r>
        <w:t>sanitaires</w:t>
      </w:r>
    </w:p>
    <w:p w14:paraId="64599E92" w14:textId="77777777" w:rsidR="007265DC" w:rsidRDefault="007265DC" w:rsidP="00F053C4">
      <w:pPr>
        <w:pStyle w:val="Corpsdetexte"/>
        <w:spacing w:before="1"/>
        <w:jc w:val="both"/>
        <w:rPr>
          <w:b/>
        </w:rPr>
      </w:pPr>
    </w:p>
    <w:p w14:paraId="6D2CD43F" w14:textId="47140183" w:rsidR="00146663" w:rsidRDefault="00F838A6" w:rsidP="00F053C4">
      <w:pPr>
        <w:tabs>
          <w:tab w:val="left" w:pos="894"/>
        </w:tabs>
        <w:ind w:right="313"/>
        <w:jc w:val="both"/>
      </w:pPr>
      <w:r>
        <w:t>Les prestations comprennent le r</w:t>
      </w:r>
      <w:r w:rsidR="00146663">
        <w:t xml:space="preserve">etrait des installations sanitaires et plomberie </w:t>
      </w:r>
      <w:r>
        <w:t>selon les indications portées sur les plans de curage</w:t>
      </w:r>
      <w:r w:rsidR="00095726">
        <w:t xml:space="preserve"> en annexe 1</w:t>
      </w:r>
      <w:r>
        <w:t>.</w:t>
      </w:r>
      <w:r w:rsidR="00B53B9F">
        <w:t>1</w:t>
      </w:r>
      <w:r w:rsidR="00146663">
        <w:t xml:space="preserve"> Le titulaire veille à </w:t>
      </w:r>
      <w:r w:rsidR="003217EF">
        <w:t>supprimer</w:t>
      </w:r>
      <w:r w:rsidR="00146663">
        <w:t xml:space="preserve"> </w:t>
      </w:r>
      <w:r w:rsidR="003217EF">
        <w:t>les bras morts</w:t>
      </w:r>
      <w:r w:rsidR="00146663">
        <w:t xml:space="preserve"> sur l’eau chaude et l’</w:t>
      </w:r>
      <w:r w:rsidR="003217EF">
        <w:t>eau froide s</w:t>
      </w:r>
      <w:r w:rsidR="00146663">
        <w:t>uite au retrait de ces installations</w:t>
      </w:r>
      <w:r>
        <w:t>. Les réseaux d’évacuation qui ne sont plus utilisés jusqu’à leur point de raccordement sont déposés, et un bouchonnage étanche et amovible est installé.</w:t>
      </w:r>
    </w:p>
    <w:p w14:paraId="0731A17F" w14:textId="510F6BB0" w:rsidR="00BB1876" w:rsidRDefault="00BB1876" w:rsidP="00F053C4">
      <w:pPr>
        <w:tabs>
          <w:tab w:val="left" w:pos="894"/>
        </w:tabs>
        <w:ind w:right="313"/>
        <w:jc w:val="both"/>
      </w:pPr>
      <w:r>
        <w:t>Les équipements dans la salle de bains communes au deuxième étage du bâtiment principal transformée en bureau sont également à déposer.</w:t>
      </w:r>
    </w:p>
    <w:p w14:paraId="032C67D3" w14:textId="006A4C7E" w:rsidR="00F838A6" w:rsidRDefault="00F838A6" w:rsidP="00F053C4">
      <w:pPr>
        <w:tabs>
          <w:tab w:val="left" w:pos="894"/>
        </w:tabs>
        <w:ind w:right="313"/>
        <w:jc w:val="both"/>
      </w:pPr>
      <w:r>
        <w:t>Le retrait des installations s’entend compris toute suggestion (dépose du mobilier associé, rebouchage de réservations, dépose soignée de faïence murale…)</w:t>
      </w:r>
      <w:r w:rsidR="00B434A7">
        <w:t xml:space="preserve">. </w:t>
      </w:r>
    </w:p>
    <w:p w14:paraId="35434BC9" w14:textId="3EA9A24B" w:rsidR="0021778F" w:rsidRDefault="007048B5" w:rsidP="00F053C4">
      <w:pPr>
        <w:tabs>
          <w:tab w:val="left" w:pos="894"/>
        </w:tabs>
        <w:ind w:right="313"/>
        <w:jc w:val="both"/>
      </w:pPr>
      <w:r>
        <w:t xml:space="preserve">Les travaux comprennent également la dépose/repose d’installations </w:t>
      </w:r>
      <w:r w:rsidR="00E0107D">
        <w:t>pour permettre la réalisation des travaux des autres lots.</w:t>
      </w:r>
    </w:p>
    <w:p w14:paraId="1E4712D5" w14:textId="51A35A02" w:rsidR="0021778F" w:rsidRPr="001026C5" w:rsidRDefault="0021778F" w:rsidP="00F053C4">
      <w:pPr>
        <w:tabs>
          <w:tab w:val="left" w:pos="894"/>
        </w:tabs>
        <w:ind w:right="313"/>
        <w:jc w:val="both"/>
      </w:pPr>
      <w:r w:rsidRPr="001026C5">
        <w:t>Lave-mains d’angle</w:t>
      </w:r>
      <w:r w:rsidR="00AD6216" w:rsidRPr="001026C5">
        <w:t xml:space="preserve"> dans </w:t>
      </w:r>
      <w:r w:rsidR="001026C5" w:rsidRPr="001026C5">
        <w:t>local 21</w:t>
      </w:r>
      <w:r w:rsidR="00131D55">
        <w:t>-</w:t>
      </w:r>
      <w:r w:rsidR="001026C5" w:rsidRPr="001026C5">
        <w:t>WC</w:t>
      </w:r>
      <w:r w:rsidRPr="001026C5">
        <w:t xml:space="preserve">. </w:t>
      </w:r>
      <w:r w:rsidR="000A504B">
        <w:t>Dimensions selon</w:t>
      </w:r>
      <w:r w:rsidRPr="001026C5">
        <w:t xml:space="preserve"> synthèse architecturale. </w:t>
      </w:r>
      <w:r w:rsidR="001026C5" w:rsidRPr="001026C5">
        <w:t xml:space="preserve">Mitigeur thermostatique avec bec courbé hauteur 160 longueur 140. </w:t>
      </w:r>
      <w:r w:rsidR="00B434A7" w:rsidRPr="001026C5">
        <w:t>Alimentation EF/EC sur réseau existant avec vanne de coupure.</w:t>
      </w:r>
    </w:p>
    <w:p w14:paraId="7C05B975" w14:textId="6A585317" w:rsidR="007265DC" w:rsidRPr="00060D66" w:rsidRDefault="0021778F" w:rsidP="00F053C4">
      <w:pPr>
        <w:tabs>
          <w:tab w:val="left" w:pos="894"/>
        </w:tabs>
        <w:ind w:right="313"/>
        <w:jc w:val="both"/>
      </w:pPr>
      <w:r w:rsidRPr="001026C5">
        <w:t>Meuble bas</w:t>
      </w:r>
      <w:r w:rsidR="00AD6216" w:rsidRPr="001026C5">
        <w:t xml:space="preserve"> </w:t>
      </w:r>
      <w:r w:rsidRPr="001026C5">
        <w:t>+ évier 1 cuve avec égouttoir</w:t>
      </w:r>
      <w:r w:rsidR="001026C5" w:rsidRPr="001026C5">
        <w:t xml:space="preserve"> dans local 03-</w:t>
      </w:r>
      <w:r w:rsidR="000A504B">
        <w:t>s</w:t>
      </w:r>
      <w:r w:rsidR="001026C5" w:rsidRPr="001026C5">
        <w:t>alle de réunions</w:t>
      </w:r>
      <w:r w:rsidRPr="001026C5">
        <w:t xml:space="preserve">. Dimensions selon synthèse architecture. Finition </w:t>
      </w:r>
      <w:r w:rsidR="00B434A7" w:rsidRPr="001026C5">
        <w:t xml:space="preserve">stratifiée. </w:t>
      </w:r>
      <w:r w:rsidR="001026C5" w:rsidRPr="001026C5">
        <w:t>Proposition de décor à soumettre à l’avis du maître d’ouvrage.</w:t>
      </w:r>
      <w:r w:rsidR="000A504B">
        <w:t xml:space="preserve"> </w:t>
      </w:r>
      <w:r w:rsidR="001026C5" w:rsidRPr="001026C5">
        <w:t>Mitigeur monotrou avec bec orientable hauteur 155 longueur 230. Alimentation EF/EC sur réseau existant avec vanne de coupure.</w:t>
      </w:r>
    </w:p>
    <w:p w14:paraId="2E062717" w14:textId="77777777" w:rsidR="001026C5" w:rsidRDefault="001026C5" w:rsidP="00F053C4">
      <w:pPr>
        <w:pStyle w:val="Corpsdetexte"/>
        <w:spacing w:before="10"/>
        <w:jc w:val="both"/>
        <w:rPr>
          <w:i/>
          <w:sz w:val="21"/>
        </w:rPr>
      </w:pPr>
    </w:p>
    <w:p w14:paraId="02A8B000" w14:textId="3B342F87" w:rsidR="007265DC" w:rsidRDefault="00C809A0" w:rsidP="00F053C4">
      <w:pPr>
        <w:pStyle w:val="Titre2"/>
      </w:pPr>
      <w:r>
        <w:t>4.</w:t>
      </w:r>
      <w:r w:rsidR="00AF6D92">
        <w:t>7</w:t>
      </w:r>
      <w:r w:rsidR="00964828">
        <w:t>.2-</w:t>
      </w:r>
      <w:r w:rsidR="00964828">
        <w:rPr>
          <w:spacing w:val="-5"/>
        </w:rPr>
        <w:t xml:space="preserve"> </w:t>
      </w:r>
      <w:r w:rsidR="00964828">
        <w:t>Chauffage</w:t>
      </w:r>
    </w:p>
    <w:p w14:paraId="0B6E8F29" w14:textId="77777777" w:rsidR="00C15081" w:rsidRDefault="00C15081" w:rsidP="00F053C4">
      <w:pPr>
        <w:tabs>
          <w:tab w:val="left" w:pos="894"/>
        </w:tabs>
        <w:jc w:val="both"/>
      </w:pPr>
    </w:p>
    <w:p w14:paraId="5A66E76E" w14:textId="5152C9B4" w:rsidR="00C15081" w:rsidRDefault="00C15081" w:rsidP="00C15081">
      <w:pPr>
        <w:tabs>
          <w:tab w:val="left" w:pos="894"/>
        </w:tabs>
        <w:jc w:val="both"/>
      </w:pPr>
      <w:r>
        <w:t xml:space="preserve">Les travaux de chauffage sont réalisés en plusieurs tranches : </w:t>
      </w:r>
    </w:p>
    <w:p w14:paraId="38C94C7D" w14:textId="11B13974" w:rsidR="00C15081" w:rsidRDefault="00C15081" w:rsidP="00C15081">
      <w:pPr>
        <w:pStyle w:val="Paragraphedeliste"/>
        <w:numPr>
          <w:ilvl w:val="2"/>
          <w:numId w:val="6"/>
        </w:numPr>
        <w:tabs>
          <w:tab w:val="left" w:pos="894"/>
        </w:tabs>
        <w:jc w:val="both"/>
      </w:pPr>
      <w:r>
        <w:t>TRANCHE FERME : Réalisation des réseaux de distribution</w:t>
      </w:r>
      <w:r w:rsidR="00EE1D55">
        <w:t>,</w:t>
      </w:r>
      <w:r w:rsidR="00F56358">
        <w:t xml:space="preserve"> </w:t>
      </w:r>
      <w:r w:rsidR="00EE1D55">
        <w:t>pose des terminaux et études d’exécution de remplacement de la source de production</w:t>
      </w:r>
      <w:r w:rsidR="005A6408">
        <w:t> ;</w:t>
      </w:r>
    </w:p>
    <w:p w14:paraId="1D8835F9" w14:textId="64A6FB4B" w:rsidR="00C15081" w:rsidRDefault="00C15081" w:rsidP="00C15081">
      <w:pPr>
        <w:pStyle w:val="Paragraphedeliste"/>
        <w:numPr>
          <w:ilvl w:val="2"/>
          <w:numId w:val="6"/>
        </w:numPr>
        <w:tabs>
          <w:tab w:val="left" w:pos="894"/>
        </w:tabs>
        <w:jc w:val="both"/>
      </w:pPr>
      <w:r>
        <w:t>TRANCHE OPTIONNELLE N°1 : Dépose de la chaudière existante et installation</w:t>
      </w:r>
      <w:r w:rsidR="005A6408">
        <w:t xml:space="preserve"> d’une chaudière à condensation ;</w:t>
      </w:r>
    </w:p>
    <w:p w14:paraId="399E629A" w14:textId="1005ED38" w:rsidR="00C15081" w:rsidRDefault="00C15081" w:rsidP="00C15081">
      <w:pPr>
        <w:pStyle w:val="Paragraphedeliste"/>
        <w:numPr>
          <w:ilvl w:val="2"/>
          <w:numId w:val="6"/>
        </w:numPr>
        <w:tabs>
          <w:tab w:val="left" w:pos="894"/>
        </w:tabs>
        <w:jc w:val="both"/>
      </w:pPr>
      <w:r>
        <w:t>TRANCHE OPTIONNELLE N°2 : Dépose de la chaudière existante et installation d’une pompe à chaleur</w:t>
      </w:r>
      <w:r w:rsidR="005A6408">
        <w:t>.</w:t>
      </w:r>
    </w:p>
    <w:p w14:paraId="0448CE46" w14:textId="3B495DAD" w:rsidR="00C15081" w:rsidRDefault="00C15081" w:rsidP="00C15081">
      <w:pPr>
        <w:tabs>
          <w:tab w:val="left" w:pos="894"/>
        </w:tabs>
        <w:jc w:val="both"/>
      </w:pPr>
    </w:p>
    <w:p w14:paraId="089B88CC" w14:textId="5F73C78D" w:rsidR="00C15081" w:rsidRPr="00F97330" w:rsidRDefault="00C15081" w:rsidP="00C15081">
      <w:pPr>
        <w:tabs>
          <w:tab w:val="left" w:pos="894"/>
        </w:tabs>
        <w:jc w:val="both"/>
        <w:rPr>
          <w:b/>
        </w:rPr>
      </w:pPr>
      <w:r w:rsidRPr="00F97330">
        <w:rPr>
          <w:b/>
        </w:rPr>
        <w:t>TRANCHE FERME</w:t>
      </w:r>
    </w:p>
    <w:p w14:paraId="6993BDF8" w14:textId="77777777" w:rsidR="00C15081" w:rsidRDefault="00C15081" w:rsidP="00F053C4">
      <w:pPr>
        <w:tabs>
          <w:tab w:val="left" w:pos="894"/>
        </w:tabs>
        <w:jc w:val="both"/>
      </w:pPr>
    </w:p>
    <w:p w14:paraId="1E0F21E6" w14:textId="2288B70D" w:rsidR="00082944" w:rsidRDefault="007A6378" w:rsidP="00F053C4">
      <w:pPr>
        <w:tabs>
          <w:tab w:val="left" w:pos="894"/>
        </w:tabs>
        <w:jc w:val="both"/>
      </w:pPr>
      <w:r>
        <w:t xml:space="preserve">Les travaux comprennent </w:t>
      </w:r>
      <w:r w:rsidR="00082944">
        <w:t>la réalisation des réseaux de distribution</w:t>
      </w:r>
      <w:r w:rsidR="00905A08">
        <w:t xml:space="preserve"> identifiés sur le synoptique</w:t>
      </w:r>
      <w:r w:rsidR="00095726">
        <w:t xml:space="preserve"> en annexe 7</w:t>
      </w:r>
      <w:r w:rsidR="00082944">
        <w:t>.</w:t>
      </w:r>
      <w:r w:rsidR="00B53B9F">
        <w:t>1</w:t>
      </w:r>
      <w:r w:rsidR="00082944">
        <w:t xml:space="preserve"> Cette distribution </w:t>
      </w:r>
      <w:r w:rsidR="007E7340">
        <w:t>est</w:t>
      </w:r>
      <w:r w:rsidR="00082944">
        <w:t xml:space="preserve"> réalisée par le plénum de faux plafond de l’étage desservi, puis </w:t>
      </w:r>
      <w:r w:rsidR="007E7340">
        <w:t>est</w:t>
      </w:r>
      <w:r w:rsidR="00082944">
        <w:t xml:space="preserve"> encastrée dans les </w:t>
      </w:r>
      <w:r w:rsidR="00082944">
        <w:lastRenderedPageBreak/>
        <w:t>cloisons et doublages</w:t>
      </w:r>
      <w:r w:rsidR="00220A9D">
        <w:t xml:space="preserve"> jusqu’au point d’alimentation du terminal </w:t>
      </w:r>
      <w:r w:rsidR="00082944">
        <w:t>lorsque la configuration le permet.</w:t>
      </w:r>
    </w:p>
    <w:p w14:paraId="1BAAC1F1" w14:textId="00DF0496" w:rsidR="00952831" w:rsidRDefault="00952831" w:rsidP="00F053C4">
      <w:pPr>
        <w:tabs>
          <w:tab w:val="left" w:pos="894"/>
        </w:tabs>
        <w:jc w:val="both"/>
      </w:pPr>
    </w:p>
    <w:p w14:paraId="671A2D41" w14:textId="73F0CB85" w:rsidR="00220A9D" w:rsidRDefault="00220A9D" w:rsidP="00F053C4">
      <w:pPr>
        <w:tabs>
          <w:tab w:val="left" w:pos="894"/>
        </w:tabs>
        <w:jc w:val="both"/>
      </w:pPr>
      <w:r>
        <w:t>Les réseaux de chauffage sont réalisés en cuivre.</w:t>
      </w:r>
      <w:r w:rsidR="00905A08">
        <w:t xml:space="preserve"> Chaque radiateur p</w:t>
      </w:r>
      <w:r w:rsidR="007E7340">
        <w:t xml:space="preserve">eut </w:t>
      </w:r>
      <w:r w:rsidR="00905A08">
        <w:t>être isolé par des vannes de coupure positionnées en faux-plafonds</w:t>
      </w:r>
      <w:r w:rsidR="00952831">
        <w:t xml:space="preserve"> de l’étage concerné.</w:t>
      </w:r>
      <w:r w:rsidR="00090AE7">
        <w:t xml:space="preserve"> Les réseaux de distribution doivent être entourés d’un calorifuge adapté et les colliers de fixation isophoniques.</w:t>
      </w:r>
    </w:p>
    <w:p w14:paraId="3563E631" w14:textId="5482AD48" w:rsidR="00905A08" w:rsidRDefault="00905A08" w:rsidP="00F053C4">
      <w:pPr>
        <w:tabs>
          <w:tab w:val="left" w:pos="894"/>
        </w:tabs>
        <w:jc w:val="both"/>
      </w:pPr>
    </w:p>
    <w:p w14:paraId="343E87F0" w14:textId="19209E1C" w:rsidR="00905A08" w:rsidRDefault="00952831" w:rsidP="00F053C4">
      <w:pPr>
        <w:tabs>
          <w:tab w:val="left" w:pos="894"/>
        </w:tabs>
        <w:jc w:val="both"/>
      </w:pPr>
      <w:r>
        <w:t>Les terminaux neufs sont de marque Reggane Compact Finimetal ou équivalent adaptés au régime de température de l’eau chaude distribuée.</w:t>
      </w:r>
      <w:r w:rsidR="00E22A65">
        <w:t xml:space="preserve"> Les modèles à ailettes sont proscrits.</w:t>
      </w:r>
    </w:p>
    <w:p w14:paraId="0AD2CF90" w14:textId="07483D40" w:rsidR="00905A08" w:rsidRDefault="00952831" w:rsidP="00F053C4">
      <w:pPr>
        <w:tabs>
          <w:tab w:val="left" w:pos="894"/>
        </w:tabs>
        <w:jc w:val="both"/>
      </w:pPr>
      <w:r>
        <w:t xml:space="preserve">Les radiateurs existants identifiés sur le synoptique </w:t>
      </w:r>
      <w:r w:rsidR="00095726">
        <w:t>en annexe 7</w:t>
      </w:r>
      <w:r w:rsidR="00B53B9F">
        <w:t>.1</w:t>
      </w:r>
      <w:r w:rsidR="00095726">
        <w:t xml:space="preserve"> </w:t>
      </w:r>
      <w:r>
        <w:t>d</w:t>
      </w:r>
      <w:r w:rsidR="007E7340">
        <w:t>oiven</w:t>
      </w:r>
      <w:r>
        <w:t>t être judicieusement réimplantés e</w:t>
      </w:r>
      <w:r w:rsidR="00E22A65">
        <w:t>n</w:t>
      </w:r>
      <w:r>
        <w:t xml:space="preserve"> lien avec l’évolution du cloisonnement et l’amélioration des performances énergétiques de l’enveloppe du bâtiment. La consignation et la dépose des réseaux non réutilisés fait partie des prestations. Il est précisé que l’exploitation de la partie occupée par le SSIAD est maintenue. A ce titre, les conditions d’occupation </w:t>
      </w:r>
      <w:r w:rsidR="005C779D">
        <w:t>ne peuvent être dégradées</w:t>
      </w:r>
      <w:r w:rsidR="00BA7917">
        <w:t>.</w:t>
      </w:r>
    </w:p>
    <w:p w14:paraId="1217DBE3" w14:textId="00D1355E" w:rsidR="00C15081" w:rsidRDefault="00C15081" w:rsidP="00F053C4">
      <w:pPr>
        <w:tabs>
          <w:tab w:val="left" w:pos="894"/>
        </w:tabs>
        <w:jc w:val="both"/>
      </w:pPr>
    </w:p>
    <w:p w14:paraId="3EDFB0AA" w14:textId="77777777" w:rsidR="00C15081" w:rsidRPr="00200188" w:rsidRDefault="00C15081" w:rsidP="00C15081">
      <w:pPr>
        <w:tabs>
          <w:tab w:val="left" w:pos="894"/>
        </w:tabs>
        <w:jc w:val="both"/>
        <w:rPr>
          <w:b/>
        </w:rPr>
      </w:pPr>
      <w:r>
        <w:rPr>
          <w:b/>
        </w:rPr>
        <w:t>TRANCHE OPTIONNELLE N°1</w:t>
      </w:r>
    </w:p>
    <w:p w14:paraId="268936F0" w14:textId="77777777" w:rsidR="00C15081" w:rsidRDefault="00C15081" w:rsidP="00C15081">
      <w:pPr>
        <w:tabs>
          <w:tab w:val="left" w:pos="894"/>
        </w:tabs>
        <w:jc w:val="both"/>
      </w:pPr>
    </w:p>
    <w:p w14:paraId="790D4C1B" w14:textId="76993944" w:rsidR="00C15081" w:rsidRDefault="00C15081" w:rsidP="00C15081">
      <w:pPr>
        <w:tabs>
          <w:tab w:val="left" w:pos="894"/>
        </w:tabs>
        <w:jc w:val="both"/>
      </w:pPr>
      <w:r>
        <w:t xml:space="preserve">La dépose de la chaudière existante et l’installation d’une chaudière à condensation sont à réaliser, cis l’ensemble des organes de sécurité nécessaire à son fonctionnement. Le dimensionnement de cette chaudière </w:t>
      </w:r>
      <w:r w:rsidR="001742B1">
        <w:t>est</w:t>
      </w:r>
      <w:r>
        <w:t xml:space="preserve"> réalisé à l’occasion des études d’exécution du présent lot sur la base des informations fournies par les titulaires des lots relatifs à l’enveloppe de la construction. La chaudière neuve alimente le réseau de chauffage existant conservé et les nouveaux terminaux.</w:t>
      </w:r>
    </w:p>
    <w:p w14:paraId="0E2DAD7C" w14:textId="2E4493FD" w:rsidR="00C15081" w:rsidRDefault="00C15081" w:rsidP="00C15081">
      <w:pPr>
        <w:tabs>
          <w:tab w:val="left" w:pos="894"/>
        </w:tabs>
        <w:jc w:val="both"/>
      </w:pPr>
      <w:r>
        <w:t xml:space="preserve">La régulation </w:t>
      </w:r>
      <w:r w:rsidR="001742B1">
        <w:t>est</w:t>
      </w:r>
      <w:r>
        <w:t xml:space="preserve"> réalisée en fonction de la température extérieure et de l’ambiance. L’objectif est de ne pas dépasser 20°C de température de chauffe en hiver dans les locaux. </w:t>
      </w:r>
    </w:p>
    <w:p w14:paraId="09652353" w14:textId="77777777" w:rsidR="00C15081" w:rsidRDefault="00C15081" w:rsidP="00C15081">
      <w:pPr>
        <w:tabs>
          <w:tab w:val="left" w:pos="894"/>
        </w:tabs>
        <w:jc w:val="both"/>
      </w:pPr>
    </w:p>
    <w:p w14:paraId="0808E040" w14:textId="77777777" w:rsidR="00C15081" w:rsidRPr="00200188" w:rsidRDefault="00C15081" w:rsidP="00C15081">
      <w:pPr>
        <w:tabs>
          <w:tab w:val="left" w:pos="894"/>
        </w:tabs>
        <w:jc w:val="both"/>
        <w:rPr>
          <w:b/>
        </w:rPr>
      </w:pPr>
      <w:r>
        <w:rPr>
          <w:b/>
        </w:rPr>
        <w:t>TRANCHE OPTIONNELLE N°2</w:t>
      </w:r>
    </w:p>
    <w:p w14:paraId="578FBA76" w14:textId="77777777" w:rsidR="00C15081" w:rsidRDefault="00C15081" w:rsidP="00C15081">
      <w:pPr>
        <w:tabs>
          <w:tab w:val="left" w:pos="894"/>
        </w:tabs>
        <w:jc w:val="both"/>
      </w:pPr>
    </w:p>
    <w:p w14:paraId="3FF11816" w14:textId="77777777" w:rsidR="00C15081" w:rsidRDefault="00C15081" w:rsidP="00C15081">
      <w:pPr>
        <w:tabs>
          <w:tab w:val="left" w:pos="894"/>
        </w:tabs>
        <w:jc w:val="both"/>
      </w:pPr>
      <w:r>
        <w:t xml:space="preserve">La dépose de la chaudière existante et l’installation d’une pompe à chaleur sont à réaliser, cis l’ensemble des organes de sécurité nécessaire à son fonctionnement. </w:t>
      </w:r>
    </w:p>
    <w:p w14:paraId="1F35C7F4" w14:textId="113414C0" w:rsidR="00C15081" w:rsidRDefault="00C15081" w:rsidP="00C15081">
      <w:pPr>
        <w:tabs>
          <w:tab w:val="left" w:pos="894"/>
        </w:tabs>
        <w:jc w:val="both"/>
      </w:pPr>
      <w:r>
        <w:t xml:space="preserve">Le dimensionnement de cette pompe à chaleur </w:t>
      </w:r>
      <w:r w:rsidR="001742B1">
        <w:t>est</w:t>
      </w:r>
      <w:r>
        <w:t xml:space="preserve"> réalisé à l’occasion des études d’exécution du présent lot sur la base des informations fournies par les titulaires des lots relatifs à l’enveloppe de la construction. Par ailleurs, le titulaire précise dans le cadre de ces études l’impact sur les consommations prévisionnelles d’énergie. La pompe à chaleur alimente le réseau de chauffage existant conservé et les nouveaux terminaux.</w:t>
      </w:r>
    </w:p>
    <w:p w14:paraId="6D44ABD0" w14:textId="3505CB12" w:rsidR="00C15081" w:rsidRDefault="00C15081" w:rsidP="00C15081">
      <w:pPr>
        <w:tabs>
          <w:tab w:val="left" w:pos="894"/>
        </w:tabs>
        <w:jc w:val="both"/>
      </w:pPr>
      <w:r>
        <w:t xml:space="preserve">La régulation </w:t>
      </w:r>
      <w:r w:rsidR="001742B1">
        <w:t>est</w:t>
      </w:r>
      <w:r>
        <w:t xml:space="preserve"> réalisée en fonction de la température extérieure et de l’ambiance. L’objectif est de ne pas dépasser 20°C de température de chauffe en hiver dans les locaux. </w:t>
      </w:r>
    </w:p>
    <w:p w14:paraId="193A24D7" w14:textId="77777777" w:rsidR="001742B1" w:rsidRDefault="001742B1" w:rsidP="00C15081">
      <w:pPr>
        <w:tabs>
          <w:tab w:val="left" w:pos="894"/>
        </w:tabs>
        <w:jc w:val="both"/>
      </w:pPr>
    </w:p>
    <w:p w14:paraId="7E803209" w14:textId="10D22149" w:rsidR="00C15081" w:rsidRDefault="00C15081" w:rsidP="00C15081">
      <w:pPr>
        <w:tabs>
          <w:tab w:val="left" w:pos="894"/>
        </w:tabs>
        <w:jc w:val="both"/>
      </w:pPr>
      <w:r>
        <w:t xml:space="preserve">L’affermissement des tranches optionnelles n°1 et n°2 </w:t>
      </w:r>
      <w:r w:rsidR="001742B1">
        <w:t>est</w:t>
      </w:r>
      <w:r>
        <w:t xml:space="preserve"> réalisé au plus tard à la fin de la période de préparation</w:t>
      </w:r>
      <w:r w:rsidR="001742B1">
        <w:t xml:space="preserve"> de la tranche ferme</w:t>
      </w:r>
      <w:r>
        <w:t xml:space="preserve">. </w:t>
      </w:r>
    </w:p>
    <w:p w14:paraId="5843D312" w14:textId="7212ECF9" w:rsidR="00AF6D92" w:rsidRDefault="00AF6D92" w:rsidP="00F053C4">
      <w:pPr>
        <w:tabs>
          <w:tab w:val="left" w:pos="894"/>
        </w:tabs>
        <w:jc w:val="both"/>
      </w:pPr>
    </w:p>
    <w:p w14:paraId="68C9B226" w14:textId="0DCA259F" w:rsidR="00AF6D92" w:rsidRDefault="00AF6D92" w:rsidP="00F053C4">
      <w:pPr>
        <w:pStyle w:val="Titre2"/>
      </w:pPr>
      <w:r>
        <w:t>4.7.3-</w:t>
      </w:r>
      <w:r>
        <w:rPr>
          <w:spacing w:val="-5"/>
        </w:rPr>
        <w:t xml:space="preserve"> </w:t>
      </w:r>
      <w:r>
        <w:t>Ventilation</w:t>
      </w:r>
    </w:p>
    <w:p w14:paraId="305AD42E" w14:textId="77777777" w:rsidR="00842CBA" w:rsidRDefault="00842CBA" w:rsidP="00F053C4">
      <w:pPr>
        <w:pStyle w:val="Corpsdetexte"/>
        <w:jc w:val="both"/>
      </w:pPr>
    </w:p>
    <w:p w14:paraId="4C2870E8" w14:textId="4FA9637F" w:rsidR="007265DC" w:rsidRDefault="0029583F" w:rsidP="00F053C4">
      <w:pPr>
        <w:pStyle w:val="Corpsdetexte"/>
        <w:jc w:val="both"/>
      </w:pPr>
      <w:r>
        <w:t xml:space="preserve">Au RDC, le réseau d’extraction actuel </w:t>
      </w:r>
      <w:r w:rsidR="007A6378">
        <w:t xml:space="preserve">et son ventilateur </w:t>
      </w:r>
      <w:r w:rsidR="00095726">
        <w:t xml:space="preserve">sont </w:t>
      </w:r>
      <w:r>
        <w:t>maintenu</w:t>
      </w:r>
      <w:r w:rsidR="00095726">
        <w:t>s</w:t>
      </w:r>
      <w:r>
        <w:t xml:space="preserve"> en service.</w:t>
      </w:r>
      <w:r w:rsidR="00082944">
        <w:t xml:space="preserve"> L</w:t>
      </w:r>
      <w:r w:rsidR="005C779D">
        <w:t>es bouches d’extraction des locaux 03 – Salle de réunions, 06-Assistante direction</w:t>
      </w:r>
      <w:r w:rsidR="00082944">
        <w:t xml:space="preserve"> </w:t>
      </w:r>
      <w:r w:rsidR="005C779D">
        <w:t>et 07-Directeur Délégué sont toutefois à déconnecter de ce réseau pour être raccordé</w:t>
      </w:r>
      <w:r w:rsidR="006C70C7">
        <w:t>e</w:t>
      </w:r>
      <w:r w:rsidR="005C779D">
        <w:t xml:space="preserve">s sur le réseau créé. </w:t>
      </w:r>
      <w:r w:rsidR="00D921A1">
        <w:t xml:space="preserve">La </w:t>
      </w:r>
      <w:r w:rsidR="00082944">
        <w:t xml:space="preserve">bouche d’extraction du sanitaire du RDC est </w:t>
      </w:r>
      <w:r w:rsidR="00D921A1">
        <w:t>à maintenir sur le réseau existant. Une bouche supplémentaire d’extraction dans le garage est à raccorder sur le réseau existant.</w:t>
      </w:r>
    </w:p>
    <w:p w14:paraId="1B4419D8" w14:textId="5E0596F9" w:rsidR="0029583F" w:rsidRDefault="0029583F" w:rsidP="00F053C4">
      <w:pPr>
        <w:pStyle w:val="Corpsdetexte"/>
        <w:jc w:val="both"/>
      </w:pPr>
      <w:r>
        <w:t xml:space="preserve">Au R+1 et au R+2, des réseaux </w:t>
      </w:r>
      <w:r w:rsidR="00D921A1">
        <w:t xml:space="preserve">et leur moteur </w:t>
      </w:r>
      <w:r>
        <w:t xml:space="preserve">d’extraction sont à </w:t>
      </w:r>
      <w:r w:rsidR="00541D60">
        <w:t xml:space="preserve">fournir et à </w:t>
      </w:r>
      <w:r>
        <w:t>installer</w:t>
      </w:r>
      <w:r w:rsidR="00095726">
        <w:t xml:space="preserve"> selon plan de principe en annexe 7</w:t>
      </w:r>
      <w:r w:rsidR="00B53B9F">
        <w:t>.2</w:t>
      </w:r>
      <w:r>
        <w:t xml:space="preserve">, en dissociant la ventilation des locaux à pollution spécifique des autres locaux. </w:t>
      </w:r>
    </w:p>
    <w:p w14:paraId="6D056DF9" w14:textId="486991DF" w:rsidR="005C779D" w:rsidRDefault="005C779D" w:rsidP="00F053C4">
      <w:pPr>
        <w:pStyle w:val="Corpsdetexte"/>
        <w:jc w:val="both"/>
      </w:pPr>
      <w:r>
        <w:t xml:space="preserve">Les bouches d’extraction des locaux à pollution spécifique </w:t>
      </w:r>
      <w:r w:rsidR="00D921A1">
        <w:t xml:space="preserve">des niveaux R+1 et R+2 </w:t>
      </w:r>
      <w:r w:rsidR="00541D60">
        <w:t xml:space="preserve">existantes </w:t>
      </w:r>
      <w:r>
        <w:t xml:space="preserve">sont </w:t>
      </w:r>
      <w:r w:rsidR="00D921A1">
        <w:t>à raccorder</w:t>
      </w:r>
      <w:r>
        <w:t xml:space="preserve"> sur le réseau existant conservé du RDC.</w:t>
      </w:r>
    </w:p>
    <w:p w14:paraId="685D85A7" w14:textId="1005EEAF" w:rsidR="0029583F" w:rsidRDefault="0029583F" w:rsidP="00F053C4">
      <w:pPr>
        <w:pStyle w:val="Corpsdetexte"/>
        <w:jc w:val="both"/>
      </w:pPr>
      <w:r>
        <w:t>Les locaux réservés à la circulation et les locaux qui ne sont occupés que de manière épisodique peuvent être ventilés par l’intermédiaire des locaux adjacents à pollution non spécifique sur lesquels ils ouvrent.</w:t>
      </w:r>
    </w:p>
    <w:p w14:paraId="71024F86" w14:textId="20AB8FB3" w:rsidR="0029583F" w:rsidRDefault="0029583F" w:rsidP="00F053C4">
      <w:pPr>
        <w:pStyle w:val="Corpsdetexte"/>
        <w:jc w:val="both"/>
      </w:pPr>
      <w:r>
        <w:t xml:space="preserve">Le dimensionnement des réseaux et des extracteurs est à la charge du présent lot. </w:t>
      </w:r>
    </w:p>
    <w:p w14:paraId="46D23A30" w14:textId="0B4464A5" w:rsidR="00B30CD3" w:rsidRDefault="0029583F" w:rsidP="00F053C4">
      <w:pPr>
        <w:pStyle w:val="Corpsdetexte"/>
        <w:jc w:val="both"/>
      </w:pPr>
      <w:r>
        <w:t xml:space="preserve">Le </w:t>
      </w:r>
      <w:r w:rsidR="005C779D">
        <w:t>ventilateur</w:t>
      </w:r>
      <w:r>
        <w:t xml:space="preserve"> d’extraction </w:t>
      </w:r>
      <w:r w:rsidR="005C779D">
        <w:t xml:space="preserve">du réseau créé est </w:t>
      </w:r>
      <w:r w:rsidR="00541D60">
        <w:t xml:space="preserve">fourni et </w:t>
      </w:r>
      <w:r>
        <w:t>installé dans les combles</w:t>
      </w:r>
      <w:r w:rsidR="00D921A1">
        <w:t xml:space="preserve"> au 2</w:t>
      </w:r>
      <w:r w:rsidR="00D921A1" w:rsidRPr="00D921A1">
        <w:rPr>
          <w:vertAlign w:val="superscript"/>
        </w:rPr>
        <w:t>ème</w:t>
      </w:r>
      <w:r w:rsidR="00D921A1">
        <w:t xml:space="preserve"> étage</w:t>
      </w:r>
      <w:r>
        <w:t>. La prestation comprend également le raccordement jusqu’à l’extérieur sans intervention du titulaire d’un autre lot</w:t>
      </w:r>
      <w:r w:rsidR="00541D60">
        <w:t>, compris fourniture et pose du chapeau de toiture comprenant capot anti-pluie et grille anti-insectes.</w:t>
      </w:r>
    </w:p>
    <w:p w14:paraId="0339F123" w14:textId="36EBDDE9" w:rsidR="005C779D" w:rsidRDefault="005C779D" w:rsidP="00F053C4">
      <w:pPr>
        <w:pStyle w:val="Corpsdetexte"/>
        <w:jc w:val="both"/>
      </w:pPr>
      <w:r>
        <w:t xml:space="preserve">La prestation </w:t>
      </w:r>
      <w:r w:rsidR="00D921A1">
        <w:t>s’entend compris</w:t>
      </w:r>
      <w:r>
        <w:t xml:space="preserve"> l’équilibrage du réseau. </w:t>
      </w:r>
      <w:r w:rsidR="00D921A1">
        <w:t>Ces organes</w:t>
      </w:r>
      <w:r>
        <w:t xml:space="preserve"> d</w:t>
      </w:r>
      <w:r w:rsidR="006C70C7">
        <w:t>oiven</w:t>
      </w:r>
      <w:r>
        <w:t xml:space="preserve">t apparaître clairement sur les plans </w:t>
      </w:r>
      <w:r>
        <w:lastRenderedPageBreak/>
        <w:t>lors des études d’exécution.</w:t>
      </w:r>
    </w:p>
    <w:p w14:paraId="3C77414E" w14:textId="77777777" w:rsidR="004C3E55" w:rsidRDefault="004C3E55" w:rsidP="00F053C4">
      <w:pPr>
        <w:pStyle w:val="Corpsdetexte"/>
        <w:jc w:val="both"/>
        <w:rPr>
          <w:sz w:val="28"/>
        </w:rPr>
      </w:pPr>
    </w:p>
    <w:p w14:paraId="2A4551AB" w14:textId="0ECACB29" w:rsidR="00AB74D1" w:rsidRPr="00AB74D1" w:rsidRDefault="00964828" w:rsidP="00F053C4">
      <w:pPr>
        <w:pStyle w:val="Titre1"/>
      </w:pPr>
      <w:bookmarkStart w:id="32" w:name="_Toc222844571"/>
      <w:r>
        <w:t>4.</w:t>
      </w:r>
      <w:r w:rsidR="00693D4C">
        <w:t>8</w:t>
      </w:r>
      <w:r>
        <w:t>-</w:t>
      </w:r>
      <w:r>
        <w:rPr>
          <w:spacing w:val="-2"/>
        </w:rPr>
        <w:t xml:space="preserve"> </w:t>
      </w:r>
      <w:r>
        <w:t>Lot</w:t>
      </w:r>
      <w:r>
        <w:rPr>
          <w:spacing w:val="-3"/>
        </w:rPr>
        <w:t xml:space="preserve"> </w:t>
      </w:r>
      <w:r w:rsidR="00693D4C">
        <w:rPr>
          <w:spacing w:val="-3"/>
        </w:rPr>
        <w:t>8</w:t>
      </w:r>
      <w:r>
        <w:t xml:space="preserve"> :</w:t>
      </w:r>
      <w:r>
        <w:rPr>
          <w:spacing w:val="-2"/>
        </w:rPr>
        <w:t xml:space="preserve"> </w:t>
      </w:r>
      <w:r>
        <w:t>Electricité</w:t>
      </w:r>
      <w:bookmarkEnd w:id="32"/>
    </w:p>
    <w:p w14:paraId="3F877011" w14:textId="77777777" w:rsidR="007265DC" w:rsidRDefault="007265DC" w:rsidP="00F053C4">
      <w:pPr>
        <w:pStyle w:val="Corpsdetexte"/>
        <w:jc w:val="both"/>
        <w:rPr>
          <w:b/>
          <w:sz w:val="21"/>
        </w:rPr>
      </w:pPr>
    </w:p>
    <w:p w14:paraId="49E30A53" w14:textId="4CA5456E" w:rsidR="007265DC" w:rsidRDefault="00964828" w:rsidP="00F053C4">
      <w:pPr>
        <w:pStyle w:val="Corpsdetexte"/>
        <w:spacing w:before="56" w:line="268" w:lineRule="exact"/>
        <w:ind w:left="172"/>
        <w:jc w:val="both"/>
      </w:pPr>
      <w:r>
        <w:t>Le</w:t>
      </w:r>
      <w:r>
        <w:rPr>
          <w:spacing w:val="-1"/>
        </w:rPr>
        <w:t xml:space="preserve"> </w:t>
      </w:r>
      <w:r>
        <w:t>titulaire du</w:t>
      </w:r>
      <w:r>
        <w:rPr>
          <w:spacing w:val="-1"/>
        </w:rPr>
        <w:t xml:space="preserve"> </w:t>
      </w:r>
      <w:r>
        <w:t>présent</w:t>
      </w:r>
      <w:r>
        <w:rPr>
          <w:spacing w:val="-1"/>
        </w:rPr>
        <w:t xml:space="preserve"> </w:t>
      </w:r>
      <w:r>
        <w:t>lot</w:t>
      </w:r>
      <w:r>
        <w:rPr>
          <w:spacing w:val="-3"/>
        </w:rPr>
        <w:t xml:space="preserve"> </w:t>
      </w:r>
      <w:r>
        <w:t>d</w:t>
      </w:r>
      <w:r w:rsidR="006C70C7">
        <w:t>oit</w:t>
      </w:r>
      <w:r>
        <w:t xml:space="preserve"> :</w:t>
      </w:r>
    </w:p>
    <w:p w14:paraId="260FFD4D" w14:textId="6DC7B3FF" w:rsidR="007265DC" w:rsidRDefault="00964828" w:rsidP="00F053C4">
      <w:pPr>
        <w:pStyle w:val="Paragraphedeliste"/>
        <w:numPr>
          <w:ilvl w:val="0"/>
          <w:numId w:val="5"/>
        </w:numPr>
        <w:tabs>
          <w:tab w:val="left" w:pos="893"/>
          <w:tab w:val="left" w:pos="894"/>
        </w:tabs>
        <w:spacing w:line="279" w:lineRule="exact"/>
        <w:ind w:hanging="361"/>
        <w:jc w:val="both"/>
      </w:pPr>
      <w:r>
        <w:t>La</w:t>
      </w:r>
      <w:r>
        <w:rPr>
          <w:spacing w:val="-2"/>
        </w:rPr>
        <w:t xml:space="preserve"> </w:t>
      </w:r>
      <w:r>
        <w:t>dépose</w:t>
      </w:r>
      <w:r>
        <w:rPr>
          <w:spacing w:val="-1"/>
        </w:rPr>
        <w:t xml:space="preserve"> </w:t>
      </w:r>
      <w:r>
        <w:t>des installations</w:t>
      </w:r>
      <w:r>
        <w:rPr>
          <w:spacing w:val="-4"/>
        </w:rPr>
        <w:t xml:space="preserve"> </w:t>
      </w:r>
      <w:r>
        <w:t>existantes ne</w:t>
      </w:r>
      <w:r>
        <w:rPr>
          <w:spacing w:val="-4"/>
        </w:rPr>
        <w:t xml:space="preserve"> </w:t>
      </w:r>
      <w:r>
        <w:t>servant</w:t>
      </w:r>
      <w:r>
        <w:rPr>
          <w:spacing w:val="-1"/>
        </w:rPr>
        <w:t xml:space="preserve"> </w:t>
      </w:r>
      <w:r>
        <w:t>plus</w:t>
      </w:r>
      <w:r w:rsidR="00E2738F">
        <w:rPr>
          <w:spacing w:val="-3"/>
        </w:rPr>
        <w:t>, ainsi que leur sécurisation</w:t>
      </w:r>
      <w:r w:rsidR="00BB1876">
        <w:rPr>
          <w:spacing w:val="-3"/>
        </w:rPr>
        <w:t>, dans l’ensemble des locaux du projet</w:t>
      </w:r>
      <w:r w:rsidR="006C70C7">
        <w:rPr>
          <w:spacing w:val="-3"/>
        </w:rPr>
        <w:t> ;</w:t>
      </w:r>
    </w:p>
    <w:p w14:paraId="2B772461" w14:textId="251F6D82" w:rsidR="00E2738F" w:rsidRDefault="00964828" w:rsidP="00F053C4">
      <w:pPr>
        <w:pStyle w:val="Corpsdetexte"/>
        <w:numPr>
          <w:ilvl w:val="0"/>
          <w:numId w:val="5"/>
        </w:numPr>
        <w:tabs>
          <w:tab w:val="left" w:pos="893"/>
          <w:tab w:val="left" w:pos="894"/>
        </w:tabs>
        <w:spacing w:before="22"/>
        <w:ind w:hanging="361"/>
        <w:jc w:val="both"/>
      </w:pPr>
      <w:r>
        <w:t>Les</w:t>
      </w:r>
      <w:r w:rsidRPr="00E2738F">
        <w:rPr>
          <w:spacing w:val="1"/>
        </w:rPr>
        <w:t xml:space="preserve"> </w:t>
      </w:r>
      <w:r>
        <w:t>raccordements</w:t>
      </w:r>
      <w:r w:rsidRPr="00E2738F">
        <w:rPr>
          <w:spacing w:val="1"/>
        </w:rPr>
        <w:t xml:space="preserve"> </w:t>
      </w:r>
      <w:r>
        <w:t>provisoires</w:t>
      </w:r>
      <w:r w:rsidRPr="00E2738F">
        <w:rPr>
          <w:spacing w:val="1"/>
        </w:rPr>
        <w:t xml:space="preserve"> </w:t>
      </w:r>
      <w:r>
        <w:t>nécessaires</w:t>
      </w:r>
      <w:r w:rsidRPr="00E2738F">
        <w:rPr>
          <w:spacing w:val="1"/>
        </w:rPr>
        <w:t xml:space="preserve"> </w:t>
      </w:r>
      <w:r>
        <w:t>à</w:t>
      </w:r>
      <w:r w:rsidRPr="00E2738F">
        <w:rPr>
          <w:spacing w:val="1"/>
        </w:rPr>
        <w:t xml:space="preserve"> </w:t>
      </w:r>
      <w:r>
        <w:t>l’opération :</w:t>
      </w:r>
      <w:r w:rsidRPr="00E2738F">
        <w:rPr>
          <w:spacing w:val="1"/>
        </w:rPr>
        <w:t xml:space="preserve"> </w:t>
      </w:r>
      <w:r>
        <w:t>coffret</w:t>
      </w:r>
      <w:r w:rsidRPr="00E2738F">
        <w:rPr>
          <w:spacing w:val="1"/>
        </w:rPr>
        <w:t xml:space="preserve"> </w:t>
      </w:r>
      <w:r>
        <w:t>de</w:t>
      </w:r>
      <w:r w:rsidRPr="00E2738F">
        <w:rPr>
          <w:spacing w:val="1"/>
        </w:rPr>
        <w:t xml:space="preserve"> </w:t>
      </w:r>
      <w:r>
        <w:t>chantier</w:t>
      </w:r>
      <w:r w:rsidRPr="00E2738F">
        <w:rPr>
          <w:spacing w:val="1"/>
        </w:rPr>
        <w:t xml:space="preserve"> </w:t>
      </w:r>
      <w:r>
        <w:t>et</w:t>
      </w:r>
      <w:r w:rsidRPr="00E2738F">
        <w:rPr>
          <w:spacing w:val="1"/>
        </w:rPr>
        <w:t xml:space="preserve"> </w:t>
      </w:r>
      <w:r>
        <w:t>éclairage</w:t>
      </w:r>
      <w:r w:rsidRPr="00E2738F">
        <w:rPr>
          <w:spacing w:val="1"/>
        </w:rPr>
        <w:t xml:space="preserve"> </w:t>
      </w:r>
      <w:r>
        <w:t>provisoire</w:t>
      </w:r>
      <w:r w:rsidRPr="00E2738F">
        <w:rPr>
          <w:spacing w:val="-4"/>
        </w:rPr>
        <w:t xml:space="preserve"> </w:t>
      </w:r>
      <w:r>
        <w:t>nécessaire</w:t>
      </w:r>
      <w:r w:rsidRPr="00E2738F">
        <w:rPr>
          <w:spacing w:val="1"/>
        </w:rPr>
        <w:t xml:space="preserve"> </w:t>
      </w:r>
      <w:r>
        <w:t>pendant la durée</w:t>
      </w:r>
      <w:r w:rsidRPr="00E2738F">
        <w:rPr>
          <w:spacing w:val="-2"/>
        </w:rPr>
        <w:t xml:space="preserve"> </w:t>
      </w:r>
      <w:r>
        <w:t>du</w:t>
      </w:r>
      <w:r w:rsidRPr="00E2738F">
        <w:rPr>
          <w:spacing w:val="-1"/>
        </w:rPr>
        <w:t xml:space="preserve"> </w:t>
      </w:r>
      <w:r>
        <w:t>chantier.</w:t>
      </w:r>
      <w:r w:rsidR="006C70C7">
        <w:t> ;</w:t>
      </w:r>
    </w:p>
    <w:p w14:paraId="3E3286E4" w14:textId="5429E007" w:rsidR="00E2738F" w:rsidRDefault="00E2738F" w:rsidP="00F053C4">
      <w:pPr>
        <w:pStyle w:val="Corpsdetexte"/>
        <w:numPr>
          <w:ilvl w:val="0"/>
          <w:numId w:val="5"/>
        </w:numPr>
        <w:tabs>
          <w:tab w:val="left" w:pos="893"/>
          <w:tab w:val="left" w:pos="894"/>
        </w:tabs>
        <w:spacing w:before="22"/>
        <w:ind w:hanging="361"/>
        <w:jc w:val="both"/>
      </w:pPr>
      <w:r>
        <w:t>La</w:t>
      </w:r>
      <w:r w:rsidRPr="00E2738F">
        <w:rPr>
          <w:spacing w:val="-1"/>
        </w:rPr>
        <w:t xml:space="preserve"> </w:t>
      </w:r>
      <w:r>
        <w:t>fourniture,</w:t>
      </w:r>
      <w:r w:rsidRPr="00E2738F">
        <w:rPr>
          <w:spacing w:val="-1"/>
        </w:rPr>
        <w:t xml:space="preserve"> </w:t>
      </w:r>
      <w:r>
        <w:t>le</w:t>
      </w:r>
      <w:r w:rsidRPr="00E2738F">
        <w:rPr>
          <w:spacing w:val="-2"/>
        </w:rPr>
        <w:t xml:space="preserve"> </w:t>
      </w:r>
      <w:r>
        <w:t>passage</w:t>
      </w:r>
      <w:r w:rsidRPr="00E2738F">
        <w:rPr>
          <w:spacing w:val="-3"/>
        </w:rPr>
        <w:t xml:space="preserve"> </w:t>
      </w:r>
      <w:r>
        <w:t>et</w:t>
      </w:r>
      <w:r w:rsidRPr="00E2738F">
        <w:rPr>
          <w:spacing w:val="-1"/>
        </w:rPr>
        <w:t xml:space="preserve"> </w:t>
      </w:r>
      <w:r>
        <w:t>le</w:t>
      </w:r>
      <w:r w:rsidRPr="00E2738F">
        <w:rPr>
          <w:spacing w:val="-1"/>
        </w:rPr>
        <w:t xml:space="preserve"> </w:t>
      </w:r>
      <w:r>
        <w:t>raccordement des</w:t>
      </w:r>
      <w:r w:rsidRPr="00E2738F">
        <w:rPr>
          <w:spacing w:val="-3"/>
        </w:rPr>
        <w:t xml:space="preserve"> </w:t>
      </w:r>
      <w:r>
        <w:t>câbles depuis</w:t>
      </w:r>
      <w:r w:rsidRPr="00E2738F">
        <w:rPr>
          <w:spacing w:val="-1"/>
        </w:rPr>
        <w:t xml:space="preserve"> </w:t>
      </w:r>
      <w:r>
        <w:t>le</w:t>
      </w:r>
      <w:r w:rsidRPr="00E2738F">
        <w:rPr>
          <w:spacing w:val="-2"/>
        </w:rPr>
        <w:t xml:space="preserve"> </w:t>
      </w:r>
      <w:r>
        <w:t>coffret</w:t>
      </w:r>
      <w:r w:rsidRPr="00E2738F">
        <w:rPr>
          <w:spacing w:val="-3"/>
        </w:rPr>
        <w:t xml:space="preserve"> </w:t>
      </w:r>
      <w:r>
        <w:t>électrique, le cas échéant</w:t>
      </w:r>
      <w:r w:rsidR="006C70C7">
        <w:t> ;</w:t>
      </w:r>
    </w:p>
    <w:p w14:paraId="19E2FA99" w14:textId="6E844CB9" w:rsidR="00E2738F" w:rsidRDefault="00E2738F" w:rsidP="00F053C4">
      <w:pPr>
        <w:pStyle w:val="Paragraphedeliste"/>
        <w:numPr>
          <w:ilvl w:val="0"/>
          <w:numId w:val="5"/>
        </w:numPr>
        <w:tabs>
          <w:tab w:val="left" w:pos="894"/>
        </w:tabs>
        <w:spacing w:before="1" w:line="268" w:lineRule="exact"/>
        <w:ind w:right="310"/>
        <w:jc w:val="both"/>
      </w:pPr>
      <w:r w:rsidRPr="00E2738F">
        <w:t xml:space="preserve">La fourniture et pose des éclairages </w:t>
      </w:r>
      <w:r w:rsidR="006C6E9E">
        <w:t xml:space="preserve">et appareillages </w:t>
      </w:r>
      <w:r w:rsidRPr="00E2738F">
        <w:t>adéquats</w:t>
      </w:r>
      <w:r w:rsidR="006C70C7">
        <w:t> ;</w:t>
      </w:r>
    </w:p>
    <w:p w14:paraId="5BBA103E" w14:textId="292B9C8C" w:rsidR="006C6E9E" w:rsidRDefault="006C6E9E" w:rsidP="00F053C4">
      <w:pPr>
        <w:pStyle w:val="Paragraphedeliste"/>
        <w:numPr>
          <w:ilvl w:val="0"/>
          <w:numId w:val="5"/>
        </w:numPr>
        <w:tabs>
          <w:tab w:val="left" w:pos="894"/>
        </w:tabs>
        <w:spacing w:before="1" w:line="268" w:lineRule="exact"/>
        <w:ind w:right="310"/>
        <w:jc w:val="both"/>
      </w:pPr>
      <w:r>
        <w:t>La fourniture et pose de détecteurs de fumée (DAAF)</w:t>
      </w:r>
      <w:r w:rsidR="006C70C7">
        <w:t> ;</w:t>
      </w:r>
    </w:p>
    <w:p w14:paraId="1E35FF04" w14:textId="6333DD24" w:rsidR="002B4F5D" w:rsidRDefault="002B4F5D" w:rsidP="00F053C4">
      <w:pPr>
        <w:pStyle w:val="Paragraphedeliste"/>
        <w:numPr>
          <w:ilvl w:val="0"/>
          <w:numId w:val="5"/>
        </w:numPr>
        <w:tabs>
          <w:tab w:val="left" w:pos="894"/>
        </w:tabs>
        <w:spacing w:before="1" w:line="268" w:lineRule="exact"/>
        <w:ind w:right="310"/>
        <w:jc w:val="both"/>
      </w:pPr>
      <w:r>
        <w:t>Mettre à jour les documents de l’installation</w:t>
      </w:r>
      <w:r w:rsidR="006C70C7">
        <w:t> ;</w:t>
      </w:r>
    </w:p>
    <w:p w14:paraId="2F5314C4" w14:textId="57B79315" w:rsidR="002B4F5D" w:rsidRPr="00E2738F" w:rsidRDefault="002B4F5D" w:rsidP="00F053C4">
      <w:pPr>
        <w:pStyle w:val="Paragraphedeliste"/>
        <w:numPr>
          <w:ilvl w:val="0"/>
          <w:numId w:val="5"/>
        </w:numPr>
        <w:tabs>
          <w:tab w:val="left" w:pos="894"/>
        </w:tabs>
        <w:spacing w:before="1" w:line="268" w:lineRule="exact"/>
        <w:ind w:right="310"/>
        <w:jc w:val="both"/>
      </w:pPr>
      <w:r>
        <w:t>Permettre l’obtention d’un rapport initial de vérification des installations électriques sans réserve ni observation</w:t>
      </w:r>
      <w:r w:rsidR="006C70C7">
        <w:t>.</w:t>
      </w:r>
    </w:p>
    <w:p w14:paraId="6911A666" w14:textId="77777777" w:rsidR="007265DC" w:rsidRDefault="007265DC" w:rsidP="00F053C4">
      <w:pPr>
        <w:pStyle w:val="Corpsdetexte"/>
        <w:jc w:val="both"/>
      </w:pPr>
    </w:p>
    <w:p w14:paraId="6529814D" w14:textId="5F591548" w:rsidR="007265DC" w:rsidRDefault="00964828" w:rsidP="00F053C4">
      <w:pPr>
        <w:pStyle w:val="Corpsdetexte"/>
        <w:spacing w:before="1"/>
        <w:ind w:left="172" w:right="314"/>
        <w:jc w:val="both"/>
      </w:pPr>
      <w:r>
        <w:rPr>
          <w:spacing w:val="-1"/>
        </w:rPr>
        <w:t>Les</w:t>
      </w:r>
      <w:r>
        <w:rPr>
          <w:spacing w:val="-11"/>
        </w:rPr>
        <w:t xml:space="preserve"> </w:t>
      </w:r>
      <w:r>
        <w:rPr>
          <w:spacing w:val="-1"/>
        </w:rPr>
        <w:t>travaux</w:t>
      </w:r>
      <w:r>
        <w:rPr>
          <w:spacing w:val="-9"/>
        </w:rPr>
        <w:t xml:space="preserve"> </w:t>
      </w:r>
      <w:r>
        <w:rPr>
          <w:spacing w:val="-1"/>
        </w:rPr>
        <w:t>d</w:t>
      </w:r>
      <w:r w:rsidR="006C70C7">
        <w:rPr>
          <w:spacing w:val="-1"/>
        </w:rPr>
        <w:t>oiven</w:t>
      </w:r>
      <w:r>
        <w:rPr>
          <w:spacing w:val="-1"/>
        </w:rPr>
        <w:t>t</w:t>
      </w:r>
      <w:r>
        <w:rPr>
          <w:spacing w:val="-11"/>
        </w:rPr>
        <w:t xml:space="preserve"> </w:t>
      </w:r>
      <w:r>
        <w:rPr>
          <w:spacing w:val="-1"/>
        </w:rPr>
        <w:t>être</w:t>
      </w:r>
      <w:r>
        <w:rPr>
          <w:spacing w:val="-12"/>
        </w:rPr>
        <w:t xml:space="preserve"> </w:t>
      </w:r>
      <w:r>
        <w:t>exécutés</w:t>
      </w:r>
      <w:r>
        <w:rPr>
          <w:spacing w:val="-12"/>
        </w:rPr>
        <w:t xml:space="preserve"> </w:t>
      </w:r>
      <w:r>
        <w:t>conformément</w:t>
      </w:r>
      <w:r>
        <w:rPr>
          <w:spacing w:val="-8"/>
        </w:rPr>
        <w:t xml:space="preserve"> </w:t>
      </w:r>
      <w:r>
        <w:t>aux</w:t>
      </w:r>
      <w:r>
        <w:rPr>
          <w:spacing w:val="-14"/>
        </w:rPr>
        <w:t xml:space="preserve"> </w:t>
      </w:r>
      <w:r>
        <w:t>prescriptions</w:t>
      </w:r>
      <w:r>
        <w:rPr>
          <w:spacing w:val="-12"/>
        </w:rPr>
        <w:t xml:space="preserve"> </w:t>
      </w:r>
      <w:r>
        <w:t>des</w:t>
      </w:r>
      <w:r>
        <w:rPr>
          <w:spacing w:val="-11"/>
        </w:rPr>
        <w:t xml:space="preserve"> </w:t>
      </w:r>
      <w:r>
        <w:t>normes</w:t>
      </w:r>
      <w:r>
        <w:rPr>
          <w:spacing w:val="-9"/>
        </w:rPr>
        <w:t xml:space="preserve"> </w:t>
      </w:r>
      <w:r>
        <w:t>et</w:t>
      </w:r>
      <w:r>
        <w:rPr>
          <w:spacing w:val="-9"/>
        </w:rPr>
        <w:t xml:space="preserve"> </w:t>
      </w:r>
      <w:r>
        <w:t>règles</w:t>
      </w:r>
      <w:r>
        <w:rPr>
          <w:spacing w:val="-8"/>
        </w:rPr>
        <w:t xml:space="preserve"> </w:t>
      </w:r>
      <w:r>
        <w:t>professionnelles,</w:t>
      </w:r>
      <w:r>
        <w:rPr>
          <w:spacing w:val="-48"/>
        </w:rPr>
        <w:t xml:space="preserve"> </w:t>
      </w:r>
      <w:r>
        <w:t>en</w:t>
      </w:r>
      <w:r>
        <w:rPr>
          <w:spacing w:val="-1"/>
        </w:rPr>
        <w:t xml:space="preserve"> </w:t>
      </w:r>
      <w:r>
        <w:t>vigueur le</w:t>
      </w:r>
      <w:r>
        <w:rPr>
          <w:spacing w:val="1"/>
        </w:rPr>
        <w:t xml:space="preserve"> </w:t>
      </w:r>
      <w:r>
        <w:t>jour de la</w:t>
      </w:r>
      <w:r>
        <w:rPr>
          <w:spacing w:val="-3"/>
        </w:rPr>
        <w:t xml:space="preserve"> </w:t>
      </w:r>
      <w:r>
        <w:t>soumission,</w:t>
      </w:r>
      <w:r>
        <w:rPr>
          <w:spacing w:val="1"/>
        </w:rPr>
        <w:t xml:space="preserve"> </w:t>
      </w:r>
      <w:r>
        <w:t>et en particulier</w:t>
      </w:r>
      <w:r>
        <w:rPr>
          <w:spacing w:val="-2"/>
        </w:rPr>
        <w:t xml:space="preserve"> </w:t>
      </w:r>
      <w:r>
        <w:t>:</w:t>
      </w:r>
    </w:p>
    <w:p w14:paraId="0452568B" w14:textId="108B0F1B" w:rsidR="007265DC" w:rsidRDefault="00964828" w:rsidP="00F053C4">
      <w:pPr>
        <w:pStyle w:val="Paragraphedeliste"/>
        <w:numPr>
          <w:ilvl w:val="0"/>
          <w:numId w:val="5"/>
        </w:numPr>
        <w:tabs>
          <w:tab w:val="left" w:pos="894"/>
        </w:tabs>
        <w:ind w:right="316"/>
        <w:jc w:val="both"/>
      </w:pPr>
      <w:r>
        <w:t>Norme</w:t>
      </w:r>
      <w:r>
        <w:rPr>
          <w:spacing w:val="1"/>
        </w:rPr>
        <w:t xml:space="preserve"> </w:t>
      </w:r>
      <w:r>
        <w:t>UTE</w:t>
      </w:r>
      <w:r>
        <w:rPr>
          <w:spacing w:val="1"/>
        </w:rPr>
        <w:t xml:space="preserve"> </w:t>
      </w:r>
      <w:r>
        <w:t>-</w:t>
      </w:r>
      <w:r>
        <w:rPr>
          <w:spacing w:val="1"/>
        </w:rPr>
        <w:t xml:space="preserve"> </w:t>
      </w:r>
      <w:r>
        <w:t>NF</w:t>
      </w:r>
      <w:r>
        <w:rPr>
          <w:spacing w:val="1"/>
        </w:rPr>
        <w:t xml:space="preserve"> </w:t>
      </w:r>
      <w:r>
        <w:t>C</w:t>
      </w:r>
      <w:r>
        <w:rPr>
          <w:spacing w:val="1"/>
        </w:rPr>
        <w:t xml:space="preserve"> </w:t>
      </w:r>
      <w:r>
        <w:t>15.100</w:t>
      </w:r>
      <w:r>
        <w:rPr>
          <w:spacing w:val="1"/>
        </w:rPr>
        <w:t xml:space="preserve"> </w:t>
      </w:r>
      <w:r w:rsidR="003A1157">
        <w:t>Août 2024</w:t>
      </w:r>
      <w:r>
        <w:rPr>
          <w:spacing w:val="1"/>
        </w:rPr>
        <w:t xml:space="preserve"> </w:t>
      </w:r>
      <w:r>
        <w:t>concernant</w:t>
      </w:r>
      <w:r>
        <w:rPr>
          <w:spacing w:val="1"/>
        </w:rPr>
        <w:t xml:space="preserve"> </w:t>
      </w:r>
      <w:r>
        <w:t>les</w:t>
      </w:r>
      <w:r>
        <w:rPr>
          <w:spacing w:val="1"/>
        </w:rPr>
        <w:t xml:space="preserve"> </w:t>
      </w:r>
      <w:r>
        <w:t>règles</w:t>
      </w:r>
      <w:r>
        <w:rPr>
          <w:spacing w:val="1"/>
        </w:rPr>
        <w:t xml:space="preserve"> </w:t>
      </w:r>
      <w:r>
        <w:t>d'exécution</w:t>
      </w:r>
      <w:r>
        <w:rPr>
          <w:spacing w:val="1"/>
        </w:rPr>
        <w:t xml:space="preserve"> </w:t>
      </w:r>
      <w:r>
        <w:t>et</w:t>
      </w:r>
      <w:r>
        <w:rPr>
          <w:spacing w:val="1"/>
        </w:rPr>
        <w:t xml:space="preserve"> </w:t>
      </w:r>
      <w:r>
        <w:t>d'entretien</w:t>
      </w:r>
      <w:r>
        <w:rPr>
          <w:spacing w:val="1"/>
        </w:rPr>
        <w:t xml:space="preserve"> </w:t>
      </w:r>
      <w:r>
        <w:t>des</w:t>
      </w:r>
      <w:r>
        <w:rPr>
          <w:spacing w:val="1"/>
        </w:rPr>
        <w:t xml:space="preserve"> </w:t>
      </w:r>
      <w:r>
        <w:t>installations</w:t>
      </w:r>
      <w:r>
        <w:rPr>
          <w:spacing w:val="-4"/>
        </w:rPr>
        <w:t xml:space="preserve"> </w:t>
      </w:r>
      <w:r>
        <w:t>électriques</w:t>
      </w:r>
      <w:r>
        <w:rPr>
          <w:spacing w:val="1"/>
        </w:rPr>
        <w:t xml:space="preserve"> </w:t>
      </w:r>
      <w:r>
        <w:t>de</w:t>
      </w:r>
      <w:r>
        <w:rPr>
          <w:spacing w:val="-4"/>
        </w:rPr>
        <w:t xml:space="preserve"> </w:t>
      </w:r>
      <w:r>
        <w:t>première</w:t>
      </w:r>
      <w:r>
        <w:rPr>
          <w:spacing w:val="1"/>
        </w:rPr>
        <w:t xml:space="preserve"> </w:t>
      </w:r>
      <w:r>
        <w:t>catégorie</w:t>
      </w:r>
      <w:r w:rsidR="0080334B">
        <w:t xml:space="preserve"> ou équivalent</w:t>
      </w:r>
      <w:r>
        <w:t>.</w:t>
      </w:r>
    </w:p>
    <w:p w14:paraId="65CED7BA" w14:textId="47FCB334" w:rsidR="007265DC" w:rsidRDefault="00964828" w:rsidP="00F053C4">
      <w:pPr>
        <w:pStyle w:val="Paragraphedeliste"/>
        <w:numPr>
          <w:ilvl w:val="0"/>
          <w:numId w:val="5"/>
        </w:numPr>
        <w:tabs>
          <w:tab w:val="left" w:pos="894"/>
        </w:tabs>
        <w:ind w:right="317"/>
        <w:jc w:val="both"/>
      </w:pPr>
      <w:r>
        <w:t>Norme</w:t>
      </w:r>
      <w:r>
        <w:rPr>
          <w:spacing w:val="1"/>
        </w:rPr>
        <w:t xml:space="preserve"> </w:t>
      </w:r>
      <w:r>
        <w:t>UTE</w:t>
      </w:r>
      <w:r>
        <w:rPr>
          <w:spacing w:val="1"/>
        </w:rPr>
        <w:t xml:space="preserve"> </w:t>
      </w:r>
      <w:r>
        <w:t>-</w:t>
      </w:r>
      <w:r>
        <w:rPr>
          <w:spacing w:val="1"/>
        </w:rPr>
        <w:t xml:space="preserve"> </w:t>
      </w:r>
      <w:r>
        <w:t>NF C 14.100</w:t>
      </w:r>
      <w:r>
        <w:rPr>
          <w:spacing w:val="1"/>
        </w:rPr>
        <w:t xml:space="preserve"> </w:t>
      </w:r>
      <w:r>
        <w:t>octobre</w:t>
      </w:r>
      <w:r>
        <w:rPr>
          <w:spacing w:val="1"/>
        </w:rPr>
        <w:t xml:space="preserve"> </w:t>
      </w:r>
      <w:r>
        <w:t>1969</w:t>
      </w:r>
      <w:r>
        <w:rPr>
          <w:spacing w:val="1"/>
        </w:rPr>
        <w:t xml:space="preserve"> </w:t>
      </w:r>
      <w:r>
        <w:t>et</w:t>
      </w:r>
      <w:r>
        <w:rPr>
          <w:spacing w:val="1"/>
        </w:rPr>
        <w:t xml:space="preserve"> </w:t>
      </w:r>
      <w:r>
        <w:t>additifs</w:t>
      </w:r>
      <w:r>
        <w:rPr>
          <w:spacing w:val="1"/>
        </w:rPr>
        <w:t xml:space="preserve"> </w:t>
      </w:r>
      <w:r>
        <w:t>concernant</w:t>
      </w:r>
      <w:r>
        <w:rPr>
          <w:spacing w:val="1"/>
        </w:rPr>
        <w:t xml:space="preserve"> </w:t>
      </w:r>
      <w:r>
        <w:t>les</w:t>
      </w:r>
      <w:r>
        <w:rPr>
          <w:spacing w:val="1"/>
        </w:rPr>
        <w:t xml:space="preserve"> </w:t>
      </w:r>
      <w:r>
        <w:t>règles</w:t>
      </w:r>
      <w:r>
        <w:rPr>
          <w:spacing w:val="1"/>
        </w:rPr>
        <w:t xml:space="preserve"> </w:t>
      </w:r>
      <w:r>
        <w:t>d'installation, de</w:t>
      </w:r>
      <w:r>
        <w:rPr>
          <w:spacing w:val="1"/>
        </w:rPr>
        <w:t xml:space="preserve"> </w:t>
      </w:r>
      <w:r>
        <w:t>branchement</w:t>
      </w:r>
      <w:r>
        <w:rPr>
          <w:spacing w:val="1"/>
        </w:rPr>
        <w:t xml:space="preserve"> </w:t>
      </w:r>
      <w:r>
        <w:t>de</w:t>
      </w:r>
      <w:r>
        <w:rPr>
          <w:spacing w:val="1"/>
        </w:rPr>
        <w:t xml:space="preserve"> </w:t>
      </w:r>
      <w:r>
        <w:t>première</w:t>
      </w:r>
      <w:r>
        <w:rPr>
          <w:spacing w:val="1"/>
        </w:rPr>
        <w:t xml:space="preserve"> </w:t>
      </w:r>
      <w:r>
        <w:t>catégorie</w:t>
      </w:r>
      <w:r>
        <w:rPr>
          <w:spacing w:val="1"/>
        </w:rPr>
        <w:t xml:space="preserve"> </w:t>
      </w:r>
      <w:r>
        <w:t>comprises</w:t>
      </w:r>
      <w:r>
        <w:rPr>
          <w:spacing w:val="1"/>
        </w:rPr>
        <w:t xml:space="preserve"> </w:t>
      </w:r>
      <w:r>
        <w:t>entre</w:t>
      </w:r>
      <w:r>
        <w:rPr>
          <w:spacing w:val="1"/>
        </w:rPr>
        <w:t xml:space="preserve"> </w:t>
      </w:r>
      <w:r>
        <w:t>le</w:t>
      </w:r>
      <w:r>
        <w:rPr>
          <w:spacing w:val="1"/>
        </w:rPr>
        <w:t xml:space="preserve"> </w:t>
      </w:r>
      <w:r>
        <w:t>réseau</w:t>
      </w:r>
      <w:r>
        <w:rPr>
          <w:spacing w:val="1"/>
        </w:rPr>
        <w:t xml:space="preserve"> </w:t>
      </w:r>
      <w:r>
        <w:t>de</w:t>
      </w:r>
      <w:r>
        <w:rPr>
          <w:spacing w:val="1"/>
        </w:rPr>
        <w:t xml:space="preserve"> </w:t>
      </w:r>
      <w:r>
        <w:t>distribution</w:t>
      </w:r>
      <w:r>
        <w:rPr>
          <w:spacing w:val="1"/>
        </w:rPr>
        <w:t xml:space="preserve"> </w:t>
      </w:r>
      <w:r>
        <w:t>publique</w:t>
      </w:r>
      <w:r>
        <w:rPr>
          <w:spacing w:val="1"/>
        </w:rPr>
        <w:t xml:space="preserve"> </w:t>
      </w:r>
      <w:r>
        <w:t>et</w:t>
      </w:r>
      <w:r>
        <w:rPr>
          <w:spacing w:val="1"/>
        </w:rPr>
        <w:t xml:space="preserve"> </w:t>
      </w:r>
      <w:r>
        <w:t>l'origine des</w:t>
      </w:r>
      <w:r>
        <w:rPr>
          <w:spacing w:val="1"/>
        </w:rPr>
        <w:t xml:space="preserve"> </w:t>
      </w:r>
      <w:r>
        <w:t>installations intérieures</w:t>
      </w:r>
      <w:r w:rsidR="0080334B">
        <w:t xml:space="preserve"> ou équivalent</w:t>
      </w:r>
      <w:r>
        <w:t>.</w:t>
      </w:r>
    </w:p>
    <w:p w14:paraId="4B36F47A" w14:textId="1B673E6F" w:rsidR="007265DC" w:rsidRDefault="00964828" w:rsidP="00F053C4">
      <w:pPr>
        <w:pStyle w:val="Paragraphedeliste"/>
        <w:numPr>
          <w:ilvl w:val="0"/>
          <w:numId w:val="5"/>
        </w:numPr>
        <w:tabs>
          <w:tab w:val="left" w:pos="894"/>
        </w:tabs>
        <w:ind w:right="316"/>
        <w:jc w:val="both"/>
      </w:pPr>
      <w:r>
        <w:t>Publication UTE - NF 12.100 14 novembre 1962 - textes mis à jour le 25 avril 1973 et additifs</w:t>
      </w:r>
      <w:r>
        <w:rPr>
          <w:spacing w:val="1"/>
        </w:rPr>
        <w:t xml:space="preserve"> </w:t>
      </w:r>
      <w:r>
        <w:t>concernant la protection des travailleurs dans les établissements qui mettent en œuvre des</w:t>
      </w:r>
      <w:r>
        <w:rPr>
          <w:spacing w:val="1"/>
        </w:rPr>
        <w:t xml:space="preserve"> </w:t>
      </w:r>
      <w:r>
        <w:t>courants</w:t>
      </w:r>
      <w:r>
        <w:rPr>
          <w:spacing w:val="-2"/>
        </w:rPr>
        <w:t xml:space="preserve"> </w:t>
      </w:r>
      <w:r>
        <w:t>électriques</w:t>
      </w:r>
      <w:r w:rsidR="0080334B">
        <w:t xml:space="preserve"> ou équivalent</w:t>
      </w:r>
      <w:r>
        <w:t>.</w:t>
      </w:r>
    </w:p>
    <w:p w14:paraId="164DDA78" w14:textId="77777777" w:rsidR="007265DC" w:rsidRDefault="00964828" w:rsidP="00F053C4">
      <w:pPr>
        <w:pStyle w:val="Paragraphedeliste"/>
        <w:numPr>
          <w:ilvl w:val="0"/>
          <w:numId w:val="5"/>
        </w:numPr>
        <w:tabs>
          <w:tab w:val="left" w:pos="893"/>
          <w:tab w:val="left" w:pos="894"/>
        </w:tabs>
        <w:spacing w:line="279" w:lineRule="exact"/>
        <w:ind w:hanging="361"/>
        <w:jc w:val="both"/>
      </w:pPr>
      <w:r>
        <w:t>Les</w:t>
      </w:r>
      <w:r>
        <w:rPr>
          <w:spacing w:val="-2"/>
        </w:rPr>
        <w:t xml:space="preserve"> </w:t>
      </w:r>
      <w:r>
        <w:t>prescriptions</w:t>
      </w:r>
      <w:r>
        <w:rPr>
          <w:spacing w:val="-4"/>
        </w:rPr>
        <w:t xml:space="preserve"> </w:t>
      </w:r>
      <w:r>
        <w:t>PROMOTELEC.</w:t>
      </w:r>
    </w:p>
    <w:p w14:paraId="5671922B" w14:textId="3436BC0B" w:rsidR="007265DC" w:rsidRPr="00E2738F" w:rsidRDefault="00964828" w:rsidP="00F053C4">
      <w:pPr>
        <w:pStyle w:val="Paragraphedeliste"/>
        <w:numPr>
          <w:ilvl w:val="0"/>
          <w:numId w:val="5"/>
        </w:numPr>
        <w:tabs>
          <w:tab w:val="left" w:pos="893"/>
          <w:tab w:val="left" w:pos="894"/>
        </w:tabs>
        <w:spacing w:before="3"/>
        <w:ind w:hanging="361"/>
        <w:jc w:val="both"/>
        <w:rPr>
          <w:sz w:val="19"/>
        </w:rPr>
      </w:pPr>
      <w:r>
        <w:t>Les</w:t>
      </w:r>
      <w:r w:rsidRPr="00E2738F">
        <w:rPr>
          <w:spacing w:val="-2"/>
        </w:rPr>
        <w:t xml:space="preserve"> </w:t>
      </w:r>
      <w:r>
        <w:t>prescriptions</w:t>
      </w:r>
      <w:r w:rsidRPr="00E2738F">
        <w:rPr>
          <w:spacing w:val="-2"/>
        </w:rPr>
        <w:t xml:space="preserve"> </w:t>
      </w:r>
      <w:r>
        <w:t>des</w:t>
      </w:r>
      <w:r w:rsidRPr="00E2738F">
        <w:rPr>
          <w:spacing w:val="-4"/>
        </w:rPr>
        <w:t xml:space="preserve"> </w:t>
      </w:r>
      <w:r>
        <w:t>services</w:t>
      </w:r>
      <w:r w:rsidRPr="00E2738F">
        <w:rPr>
          <w:spacing w:val="-1"/>
        </w:rPr>
        <w:t xml:space="preserve"> </w:t>
      </w:r>
      <w:r>
        <w:t>régionaux</w:t>
      </w:r>
      <w:r w:rsidRPr="00E2738F">
        <w:rPr>
          <w:spacing w:val="-2"/>
        </w:rPr>
        <w:t xml:space="preserve"> </w:t>
      </w:r>
      <w:r>
        <w:t>et</w:t>
      </w:r>
      <w:r w:rsidRPr="00E2738F">
        <w:rPr>
          <w:spacing w:val="-2"/>
        </w:rPr>
        <w:t xml:space="preserve"> </w:t>
      </w:r>
      <w:r>
        <w:t>locaux</w:t>
      </w:r>
      <w:r w:rsidRPr="00E2738F">
        <w:rPr>
          <w:spacing w:val="-2"/>
        </w:rPr>
        <w:t xml:space="preserve"> </w:t>
      </w:r>
      <w:r>
        <w:t>de</w:t>
      </w:r>
      <w:r w:rsidRPr="00E2738F">
        <w:rPr>
          <w:spacing w:val="1"/>
        </w:rPr>
        <w:t xml:space="preserve"> </w:t>
      </w:r>
      <w:r>
        <w:t>l’EDF.</w:t>
      </w:r>
    </w:p>
    <w:p w14:paraId="5E01589B" w14:textId="77777777" w:rsidR="007265DC" w:rsidRDefault="00964828" w:rsidP="00F053C4">
      <w:pPr>
        <w:pStyle w:val="Paragraphedeliste"/>
        <w:numPr>
          <w:ilvl w:val="0"/>
          <w:numId w:val="5"/>
        </w:numPr>
        <w:tabs>
          <w:tab w:val="left" w:pos="893"/>
          <w:tab w:val="left" w:pos="894"/>
        </w:tabs>
        <w:spacing w:before="1"/>
        <w:ind w:right="318"/>
        <w:jc w:val="both"/>
      </w:pPr>
      <w:r>
        <w:t>Les</w:t>
      </w:r>
      <w:r>
        <w:rPr>
          <w:spacing w:val="40"/>
        </w:rPr>
        <w:t xml:space="preserve"> </w:t>
      </w:r>
      <w:r>
        <w:t>normes</w:t>
      </w:r>
      <w:r>
        <w:rPr>
          <w:spacing w:val="37"/>
        </w:rPr>
        <w:t xml:space="preserve"> </w:t>
      </w:r>
      <w:r>
        <w:t>et</w:t>
      </w:r>
      <w:r>
        <w:rPr>
          <w:spacing w:val="38"/>
        </w:rPr>
        <w:t xml:space="preserve"> </w:t>
      </w:r>
      <w:r>
        <w:t>textes</w:t>
      </w:r>
      <w:r>
        <w:rPr>
          <w:spacing w:val="37"/>
        </w:rPr>
        <w:t xml:space="preserve"> </w:t>
      </w:r>
      <w:r>
        <w:t>officiels</w:t>
      </w:r>
      <w:r>
        <w:rPr>
          <w:spacing w:val="39"/>
        </w:rPr>
        <w:t xml:space="preserve"> </w:t>
      </w:r>
      <w:r>
        <w:t>connus</w:t>
      </w:r>
      <w:r>
        <w:rPr>
          <w:spacing w:val="40"/>
        </w:rPr>
        <w:t xml:space="preserve"> </w:t>
      </w:r>
      <w:r>
        <w:t>au</w:t>
      </w:r>
      <w:r>
        <w:rPr>
          <w:spacing w:val="36"/>
        </w:rPr>
        <w:t xml:space="preserve"> </w:t>
      </w:r>
      <w:r>
        <w:t>moment</w:t>
      </w:r>
      <w:r>
        <w:rPr>
          <w:spacing w:val="39"/>
        </w:rPr>
        <w:t xml:space="preserve"> </w:t>
      </w:r>
      <w:r>
        <w:t>de</w:t>
      </w:r>
      <w:r>
        <w:rPr>
          <w:spacing w:val="40"/>
        </w:rPr>
        <w:t xml:space="preserve"> </w:t>
      </w:r>
      <w:r>
        <w:t>l'exécution</w:t>
      </w:r>
      <w:r>
        <w:rPr>
          <w:spacing w:val="38"/>
        </w:rPr>
        <w:t xml:space="preserve"> </w:t>
      </w:r>
      <w:r>
        <w:t>des</w:t>
      </w:r>
      <w:r>
        <w:rPr>
          <w:spacing w:val="38"/>
        </w:rPr>
        <w:t xml:space="preserve"> </w:t>
      </w:r>
      <w:r>
        <w:t>travaux</w:t>
      </w:r>
      <w:r>
        <w:rPr>
          <w:spacing w:val="37"/>
        </w:rPr>
        <w:t xml:space="preserve"> </w:t>
      </w:r>
      <w:r>
        <w:t>et</w:t>
      </w:r>
      <w:r>
        <w:rPr>
          <w:spacing w:val="40"/>
        </w:rPr>
        <w:t xml:space="preserve"> </w:t>
      </w:r>
      <w:r>
        <w:t>traitant</w:t>
      </w:r>
      <w:r>
        <w:rPr>
          <w:spacing w:val="39"/>
        </w:rPr>
        <w:t xml:space="preserve"> </w:t>
      </w:r>
      <w:r>
        <w:t>des</w:t>
      </w:r>
      <w:r>
        <w:rPr>
          <w:spacing w:val="-47"/>
        </w:rPr>
        <w:t xml:space="preserve"> </w:t>
      </w:r>
      <w:r>
        <w:t>installations</w:t>
      </w:r>
      <w:r>
        <w:rPr>
          <w:spacing w:val="-4"/>
        </w:rPr>
        <w:t xml:space="preserve"> </w:t>
      </w:r>
      <w:r>
        <w:t>d'antennes</w:t>
      </w:r>
      <w:r>
        <w:rPr>
          <w:spacing w:val="1"/>
        </w:rPr>
        <w:t xml:space="preserve"> </w:t>
      </w:r>
      <w:r>
        <w:t>réceptrices</w:t>
      </w:r>
      <w:r>
        <w:rPr>
          <w:spacing w:val="-2"/>
        </w:rPr>
        <w:t xml:space="preserve"> </w:t>
      </w:r>
      <w:r>
        <w:t>de</w:t>
      </w:r>
      <w:r>
        <w:rPr>
          <w:spacing w:val="-1"/>
        </w:rPr>
        <w:t xml:space="preserve"> </w:t>
      </w:r>
      <w:r>
        <w:t>télévision</w:t>
      </w:r>
      <w:r>
        <w:rPr>
          <w:spacing w:val="-4"/>
        </w:rPr>
        <w:t xml:space="preserve"> </w:t>
      </w:r>
      <w:r>
        <w:t>et de</w:t>
      </w:r>
      <w:r>
        <w:rPr>
          <w:spacing w:val="-3"/>
        </w:rPr>
        <w:t xml:space="preserve"> </w:t>
      </w:r>
      <w:r>
        <w:t>radio</w:t>
      </w:r>
      <w:r>
        <w:rPr>
          <w:spacing w:val="1"/>
        </w:rPr>
        <w:t xml:space="preserve"> </w:t>
      </w:r>
      <w:r>
        <w:t>AM/F.M.</w:t>
      </w:r>
    </w:p>
    <w:p w14:paraId="74B11C1B" w14:textId="77777777" w:rsidR="007265DC" w:rsidRDefault="00964828" w:rsidP="00F053C4">
      <w:pPr>
        <w:pStyle w:val="Paragraphedeliste"/>
        <w:numPr>
          <w:ilvl w:val="0"/>
          <w:numId w:val="5"/>
        </w:numPr>
        <w:tabs>
          <w:tab w:val="left" w:pos="893"/>
          <w:tab w:val="left" w:pos="894"/>
          <w:tab w:val="left" w:pos="1394"/>
          <w:tab w:val="left" w:pos="2282"/>
          <w:tab w:val="left" w:pos="2678"/>
          <w:tab w:val="left" w:pos="4101"/>
          <w:tab w:val="left" w:pos="5423"/>
          <w:tab w:val="left" w:pos="5944"/>
          <w:tab w:val="left" w:pos="6867"/>
          <w:tab w:val="left" w:pos="7652"/>
          <w:tab w:val="left" w:pos="8092"/>
          <w:tab w:val="left" w:pos="9307"/>
        </w:tabs>
        <w:spacing w:before="1"/>
        <w:ind w:right="314"/>
        <w:jc w:val="both"/>
      </w:pPr>
      <w:r>
        <w:t>Les</w:t>
      </w:r>
      <w:r>
        <w:tab/>
        <w:t>normes</w:t>
      </w:r>
      <w:r>
        <w:tab/>
        <w:t>et</w:t>
      </w:r>
      <w:r>
        <w:tab/>
        <w:t>spécifications</w:t>
      </w:r>
      <w:r>
        <w:tab/>
        <w:t>particulières</w:t>
      </w:r>
      <w:r>
        <w:tab/>
        <w:t>des</w:t>
      </w:r>
      <w:r>
        <w:tab/>
        <w:t>services</w:t>
      </w:r>
      <w:r>
        <w:tab/>
        <w:t>locaux</w:t>
      </w:r>
      <w:r>
        <w:tab/>
        <w:t>de</w:t>
      </w:r>
      <w:r>
        <w:tab/>
        <w:t>l’opérateur</w:t>
      </w:r>
      <w:r>
        <w:tab/>
      </w:r>
      <w:r>
        <w:rPr>
          <w:spacing w:val="-2"/>
        </w:rPr>
        <w:t>de</w:t>
      </w:r>
      <w:r>
        <w:rPr>
          <w:spacing w:val="-47"/>
        </w:rPr>
        <w:t xml:space="preserve"> </w:t>
      </w:r>
      <w:r>
        <w:t>télécommunication</w:t>
      </w:r>
      <w:r>
        <w:rPr>
          <w:spacing w:val="-4"/>
        </w:rPr>
        <w:t xml:space="preserve"> </w:t>
      </w:r>
      <w:r>
        <w:t>concernant les installations</w:t>
      </w:r>
      <w:r>
        <w:rPr>
          <w:spacing w:val="-3"/>
        </w:rPr>
        <w:t xml:space="preserve"> </w:t>
      </w:r>
      <w:r>
        <w:t>téléphoniques.</w:t>
      </w:r>
    </w:p>
    <w:p w14:paraId="499023EE" w14:textId="77777777" w:rsidR="007265DC" w:rsidRDefault="00964828" w:rsidP="00F053C4">
      <w:pPr>
        <w:pStyle w:val="Paragraphedeliste"/>
        <w:numPr>
          <w:ilvl w:val="0"/>
          <w:numId w:val="5"/>
        </w:numPr>
        <w:tabs>
          <w:tab w:val="left" w:pos="893"/>
          <w:tab w:val="left" w:pos="894"/>
        </w:tabs>
        <w:spacing w:before="1"/>
        <w:ind w:hanging="361"/>
        <w:jc w:val="both"/>
      </w:pPr>
      <w:r>
        <w:t>D.T.U.</w:t>
      </w:r>
      <w:r>
        <w:rPr>
          <w:spacing w:val="-3"/>
        </w:rPr>
        <w:t xml:space="preserve"> </w:t>
      </w:r>
      <w:r>
        <w:t>-</w:t>
      </w:r>
      <w:r>
        <w:rPr>
          <w:spacing w:val="-4"/>
        </w:rPr>
        <w:t xml:space="preserve"> </w:t>
      </w:r>
      <w:r>
        <w:t>70</w:t>
      </w:r>
      <w:r>
        <w:rPr>
          <w:spacing w:val="-3"/>
        </w:rPr>
        <w:t xml:space="preserve"> </w:t>
      </w:r>
      <w:r>
        <w:t>édition</w:t>
      </w:r>
      <w:r>
        <w:rPr>
          <w:spacing w:val="-3"/>
        </w:rPr>
        <w:t xml:space="preserve"> </w:t>
      </w:r>
      <w:r>
        <w:t>novembre</w:t>
      </w:r>
      <w:r>
        <w:rPr>
          <w:spacing w:val="-1"/>
        </w:rPr>
        <w:t xml:space="preserve"> </w:t>
      </w:r>
      <w:r>
        <w:t>80</w:t>
      </w:r>
    </w:p>
    <w:p w14:paraId="39BF3F7F" w14:textId="6423D2C5" w:rsidR="007265DC" w:rsidRDefault="00964828" w:rsidP="00F053C4">
      <w:pPr>
        <w:pStyle w:val="Paragraphedeliste"/>
        <w:numPr>
          <w:ilvl w:val="0"/>
          <w:numId w:val="5"/>
        </w:numPr>
        <w:tabs>
          <w:tab w:val="left" w:pos="893"/>
          <w:tab w:val="left" w:pos="894"/>
        </w:tabs>
        <w:spacing w:before="2" w:line="237" w:lineRule="auto"/>
        <w:ind w:right="315"/>
        <w:jc w:val="both"/>
      </w:pPr>
      <w:r>
        <w:t>Les règles D.T.U</w:t>
      </w:r>
      <w:r w:rsidR="000B1743">
        <w:t>.</w:t>
      </w:r>
      <w:r>
        <w:t xml:space="preserve"> - TH - G édition de juillet 1988 et additifs concernant le calcul des coefficients G</w:t>
      </w:r>
      <w:r>
        <w:rPr>
          <w:spacing w:val="-47"/>
        </w:rPr>
        <w:t xml:space="preserve"> </w:t>
      </w:r>
      <w:r>
        <w:t>des locaux d'habitation</w:t>
      </w:r>
      <w:r>
        <w:rPr>
          <w:spacing w:val="-2"/>
        </w:rPr>
        <w:t xml:space="preserve"> </w:t>
      </w:r>
      <w:r>
        <w:t>et</w:t>
      </w:r>
      <w:r>
        <w:rPr>
          <w:spacing w:val="-4"/>
        </w:rPr>
        <w:t xml:space="preserve"> </w:t>
      </w:r>
      <w:r>
        <w:t>G1 des</w:t>
      </w:r>
      <w:r>
        <w:rPr>
          <w:spacing w:val="-4"/>
        </w:rPr>
        <w:t xml:space="preserve"> </w:t>
      </w:r>
      <w:r>
        <w:t>bâtiments</w:t>
      </w:r>
      <w:r>
        <w:rPr>
          <w:spacing w:val="-2"/>
        </w:rPr>
        <w:t xml:space="preserve"> </w:t>
      </w:r>
      <w:r>
        <w:t>destinés</w:t>
      </w:r>
      <w:r>
        <w:rPr>
          <w:spacing w:val="-4"/>
        </w:rPr>
        <w:t xml:space="preserve"> </w:t>
      </w:r>
      <w:r>
        <w:t>à</w:t>
      </w:r>
      <w:r>
        <w:rPr>
          <w:spacing w:val="-1"/>
        </w:rPr>
        <w:t xml:space="preserve"> </w:t>
      </w:r>
      <w:r>
        <w:t>un</w:t>
      </w:r>
      <w:r>
        <w:rPr>
          <w:spacing w:val="-2"/>
        </w:rPr>
        <w:t xml:space="preserve"> </w:t>
      </w:r>
      <w:r>
        <w:t>usage</w:t>
      </w:r>
      <w:r>
        <w:rPr>
          <w:spacing w:val="1"/>
        </w:rPr>
        <w:t xml:space="preserve"> </w:t>
      </w:r>
      <w:r>
        <w:t>autre que</w:t>
      </w:r>
      <w:r>
        <w:rPr>
          <w:spacing w:val="1"/>
        </w:rPr>
        <w:t xml:space="preserve"> </w:t>
      </w:r>
      <w:r>
        <w:t>l'habitation.</w:t>
      </w:r>
    </w:p>
    <w:p w14:paraId="78F3C366" w14:textId="77777777" w:rsidR="007265DC" w:rsidRDefault="00964828" w:rsidP="00F053C4">
      <w:pPr>
        <w:pStyle w:val="Paragraphedeliste"/>
        <w:numPr>
          <w:ilvl w:val="0"/>
          <w:numId w:val="5"/>
        </w:numPr>
        <w:tabs>
          <w:tab w:val="left" w:pos="893"/>
          <w:tab w:val="left" w:pos="894"/>
        </w:tabs>
        <w:spacing w:before="2"/>
        <w:ind w:hanging="361"/>
        <w:jc w:val="both"/>
      </w:pPr>
      <w:r>
        <w:t>Les règles</w:t>
      </w:r>
      <w:r>
        <w:rPr>
          <w:spacing w:val="-2"/>
        </w:rPr>
        <w:t xml:space="preserve"> </w:t>
      </w:r>
      <w:r>
        <w:t>D.T.U.</w:t>
      </w:r>
      <w:r>
        <w:rPr>
          <w:spacing w:val="-1"/>
        </w:rPr>
        <w:t xml:space="preserve"> </w:t>
      </w:r>
      <w:r>
        <w:t>-</w:t>
      </w:r>
      <w:r>
        <w:rPr>
          <w:spacing w:val="-4"/>
        </w:rPr>
        <w:t xml:space="preserve"> </w:t>
      </w:r>
      <w:r>
        <w:t>TH</w:t>
      </w:r>
      <w:r>
        <w:rPr>
          <w:spacing w:val="1"/>
        </w:rPr>
        <w:t xml:space="preserve"> </w:t>
      </w:r>
      <w:r>
        <w:t>-</w:t>
      </w:r>
      <w:r>
        <w:rPr>
          <w:spacing w:val="-1"/>
        </w:rPr>
        <w:t xml:space="preserve"> </w:t>
      </w:r>
      <w:r>
        <w:t>BV</w:t>
      </w:r>
      <w:r>
        <w:rPr>
          <w:spacing w:val="-3"/>
        </w:rPr>
        <w:t xml:space="preserve"> </w:t>
      </w:r>
      <w:r>
        <w:t>et</w:t>
      </w:r>
      <w:r>
        <w:rPr>
          <w:spacing w:val="-1"/>
        </w:rPr>
        <w:t xml:space="preserve"> </w:t>
      </w:r>
      <w:r>
        <w:t>TH -</w:t>
      </w:r>
      <w:r>
        <w:rPr>
          <w:spacing w:val="-1"/>
        </w:rPr>
        <w:t xml:space="preserve"> </w:t>
      </w:r>
      <w:r>
        <w:t>C</w:t>
      </w:r>
      <w:r>
        <w:rPr>
          <w:spacing w:val="-3"/>
        </w:rPr>
        <w:t xml:space="preserve"> </w:t>
      </w:r>
      <w:r>
        <w:t>édition</w:t>
      </w:r>
      <w:r>
        <w:rPr>
          <w:spacing w:val="-2"/>
        </w:rPr>
        <w:t xml:space="preserve"> </w:t>
      </w:r>
      <w:r>
        <w:t>de</w:t>
      </w:r>
      <w:r>
        <w:rPr>
          <w:spacing w:val="-1"/>
        </w:rPr>
        <w:t xml:space="preserve"> </w:t>
      </w:r>
      <w:r>
        <w:t>juillet</w:t>
      </w:r>
      <w:r>
        <w:rPr>
          <w:spacing w:val="-2"/>
        </w:rPr>
        <w:t xml:space="preserve"> </w:t>
      </w:r>
      <w:r>
        <w:t>1988</w:t>
      </w:r>
      <w:r>
        <w:rPr>
          <w:spacing w:val="-3"/>
        </w:rPr>
        <w:t xml:space="preserve"> </w:t>
      </w:r>
      <w:r>
        <w:t>et additifs</w:t>
      </w:r>
      <w:r>
        <w:rPr>
          <w:spacing w:val="-4"/>
        </w:rPr>
        <w:t xml:space="preserve"> </w:t>
      </w:r>
      <w:r>
        <w:t>et</w:t>
      </w:r>
      <w:r>
        <w:rPr>
          <w:spacing w:val="-2"/>
        </w:rPr>
        <w:t xml:space="preserve"> </w:t>
      </w:r>
      <w:r>
        <w:t>compléments.</w:t>
      </w:r>
    </w:p>
    <w:p w14:paraId="3A9C1F35" w14:textId="77777777" w:rsidR="007265DC" w:rsidRDefault="00964828" w:rsidP="00F053C4">
      <w:pPr>
        <w:pStyle w:val="Paragraphedeliste"/>
        <w:numPr>
          <w:ilvl w:val="0"/>
          <w:numId w:val="5"/>
        </w:numPr>
        <w:tabs>
          <w:tab w:val="left" w:pos="893"/>
          <w:tab w:val="left" w:pos="894"/>
        </w:tabs>
        <w:ind w:hanging="361"/>
        <w:jc w:val="both"/>
      </w:pPr>
      <w:r>
        <w:t>Les règles</w:t>
      </w:r>
      <w:r>
        <w:rPr>
          <w:spacing w:val="-1"/>
        </w:rPr>
        <w:t xml:space="preserve"> </w:t>
      </w:r>
      <w:r>
        <w:t>D.T.U.</w:t>
      </w:r>
      <w:r>
        <w:rPr>
          <w:spacing w:val="-2"/>
        </w:rPr>
        <w:t xml:space="preserve"> </w:t>
      </w:r>
      <w:r>
        <w:t>-</w:t>
      </w:r>
      <w:r>
        <w:rPr>
          <w:spacing w:val="-3"/>
        </w:rPr>
        <w:t xml:space="preserve"> </w:t>
      </w:r>
      <w:r>
        <w:t>TH</w:t>
      </w:r>
      <w:r>
        <w:rPr>
          <w:spacing w:val="-1"/>
        </w:rPr>
        <w:t xml:space="preserve"> </w:t>
      </w:r>
      <w:r>
        <w:t>K</w:t>
      </w:r>
      <w:r>
        <w:rPr>
          <w:spacing w:val="-2"/>
        </w:rPr>
        <w:t xml:space="preserve"> </w:t>
      </w:r>
      <w:r>
        <w:t>77,</w:t>
      </w:r>
      <w:r>
        <w:rPr>
          <w:spacing w:val="-3"/>
        </w:rPr>
        <w:t xml:space="preserve"> </w:t>
      </w:r>
      <w:r>
        <w:t>édition</w:t>
      </w:r>
      <w:r>
        <w:rPr>
          <w:spacing w:val="-1"/>
        </w:rPr>
        <w:t xml:space="preserve"> </w:t>
      </w:r>
      <w:r>
        <w:t>de</w:t>
      </w:r>
      <w:r>
        <w:rPr>
          <w:spacing w:val="-4"/>
        </w:rPr>
        <w:t xml:space="preserve"> </w:t>
      </w:r>
      <w:r>
        <w:t>novembre</w:t>
      </w:r>
      <w:r>
        <w:rPr>
          <w:spacing w:val="-2"/>
        </w:rPr>
        <w:t xml:space="preserve"> </w:t>
      </w:r>
      <w:r>
        <w:t>1977</w:t>
      </w:r>
      <w:r>
        <w:rPr>
          <w:spacing w:val="-2"/>
        </w:rPr>
        <w:t xml:space="preserve"> </w:t>
      </w:r>
      <w:r>
        <w:t>et</w:t>
      </w:r>
      <w:r>
        <w:rPr>
          <w:spacing w:val="-1"/>
        </w:rPr>
        <w:t xml:space="preserve"> </w:t>
      </w:r>
      <w:r>
        <w:t>additifs</w:t>
      </w:r>
      <w:r>
        <w:rPr>
          <w:spacing w:val="-2"/>
        </w:rPr>
        <w:t xml:space="preserve"> </w:t>
      </w:r>
      <w:r>
        <w:t>concernant</w:t>
      </w:r>
      <w:r>
        <w:rPr>
          <w:spacing w:val="-1"/>
        </w:rPr>
        <w:t xml:space="preserve"> </w:t>
      </w:r>
      <w:r>
        <w:t>le calcul</w:t>
      </w:r>
      <w:r>
        <w:rPr>
          <w:spacing w:val="-1"/>
        </w:rPr>
        <w:t xml:space="preserve"> </w:t>
      </w:r>
      <w:r>
        <w:t>:</w:t>
      </w:r>
    </w:p>
    <w:p w14:paraId="12661789" w14:textId="77777777" w:rsidR="007265DC" w:rsidRDefault="00964828" w:rsidP="00F053C4">
      <w:pPr>
        <w:pStyle w:val="Paragraphedeliste"/>
        <w:numPr>
          <w:ilvl w:val="1"/>
          <w:numId w:val="5"/>
        </w:numPr>
        <w:tabs>
          <w:tab w:val="left" w:pos="1614"/>
        </w:tabs>
        <w:spacing w:before="1" w:line="272" w:lineRule="exact"/>
        <w:ind w:hanging="361"/>
        <w:jc w:val="both"/>
      </w:pPr>
      <w:r>
        <w:t>Des</w:t>
      </w:r>
      <w:r>
        <w:rPr>
          <w:spacing w:val="-3"/>
        </w:rPr>
        <w:t xml:space="preserve"> </w:t>
      </w:r>
      <w:r>
        <w:t>caractéristiques</w:t>
      </w:r>
      <w:r>
        <w:rPr>
          <w:spacing w:val="-3"/>
        </w:rPr>
        <w:t xml:space="preserve"> </w:t>
      </w:r>
      <w:r>
        <w:t>thermiques utiles</w:t>
      </w:r>
      <w:r>
        <w:rPr>
          <w:spacing w:val="-1"/>
        </w:rPr>
        <w:t xml:space="preserve"> </w:t>
      </w:r>
      <w:r>
        <w:t>de parois</w:t>
      </w:r>
      <w:r>
        <w:rPr>
          <w:spacing w:val="1"/>
        </w:rPr>
        <w:t xml:space="preserve"> </w:t>
      </w:r>
      <w:r>
        <w:t>de</w:t>
      </w:r>
      <w:r>
        <w:rPr>
          <w:spacing w:val="-3"/>
        </w:rPr>
        <w:t xml:space="preserve"> </w:t>
      </w:r>
      <w:r>
        <w:t>construction</w:t>
      </w:r>
      <w:r>
        <w:rPr>
          <w:spacing w:val="-4"/>
        </w:rPr>
        <w:t xml:space="preserve"> </w:t>
      </w:r>
      <w:r>
        <w:t>titre</w:t>
      </w:r>
      <w:r>
        <w:rPr>
          <w:spacing w:val="-4"/>
        </w:rPr>
        <w:t xml:space="preserve"> </w:t>
      </w:r>
      <w:r>
        <w:t>I</w:t>
      </w:r>
    </w:p>
    <w:p w14:paraId="71A1B018" w14:textId="77777777" w:rsidR="007265DC" w:rsidRDefault="00964828" w:rsidP="00F053C4">
      <w:pPr>
        <w:pStyle w:val="Paragraphedeliste"/>
        <w:numPr>
          <w:ilvl w:val="1"/>
          <w:numId w:val="5"/>
        </w:numPr>
        <w:tabs>
          <w:tab w:val="left" w:pos="1614"/>
        </w:tabs>
        <w:spacing w:line="269" w:lineRule="exact"/>
        <w:ind w:hanging="361"/>
        <w:jc w:val="both"/>
      </w:pPr>
      <w:r>
        <w:t>Des déperditions</w:t>
      </w:r>
      <w:r>
        <w:rPr>
          <w:spacing w:val="-1"/>
        </w:rPr>
        <w:t xml:space="preserve"> </w:t>
      </w:r>
      <w:r>
        <w:t>de</w:t>
      </w:r>
      <w:r>
        <w:rPr>
          <w:spacing w:val="-1"/>
        </w:rPr>
        <w:t xml:space="preserve"> </w:t>
      </w:r>
      <w:r>
        <w:t>base</w:t>
      </w:r>
      <w:r>
        <w:rPr>
          <w:spacing w:val="1"/>
        </w:rPr>
        <w:t xml:space="preserve"> </w:t>
      </w:r>
      <w:r>
        <w:t>des bâtiments</w:t>
      </w:r>
      <w:r>
        <w:rPr>
          <w:spacing w:val="-3"/>
        </w:rPr>
        <w:t xml:space="preserve"> </w:t>
      </w:r>
      <w:r>
        <w:t>:</w:t>
      </w:r>
      <w:r>
        <w:rPr>
          <w:spacing w:val="-2"/>
        </w:rPr>
        <w:t xml:space="preserve"> </w:t>
      </w:r>
      <w:r>
        <w:t>titre</w:t>
      </w:r>
      <w:r>
        <w:rPr>
          <w:spacing w:val="-2"/>
        </w:rPr>
        <w:t xml:space="preserve"> </w:t>
      </w:r>
      <w:r>
        <w:t>Il</w:t>
      </w:r>
    </w:p>
    <w:p w14:paraId="62ED73F0" w14:textId="77777777" w:rsidR="007265DC" w:rsidRDefault="00964828" w:rsidP="00F053C4">
      <w:pPr>
        <w:pStyle w:val="Paragraphedeliste"/>
        <w:numPr>
          <w:ilvl w:val="0"/>
          <w:numId w:val="5"/>
        </w:numPr>
        <w:tabs>
          <w:tab w:val="left" w:pos="893"/>
          <w:tab w:val="left" w:pos="894"/>
        </w:tabs>
        <w:spacing w:line="237" w:lineRule="auto"/>
        <w:ind w:right="317"/>
        <w:jc w:val="both"/>
      </w:pPr>
      <w:r>
        <w:t>Les</w:t>
      </w:r>
      <w:r>
        <w:rPr>
          <w:spacing w:val="23"/>
        </w:rPr>
        <w:t xml:space="preserve"> </w:t>
      </w:r>
      <w:r>
        <w:t>publications</w:t>
      </w:r>
      <w:r>
        <w:rPr>
          <w:spacing w:val="22"/>
        </w:rPr>
        <w:t xml:space="preserve"> </w:t>
      </w:r>
      <w:r>
        <w:t>du</w:t>
      </w:r>
      <w:r>
        <w:rPr>
          <w:spacing w:val="21"/>
        </w:rPr>
        <w:t xml:space="preserve"> </w:t>
      </w:r>
      <w:r>
        <w:t>C.S.T.B.</w:t>
      </w:r>
      <w:r>
        <w:rPr>
          <w:spacing w:val="22"/>
        </w:rPr>
        <w:t xml:space="preserve"> </w:t>
      </w:r>
      <w:r>
        <w:t>relatives</w:t>
      </w:r>
      <w:r>
        <w:rPr>
          <w:spacing w:val="23"/>
        </w:rPr>
        <w:t xml:space="preserve"> </w:t>
      </w:r>
      <w:r>
        <w:t>aux</w:t>
      </w:r>
      <w:r>
        <w:rPr>
          <w:spacing w:val="22"/>
        </w:rPr>
        <w:t xml:space="preserve"> </w:t>
      </w:r>
      <w:r>
        <w:t>exemples</w:t>
      </w:r>
      <w:r>
        <w:rPr>
          <w:spacing w:val="24"/>
        </w:rPr>
        <w:t xml:space="preserve"> </w:t>
      </w:r>
      <w:r>
        <w:t>de</w:t>
      </w:r>
      <w:r>
        <w:rPr>
          <w:spacing w:val="23"/>
        </w:rPr>
        <w:t xml:space="preserve"> </w:t>
      </w:r>
      <w:r>
        <w:t>solutions</w:t>
      </w:r>
      <w:r>
        <w:rPr>
          <w:spacing w:val="22"/>
        </w:rPr>
        <w:t xml:space="preserve"> </w:t>
      </w:r>
      <w:r>
        <w:t>pour</w:t>
      </w:r>
      <w:r>
        <w:rPr>
          <w:spacing w:val="23"/>
        </w:rPr>
        <w:t xml:space="preserve"> </w:t>
      </w:r>
      <w:r>
        <w:t>faciliter</w:t>
      </w:r>
      <w:r>
        <w:rPr>
          <w:spacing w:val="22"/>
        </w:rPr>
        <w:t xml:space="preserve"> </w:t>
      </w:r>
      <w:r>
        <w:t>l'application</w:t>
      </w:r>
      <w:r>
        <w:rPr>
          <w:spacing w:val="21"/>
        </w:rPr>
        <w:t xml:space="preserve"> </w:t>
      </w:r>
      <w:r>
        <w:t>des</w:t>
      </w:r>
      <w:r>
        <w:rPr>
          <w:spacing w:val="-46"/>
        </w:rPr>
        <w:t xml:space="preserve"> </w:t>
      </w:r>
      <w:r>
        <w:t>règlements</w:t>
      </w:r>
      <w:r>
        <w:rPr>
          <w:spacing w:val="-1"/>
        </w:rPr>
        <w:t xml:space="preserve"> </w:t>
      </w:r>
      <w:r>
        <w:t>de</w:t>
      </w:r>
      <w:r>
        <w:rPr>
          <w:spacing w:val="1"/>
        </w:rPr>
        <w:t xml:space="preserve"> </w:t>
      </w:r>
      <w:r>
        <w:t>construction</w:t>
      </w:r>
    </w:p>
    <w:p w14:paraId="4A85BBB1" w14:textId="18E9B738" w:rsidR="007265DC" w:rsidRDefault="00964828" w:rsidP="00F053C4">
      <w:pPr>
        <w:pStyle w:val="Paragraphedeliste"/>
        <w:numPr>
          <w:ilvl w:val="0"/>
          <w:numId w:val="5"/>
        </w:numPr>
        <w:tabs>
          <w:tab w:val="left" w:pos="893"/>
          <w:tab w:val="left" w:pos="894"/>
        </w:tabs>
        <w:ind w:hanging="361"/>
        <w:jc w:val="both"/>
      </w:pPr>
      <w:r>
        <w:t>Les</w:t>
      </w:r>
      <w:r>
        <w:rPr>
          <w:spacing w:val="-1"/>
        </w:rPr>
        <w:t xml:space="preserve"> </w:t>
      </w:r>
      <w:r>
        <w:t>règles</w:t>
      </w:r>
      <w:r>
        <w:rPr>
          <w:spacing w:val="-2"/>
        </w:rPr>
        <w:t xml:space="preserve"> </w:t>
      </w:r>
      <w:r>
        <w:t>D.T.U.</w:t>
      </w:r>
      <w:r>
        <w:rPr>
          <w:spacing w:val="-2"/>
        </w:rPr>
        <w:t xml:space="preserve"> </w:t>
      </w:r>
      <w:r>
        <w:t>-</w:t>
      </w:r>
      <w:r>
        <w:rPr>
          <w:spacing w:val="-4"/>
        </w:rPr>
        <w:t xml:space="preserve"> </w:t>
      </w:r>
      <w:r>
        <w:t>70.1</w:t>
      </w:r>
      <w:r>
        <w:rPr>
          <w:spacing w:val="-3"/>
        </w:rPr>
        <w:t xml:space="preserve"> </w:t>
      </w:r>
      <w:r>
        <w:t>édition</w:t>
      </w:r>
      <w:r>
        <w:rPr>
          <w:spacing w:val="-2"/>
        </w:rPr>
        <w:t xml:space="preserve"> </w:t>
      </w:r>
      <w:r>
        <w:t>de</w:t>
      </w:r>
      <w:r>
        <w:rPr>
          <w:spacing w:val="-1"/>
        </w:rPr>
        <w:t xml:space="preserve"> </w:t>
      </w:r>
      <w:r>
        <w:t>décembre</w:t>
      </w:r>
      <w:r>
        <w:rPr>
          <w:spacing w:val="-3"/>
        </w:rPr>
        <w:t xml:space="preserve"> </w:t>
      </w:r>
      <w:r>
        <w:t>1980</w:t>
      </w:r>
    </w:p>
    <w:p w14:paraId="149DD3FA" w14:textId="7E35EB0A" w:rsidR="00E2738F" w:rsidRDefault="00E2738F" w:rsidP="00F053C4">
      <w:pPr>
        <w:pStyle w:val="Corpsdetexte"/>
        <w:spacing w:before="5"/>
        <w:jc w:val="both"/>
        <w:rPr>
          <w:sz w:val="25"/>
        </w:rPr>
      </w:pPr>
    </w:p>
    <w:p w14:paraId="6D38CC40" w14:textId="06C2CD32" w:rsidR="007265DC" w:rsidRDefault="00C809A0" w:rsidP="00F053C4">
      <w:pPr>
        <w:pStyle w:val="Titre2"/>
      </w:pPr>
      <w:r>
        <w:t>4.</w:t>
      </w:r>
      <w:r w:rsidR="00693D4C">
        <w:t>8</w:t>
      </w:r>
      <w:r w:rsidR="00964828">
        <w:t>.</w:t>
      </w:r>
      <w:r w:rsidR="00FE1265">
        <w:t>1</w:t>
      </w:r>
      <w:r w:rsidR="00964828">
        <w:t>-</w:t>
      </w:r>
      <w:r w:rsidR="00964828">
        <w:rPr>
          <w:spacing w:val="-3"/>
        </w:rPr>
        <w:t xml:space="preserve"> </w:t>
      </w:r>
      <w:r w:rsidR="00964828">
        <w:t>Eclairage</w:t>
      </w:r>
    </w:p>
    <w:p w14:paraId="28378E65" w14:textId="765E76F4" w:rsidR="005C2BF2" w:rsidRDefault="005C2BF2" w:rsidP="00F053C4">
      <w:pPr>
        <w:pStyle w:val="Corpsdetexte"/>
        <w:spacing w:before="7"/>
        <w:jc w:val="both"/>
        <w:rPr>
          <w:b/>
          <w:sz w:val="25"/>
        </w:rPr>
      </w:pPr>
    </w:p>
    <w:p w14:paraId="141707A0" w14:textId="1ABA9AD9" w:rsidR="005C2BF2" w:rsidRDefault="00D50030" w:rsidP="00F053C4">
      <w:pPr>
        <w:pStyle w:val="Corpsdetexte"/>
        <w:spacing w:before="13" w:line="259" w:lineRule="auto"/>
        <w:ind w:left="142" w:right="310"/>
        <w:jc w:val="both"/>
      </w:pPr>
      <w:r>
        <w:t>L</w:t>
      </w:r>
      <w:r w:rsidR="005C2BF2" w:rsidRPr="005C2BF2">
        <w:t>es quantitatifs et le type d’éclairage souhaité</w:t>
      </w:r>
      <w:r>
        <w:t xml:space="preserve"> sont indiqués dans le document Fiches par local </w:t>
      </w:r>
      <w:r w:rsidR="00B658F2">
        <w:t xml:space="preserve">lot </w:t>
      </w:r>
      <w:r>
        <w:t>électricité</w:t>
      </w:r>
      <w:r w:rsidR="00095726">
        <w:t xml:space="preserve"> en annexe 8.</w:t>
      </w:r>
      <w:r w:rsidR="00B53B9F">
        <w:t>1</w:t>
      </w:r>
    </w:p>
    <w:p w14:paraId="3A7B142C" w14:textId="546E4042" w:rsidR="005C2BF2" w:rsidRDefault="005C2BF2" w:rsidP="00F053C4">
      <w:pPr>
        <w:pStyle w:val="Corpsdetexte"/>
        <w:spacing w:before="13" w:line="259" w:lineRule="auto"/>
        <w:ind w:left="142" w:right="310"/>
        <w:jc w:val="both"/>
      </w:pPr>
      <w:r>
        <w:t>Le</w:t>
      </w:r>
      <w:r>
        <w:rPr>
          <w:spacing w:val="-5"/>
        </w:rPr>
        <w:t xml:space="preserve"> </w:t>
      </w:r>
      <w:r>
        <w:t>positionnement</w:t>
      </w:r>
      <w:r>
        <w:rPr>
          <w:spacing w:val="-5"/>
        </w:rPr>
        <w:t xml:space="preserve"> </w:t>
      </w:r>
      <w:r>
        <w:t>des</w:t>
      </w:r>
      <w:r>
        <w:rPr>
          <w:spacing w:val="-5"/>
        </w:rPr>
        <w:t xml:space="preserve"> </w:t>
      </w:r>
      <w:r>
        <w:t xml:space="preserve">différents éclairages et interrupteurs </w:t>
      </w:r>
      <w:r w:rsidR="006C70C7">
        <w:t>est</w:t>
      </w:r>
      <w:r w:rsidR="00FB00C3">
        <w:t xml:space="preserve"> à communiquer aux différents lots en charge de la synthèse pour validation par le maître d’ouvrage en phase étude d’exécution.</w:t>
      </w:r>
    </w:p>
    <w:p w14:paraId="37403A84" w14:textId="77777777" w:rsidR="005C2BF2" w:rsidRPr="005C2BF2" w:rsidRDefault="005C2BF2" w:rsidP="00F053C4">
      <w:pPr>
        <w:pStyle w:val="Corpsdetexte"/>
        <w:spacing w:before="7"/>
        <w:ind w:firstLine="172"/>
        <w:jc w:val="both"/>
      </w:pPr>
    </w:p>
    <w:p w14:paraId="30953F07" w14:textId="77777777" w:rsidR="007265DC" w:rsidRDefault="00964828" w:rsidP="00F053C4">
      <w:pPr>
        <w:pStyle w:val="Corpsdetexte"/>
        <w:ind w:left="172"/>
        <w:jc w:val="both"/>
      </w:pPr>
      <w:r>
        <w:t>Les niveaux</w:t>
      </w:r>
      <w:r>
        <w:rPr>
          <w:spacing w:val="-4"/>
        </w:rPr>
        <w:t xml:space="preserve"> </w:t>
      </w:r>
      <w:r>
        <w:t>d’éclairement requis</w:t>
      </w:r>
      <w:r>
        <w:rPr>
          <w:spacing w:val="-1"/>
        </w:rPr>
        <w:t xml:space="preserve"> </w:t>
      </w:r>
      <w:r>
        <w:t>sont</w:t>
      </w:r>
      <w:r>
        <w:rPr>
          <w:spacing w:val="-2"/>
        </w:rPr>
        <w:t xml:space="preserve"> </w:t>
      </w:r>
      <w:r>
        <w:t>les</w:t>
      </w:r>
      <w:r>
        <w:rPr>
          <w:spacing w:val="-2"/>
        </w:rPr>
        <w:t xml:space="preserve"> </w:t>
      </w:r>
      <w:r>
        <w:t>suivants</w:t>
      </w:r>
      <w:r>
        <w:rPr>
          <w:spacing w:val="-2"/>
        </w:rPr>
        <w:t xml:space="preserve"> </w:t>
      </w:r>
      <w:r>
        <w:t>(à</w:t>
      </w:r>
      <w:r>
        <w:rPr>
          <w:spacing w:val="-3"/>
        </w:rPr>
        <w:t xml:space="preserve"> </w:t>
      </w:r>
      <w:r>
        <w:t>0.45m du</w:t>
      </w:r>
      <w:r>
        <w:rPr>
          <w:spacing w:val="-1"/>
        </w:rPr>
        <w:t xml:space="preserve"> </w:t>
      </w:r>
      <w:r>
        <w:t>sol)</w:t>
      </w:r>
      <w:r>
        <w:rPr>
          <w:spacing w:val="-2"/>
        </w:rPr>
        <w:t xml:space="preserve"> </w:t>
      </w:r>
      <w:r>
        <w:t>:</w:t>
      </w:r>
    </w:p>
    <w:p w14:paraId="5234FCB3" w14:textId="26D15B83" w:rsidR="000D69AC" w:rsidRDefault="000D69AC" w:rsidP="00F053C4">
      <w:pPr>
        <w:pStyle w:val="Paragraphedeliste"/>
        <w:numPr>
          <w:ilvl w:val="0"/>
          <w:numId w:val="5"/>
        </w:numPr>
        <w:tabs>
          <w:tab w:val="left" w:pos="893"/>
          <w:tab w:val="left" w:pos="894"/>
        </w:tabs>
        <w:ind w:hanging="361"/>
        <w:jc w:val="both"/>
      </w:pPr>
      <w:r>
        <w:t>Bureaux</w:t>
      </w:r>
      <w:r w:rsidR="005B2C90">
        <w:t>, salle de réunion</w:t>
      </w:r>
      <w:r>
        <w:t xml:space="preserve"> : </w:t>
      </w:r>
      <w:r w:rsidR="00B50903">
        <w:t>5</w:t>
      </w:r>
      <w:r>
        <w:t>00 lux</w:t>
      </w:r>
      <w:r w:rsidR="00B50903">
        <w:t>, à</w:t>
      </w:r>
      <w:r w:rsidR="00B50903" w:rsidRPr="00D921A1">
        <w:t xml:space="preserve"> </w:t>
      </w:r>
      <w:r w:rsidR="00B50903">
        <w:t>0.</w:t>
      </w:r>
      <w:r w:rsidR="005B2C90">
        <w:t>85</w:t>
      </w:r>
      <w:r w:rsidR="00B50903">
        <w:t>m du</w:t>
      </w:r>
      <w:r w:rsidR="00B50903" w:rsidRPr="00D921A1">
        <w:t xml:space="preserve"> </w:t>
      </w:r>
      <w:r w:rsidR="00B50903">
        <w:t>sol</w:t>
      </w:r>
    </w:p>
    <w:p w14:paraId="073716DF" w14:textId="4E2E37E6" w:rsidR="000D69AC" w:rsidRDefault="000D69AC" w:rsidP="00F053C4">
      <w:pPr>
        <w:pStyle w:val="Paragraphedeliste"/>
        <w:numPr>
          <w:ilvl w:val="0"/>
          <w:numId w:val="5"/>
        </w:numPr>
        <w:tabs>
          <w:tab w:val="left" w:pos="893"/>
          <w:tab w:val="left" w:pos="894"/>
        </w:tabs>
        <w:ind w:hanging="361"/>
        <w:jc w:val="both"/>
      </w:pPr>
      <w:r>
        <w:t>Circulations : 100 lux</w:t>
      </w:r>
      <w:r w:rsidR="00B50903">
        <w:t>, à</w:t>
      </w:r>
      <w:r w:rsidR="00B50903" w:rsidRPr="00D921A1">
        <w:t xml:space="preserve"> </w:t>
      </w:r>
      <w:r w:rsidR="00B50903">
        <w:t>0.</w:t>
      </w:r>
      <w:r w:rsidR="005B2C90">
        <w:t>10</w:t>
      </w:r>
      <w:r w:rsidR="00B50903">
        <w:t>m du</w:t>
      </w:r>
      <w:r w:rsidR="00B50903" w:rsidRPr="00D921A1">
        <w:t xml:space="preserve"> </w:t>
      </w:r>
      <w:r w:rsidR="00B50903">
        <w:t>sol</w:t>
      </w:r>
    </w:p>
    <w:p w14:paraId="67D38919" w14:textId="3F069E54" w:rsidR="000D69AC" w:rsidRDefault="000D69AC" w:rsidP="00F053C4">
      <w:pPr>
        <w:pStyle w:val="Paragraphedeliste"/>
        <w:numPr>
          <w:ilvl w:val="0"/>
          <w:numId w:val="5"/>
        </w:numPr>
        <w:tabs>
          <w:tab w:val="left" w:pos="893"/>
          <w:tab w:val="left" w:pos="894"/>
        </w:tabs>
        <w:ind w:hanging="361"/>
        <w:jc w:val="both"/>
      </w:pPr>
      <w:r>
        <w:lastRenderedPageBreak/>
        <w:t xml:space="preserve">Escalier : </w:t>
      </w:r>
      <w:r w:rsidR="00B50903">
        <w:t>150 lux, à</w:t>
      </w:r>
      <w:r w:rsidR="00B50903" w:rsidRPr="00D921A1">
        <w:t xml:space="preserve"> </w:t>
      </w:r>
      <w:r w:rsidR="00B50903">
        <w:t>0.</w:t>
      </w:r>
      <w:r w:rsidR="005B2C90">
        <w:t>10</w:t>
      </w:r>
      <w:r w:rsidR="00B50903">
        <w:t>m du</w:t>
      </w:r>
      <w:r w:rsidR="00B50903" w:rsidRPr="00D921A1">
        <w:t xml:space="preserve"> </w:t>
      </w:r>
      <w:r w:rsidR="00B50903">
        <w:t>sol</w:t>
      </w:r>
    </w:p>
    <w:p w14:paraId="5B1EFB0D" w14:textId="25F38DBD" w:rsidR="00B50903" w:rsidRDefault="00B50903" w:rsidP="00F053C4">
      <w:pPr>
        <w:pStyle w:val="Paragraphedeliste"/>
        <w:numPr>
          <w:ilvl w:val="0"/>
          <w:numId w:val="5"/>
        </w:numPr>
        <w:tabs>
          <w:tab w:val="left" w:pos="893"/>
          <w:tab w:val="left" w:pos="894"/>
        </w:tabs>
        <w:ind w:hanging="361"/>
        <w:jc w:val="both"/>
      </w:pPr>
      <w:r>
        <w:t>Palier : 300 lux, à</w:t>
      </w:r>
      <w:r w:rsidRPr="00D921A1">
        <w:t xml:space="preserve"> </w:t>
      </w:r>
      <w:r>
        <w:t>0.</w:t>
      </w:r>
      <w:r w:rsidR="005B2C90">
        <w:t>10</w:t>
      </w:r>
      <w:r>
        <w:t>m du</w:t>
      </w:r>
      <w:r w:rsidRPr="00D921A1">
        <w:t xml:space="preserve"> </w:t>
      </w:r>
      <w:r>
        <w:t>sol</w:t>
      </w:r>
    </w:p>
    <w:p w14:paraId="5E3A63DE" w14:textId="5EBDBF4E" w:rsidR="000D69AC" w:rsidRDefault="000D69AC" w:rsidP="00F053C4">
      <w:pPr>
        <w:pStyle w:val="Paragraphedeliste"/>
        <w:numPr>
          <w:ilvl w:val="0"/>
          <w:numId w:val="5"/>
        </w:numPr>
        <w:tabs>
          <w:tab w:val="left" w:pos="893"/>
          <w:tab w:val="left" w:pos="894"/>
        </w:tabs>
        <w:ind w:hanging="361"/>
        <w:jc w:val="both"/>
      </w:pPr>
      <w:r>
        <w:t xml:space="preserve">Réserves / locaux de stockage : </w:t>
      </w:r>
      <w:r w:rsidR="00B50903">
        <w:t>300 lux, à</w:t>
      </w:r>
      <w:r w:rsidR="00B50903" w:rsidRPr="00D921A1">
        <w:t xml:space="preserve"> </w:t>
      </w:r>
      <w:r w:rsidR="00B50903">
        <w:t>0.</w:t>
      </w:r>
      <w:r w:rsidR="005B2C90">
        <w:t>10</w:t>
      </w:r>
      <w:r w:rsidR="00B50903">
        <w:t>m du</w:t>
      </w:r>
      <w:r w:rsidR="00B50903" w:rsidRPr="00D921A1">
        <w:t xml:space="preserve"> </w:t>
      </w:r>
      <w:r w:rsidR="00B50903">
        <w:t>sol</w:t>
      </w:r>
    </w:p>
    <w:p w14:paraId="689FBA52" w14:textId="45D3C03D" w:rsidR="007265DC" w:rsidRDefault="00964828" w:rsidP="00F053C4">
      <w:pPr>
        <w:pStyle w:val="Paragraphedeliste"/>
        <w:numPr>
          <w:ilvl w:val="0"/>
          <w:numId w:val="5"/>
        </w:numPr>
        <w:tabs>
          <w:tab w:val="left" w:pos="893"/>
          <w:tab w:val="left" w:pos="894"/>
        </w:tabs>
        <w:ind w:hanging="361"/>
        <w:jc w:val="both"/>
      </w:pPr>
      <w:r>
        <w:t>Sanitaires</w:t>
      </w:r>
      <w:r w:rsidRPr="00D921A1">
        <w:t xml:space="preserve"> </w:t>
      </w:r>
      <w:r>
        <w:t>:</w:t>
      </w:r>
      <w:r w:rsidRPr="00D921A1">
        <w:t xml:space="preserve"> </w:t>
      </w:r>
      <w:r>
        <w:t>200</w:t>
      </w:r>
      <w:r w:rsidRPr="00D921A1">
        <w:t xml:space="preserve"> </w:t>
      </w:r>
      <w:r>
        <w:t>lux</w:t>
      </w:r>
      <w:r w:rsidR="00B50903">
        <w:t xml:space="preserve">, </w:t>
      </w:r>
      <w:r w:rsidR="005B2C90">
        <w:t>au niveau du lavabo et WC</w:t>
      </w:r>
    </w:p>
    <w:p w14:paraId="337BC1C2" w14:textId="21B9CE8F" w:rsidR="007265DC" w:rsidRDefault="005B2C90" w:rsidP="00F053C4">
      <w:pPr>
        <w:pStyle w:val="Paragraphedeliste"/>
        <w:numPr>
          <w:ilvl w:val="0"/>
          <w:numId w:val="5"/>
        </w:numPr>
        <w:tabs>
          <w:tab w:val="left" w:pos="893"/>
          <w:tab w:val="left" w:pos="894"/>
        </w:tabs>
        <w:ind w:hanging="361"/>
        <w:jc w:val="both"/>
      </w:pPr>
      <w:r>
        <w:t>Salle d’attente : 200 lux, à</w:t>
      </w:r>
      <w:r w:rsidRPr="00D921A1">
        <w:t xml:space="preserve"> </w:t>
      </w:r>
      <w:r>
        <w:t>0.10m du</w:t>
      </w:r>
      <w:r w:rsidRPr="00D921A1">
        <w:t xml:space="preserve"> </w:t>
      </w:r>
      <w:r>
        <w:t>sol</w:t>
      </w:r>
    </w:p>
    <w:p w14:paraId="1048A970" w14:textId="77777777" w:rsidR="00E2738F" w:rsidRDefault="00E2738F" w:rsidP="00F053C4">
      <w:pPr>
        <w:pStyle w:val="Corpsdetexte"/>
        <w:jc w:val="both"/>
      </w:pPr>
    </w:p>
    <w:p w14:paraId="504BF589" w14:textId="6133FC40" w:rsidR="00E2738F" w:rsidRDefault="00E2738F" w:rsidP="00F053C4">
      <w:pPr>
        <w:tabs>
          <w:tab w:val="left" w:pos="894"/>
        </w:tabs>
        <w:spacing w:before="1" w:line="259" w:lineRule="auto"/>
        <w:ind w:right="310"/>
        <w:jc w:val="both"/>
      </w:pPr>
      <w:r w:rsidRPr="00E2738F">
        <w:t>La pose encastrée dans le faux plafond est à</w:t>
      </w:r>
      <w:r w:rsidRPr="00E2738F">
        <w:rPr>
          <w:spacing w:val="1"/>
        </w:rPr>
        <w:t xml:space="preserve"> </w:t>
      </w:r>
      <w:r w:rsidRPr="00E2738F">
        <w:t xml:space="preserve">privilégier. Le </w:t>
      </w:r>
      <w:r w:rsidR="006C70C7">
        <w:t xml:space="preserve">mémoire technique du titulaire comprend </w:t>
      </w:r>
      <w:r w:rsidRPr="00E2738F">
        <w:t>la documentation des éclairages qu’il envisage de</w:t>
      </w:r>
      <w:r w:rsidRPr="00E2738F">
        <w:rPr>
          <w:spacing w:val="1"/>
        </w:rPr>
        <w:t xml:space="preserve"> </w:t>
      </w:r>
      <w:r w:rsidRPr="00E2738F">
        <w:t>placer</w:t>
      </w:r>
      <w:r w:rsidRPr="00E2738F">
        <w:rPr>
          <w:spacing w:val="-3"/>
        </w:rPr>
        <w:t xml:space="preserve"> </w:t>
      </w:r>
      <w:r w:rsidRPr="00E2738F">
        <w:t>dans</w:t>
      </w:r>
      <w:r w:rsidRPr="00E2738F">
        <w:rPr>
          <w:spacing w:val="-6"/>
        </w:rPr>
        <w:t xml:space="preserve"> </w:t>
      </w:r>
      <w:r w:rsidRPr="00E2738F">
        <w:t>les</w:t>
      </w:r>
      <w:r w:rsidRPr="00E2738F">
        <w:rPr>
          <w:spacing w:val="-5"/>
        </w:rPr>
        <w:t xml:space="preserve"> </w:t>
      </w:r>
      <w:r w:rsidRPr="00E2738F">
        <w:t>différents</w:t>
      </w:r>
      <w:r w:rsidRPr="00E2738F">
        <w:rPr>
          <w:spacing w:val="-6"/>
        </w:rPr>
        <w:t xml:space="preserve"> </w:t>
      </w:r>
      <w:r w:rsidRPr="00E2738F">
        <w:t>locaux.</w:t>
      </w:r>
      <w:r w:rsidRPr="00E2738F">
        <w:rPr>
          <w:spacing w:val="-7"/>
        </w:rPr>
        <w:t xml:space="preserve"> </w:t>
      </w:r>
      <w:r w:rsidRPr="00E2738F">
        <w:t>Dans</w:t>
      </w:r>
      <w:r w:rsidRPr="00E2738F">
        <w:rPr>
          <w:spacing w:val="-5"/>
        </w:rPr>
        <w:t xml:space="preserve"> </w:t>
      </w:r>
      <w:r w:rsidRPr="00E2738F">
        <w:t>les</w:t>
      </w:r>
      <w:r w:rsidRPr="00E2738F">
        <w:rPr>
          <w:spacing w:val="-5"/>
        </w:rPr>
        <w:t xml:space="preserve"> </w:t>
      </w:r>
      <w:r w:rsidRPr="00E2738F">
        <w:t>sanitaires,</w:t>
      </w:r>
      <w:r w:rsidRPr="00E2738F">
        <w:rPr>
          <w:spacing w:val="-5"/>
        </w:rPr>
        <w:t xml:space="preserve"> </w:t>
      </w:r>
      <w:r w:rsidRPr="00E2738F">
        <w:t>il</w:t>
      </w:r>
      <w:r w:rsidR="00B41F11">
        <w:rPr>
          <w:spacing w:val="-6"/>
        </w:rPr>
        <w:t xml:space="preserve"> est </w:t>
      </w:r>
      <w:r w:rsidRPr="00E2738F">
        <w:t>posé</w:t>
      </w:r>
      <w:r w:rsidRPr="00E2738F">
        <w:rPr>
          <w:spacing w:val="-5"/>
        </w:rPr>
        <w:t xml:space="preserve"> </w:t>
      </w:r>
      <w:r w:rsidRPr="00E2738F">
        <w:t>une</w:t>
      </w:r>
      <w:r w:rsidRPr="00E2738F">
        <w:rPr>
          <w:spacing w:val="-4"/>
        </w:rPr>
        <w:t xml:space="preserve"> </w:t>
      </w:r>
      <w:r w:rsidRPr="00E2738F">
        <w:t>réglette</w:t>
      </w:r>
      <w:r w:rsidRPr="00E2738F">
        <w:rPr>
          <w:spacing w:val="-3"/>
        </w:rPr>
        <w:t xml:space="preserve"> </w:t>
      </w:r>
      <w:r w:rsidRPr="00E2738F">
        <w:t>au-dessus</w:t>
      </w:r>
      <w:r w:rsidRPr="00E2738F">
        <w:rPr>
          <w:spacing w:val="-3"/>
        </w:rPr>
        <w:t xml:space="preserve"> </w:t>
      </w:r>
      <w:r w:rsidRPr="00E2738F">
        <w:t>du</w:t>
      </w:r>
      <w:r w:rsidRPr="00E2738F">
        <w:rPr>
          <w:spacing w:val="-9"/>
        </w:rPr>
        <w:t xml:space="preserve"> miroir </w:t>
      </w:r>
      <w:r w:rsidRPr="00E2738F">
        <w:t>du</w:t>
      </w:r>
      <w:r w:rsidRPr="00E2738F">
        <w:rPr>
          <w:spacing w:val="-1"/>
        </w:rPr>
        <w:t xml:space="preserve"> </w:t>
      </w:r>
      <w:r w:rsidR="005B2C90">
        <w:t>lavabo</w:t>
      </w:r>
      <w:r w:rsidRPr="00E2738F">
        <w:t>,</w:t>
      </w:r>
      <w:r w:rsidRPr="00E2738F">
        <w:rPr>
          <w:spacing w:val="-3"/>
        </w:rPr>
        <w:t xml:space="preserve"> </w:t>
      </w:r>
      <w:r w:rsidRPr="00E2738F">
        <w:t>raccordée</w:t>
      </w:r>
      <w:r w:rsidRPr="00E2738F">
        <w:rPr>
          <w:spacing w:val="-2"/>
        </w:rPr>
        <w:t xml:space="preserve"> </w:t>
      </w:r>
      <w:r w:rsidRPr="00E2738F">
        <w:t>à l’interrupteur du</w:t>
      </w:r>
      <w:r w:rsidRPr="00E2738F">
        <w:rPr>
          <w:spacing w:val="-2"/>
        </w:rPr>
        <w:t xml:space="preserve"> </w:t>
      </w:r>
      <w:r w:rsidRPr="00E2738F">
        <w:t>local.</w:t>
      </w:r>
    </w:p>
    <w:p w14:paraId="56698451" w14:textId="2905F89C" w:rsidR="00FB00C3" w:rsidRDefault="00FB00C3" w:rsidP="00F053C4">
      <w:pPr>
        <w:tabs>
          <w:tab w:val="left" w:pos="894"/>
        </w:tabs>
        <w:spacing w:before="1" w:line="259" w:lineRule="auto"/>
        <w:ind w:right="310"/>
        <w:jc w:val="both"/>
      </w:pPr>
    </w:p>
    <w:p w14:paraId="1FBB4169" w14:textId="64CC6252" w:rsidR="001026C5" w:rsidRDefault="001026C5" w:rsidP="00F053C4">
      <w:pPr>
        <w:tabs>
          <w:tab w:val="left" w:pos="894"/>
        </w:tabs>
        <w:spacing w:before="1" w:line="259" w:lineRule="auto"/>
        <w:ind w:right="310"/>
        <w:jc w:val="both"/>
      </w:pPr>
      <w:r w:rsidRPr="001026C5">
        <w:t xml:space="preserve">Luminaires à modules LED </w:t>
      </w:r>
      <w:r>
        <w:t xml:space="preserve">intégrable dalles faux-plafonds 600x600mm </w:t>
      </w:r>
      <w:r w:rsidRPr="001026C5">
        <w:t>selon certificat BAT-EQ-127</w:t>
      </w:r>
    </w:p>
    <w:p w14:paraId="4B3407CC" w14:textId="77777777" w:rsidR="003D4AEA" w:rsidRDefault="003D4AEA" w:rsidP="00F053C4">
      <w:pPr>
        <w:pStyle w:val="Corpsdetexte"/>
        <w:spacing w:line="268" w:lineRule="exact"/>
        <w:jc w:val="both"/>
      </w:pPr>
    </w:p>
    <w:p w14:paraId="433D41B4" w14:textId="3F819B39" w:rsidR="00F50FA7" w:rsidRPr="00F50FA7" w:rsidRDefault="00C809A0" w:rsidP="00F053C4">
      <w:pPr>
        <w:pStyle w:val="Titre2"/>
      </w:pPr>
      <w:r>
        <w:t>4.</w:t>
      </w:r>
      <w:r w:rsidR="00693D4C">
        <w:t>8</w:t>
      </w:r>
      <w:r w:rsidR="00964828">
        <w:t>.</w:t>
      </w:r>
      <w:r w:rsidR="00FE1265">
        <w:t>2</w:t>
      </w:r>
      <w:r w:rsidR="00964828">
        <w:t>-</w:t>
      </w:r>
      <w:r w:rsidR="00964828">
        <w:rPr>
          <w:spacing w:val="-3"/>
        </w:rPr>
        <w:t xml:space="preserve"> </w:t>
      </w:r>
      <w:r w:rsidR="00964828">
        <w:t>Appareillages</w:t>
      </w:r>
      <w:r w:rsidR="00964828">
        <w:rPr>
          <w:spacing w:val="-2"/>
        </w:rPr>
        <w:t xml:space="preserve"> </w:t>
      </w:r>
    </w:p>
    <w:p w14:paraId="1820B8DC" w14:textId="77777777" w:rsidR="00F50FA7" w:rsidRDefault="00F50FA7" w:rsidP="00F053C4">
      <w:pPr>
        <w:pStyle w:val="Corpsdetexte"/>
        <w:spacing w:before="10"/>
        <w:jc w:val="both"/>
        <w:rPr>
          <w:b/>
          <w:sz w:val="21"/>
        </w:rPr>
      </w:pPr>
    </w:p>
    <w:p w14:paraId="33314D66" w14:textId="1ADE5FC8" w:rsidR="00E2738F" w:rsidRDefault="00355674" w:rsidP="00F053C4">
      <w:pPr>
        <w:pStyle w:val="Corpsdetexte"/>
        <w:ind w:left="172"/>
        <w:jc w:val="both"/>
      </w:pPr>
      <w:r>
        <w:t>Le tableau de fiches par local</w:t>
      </w:r>
      <w:r w:rsidR="005C2BF2" w:rsidRPr="005C2BF2">
        <w:t xml:space="preserve"> </w:t>
      </w:r>
      <w:r w:rsidR="00095726">
        <w:t>en annexe 8</w:t>
      </w:r>
      <w:r w:rsidR="00B53B9F">
        <w:t>.1</w:t>
      </w:r>
      <w:r w:rsidR="00095726">
        <w:t xml:space="preserve"> </w:t>
      </w:r>
      <w:r w:rsidR="005B2C90">
        <w:t>détaille les appareillage</w:t>
      </w:r>
      <w:r w:rsidR="005C2BF2">
        <w:t>s</w:t>
      </w:r>
      <w:r w:rsidR="005B2C90">
        <w:t xml:space="preserve"> nécessaire</w:t>
      </w:r>
      <w:r w:rsidR="005C2BF2">
        <w:t>s</w:t>
      </w:r>
      <w:r w:rsidR="005B2C90">
        <w:t xml:space="preserve"> par local.</w:t>
      </w:r>
      <w:r w:rsidR="00A25592">
        <w:t xml:space="preserve"> </w:t>
      </w:r>
    </w:p>
    <w:p w14:paraId="2BA27DE6" w14:textId="77777777" w:rsidR="003D4AEA" w:rsidRDefault="003D4AEA" w:rsidP="00F053C4">
      <w:pPr>
        <w:pStyle w:val="Corpsdetexte"/>
        <w:spacing w:before="13" w:line="259" w:lineRule="auto"/>
        <w:ind w:left="881" w:right="310"/>
        <w:jc w:val="both"/>
      </w:pPr>
    </w:p>
    <w:p w14:paraId="13C4B1C8" w14:textId="79905FED" w:rsidR="007265DC" w:rsidRDefault="00964828" w:rsidP="00F053C4">
      <w:pPr>
        <w:pStyle w:val="Corpsdetexte"/>
        <w:spacing w:before="13" w:line="259" w:lineRule="auto"/>
        <w:ind w:left="142" w:right="310"/>
        <w:jc w:val="both"/>
      </w:pPr>
      <w:r>
        <w:t>Le</w:t>
      </w:r>
      <w:r>
        <w:rPr>
          <w:spacing w:val="-5"/>
        </w:rPr>
        <w:t xml:space="preserve"> </w:t>
      </w:r>
      <w:r>
        <w:t>positionnement</w:t>
      </w:r>
      <w:r>
        <w:rPr>
          <w:spacing w:val="-5"/>
        </w:rPr>
        <w:t xml:space="preserve"> </w:t>
      </w:r>
      <w:r>
        <w:t>des</w:t>
      </w:r>
      <w:r>
        <w:rPr>
          <w:spacing w:val="-5"/>
        </w:rPr>
        <w:t xml:space="preserve"> </w:t>
      </w:r>
      <w:r>
        <w:t>différentes</w:t>
      </w:r>
      <w:r>
        <w:rPr>
          <w:spacing w:val="-6"/>
        </w:rPr>
        <w:t xml:space="preserve"> </w:t>
      </w:r>
      <w:r>
        <w:t>prises</w:t>
      </w:r>
      <w:r>
        <w:rPr>
          <w:spacing w:val="-5"/>
        </w:rPr>
        <w:t xml:space="preserve"> </w:t>
      </w:r>
      <w:r>
        <w:t>de</w:t>
      </w:r>
      <w:r>
        <w:rPr>
          <w:spacing w:val="-5"/>
        </w:rPr>
        <w:t xml:space="preserve"> </w:t>
      </w:r>
      <w:r>
        <w:t>courant</w:t>
      </w:r>
      <w:r>
        <w:rPr>
          <w:spacing w:val="-5"/>
        </w:rPr>
        <w:t xml:space="preserve"> </w:t>
      </w:r>
      <w:r>
        <w:t>et</w:t>
      </w:r>
      <w:r>
        <w:rPr>
          <w:spacing w:val="-5"/>
        </w:rPr>
        <w:t xml:space="preserve"> </w:t>
      </w:r>
      <w:r>
        <w:t>arrivées</w:t>
      </w:r>
      <w:r>
        <w:rPr>
          <w:spacing w:val="-5"/>
        </w:rPr>
        <w:t xml:space="preserve"> </w:t>
      </w:r>
      <w:r>
        <w:t>électriques</w:t>
      </w:r>
      <w:r>
        <w:rPr>
          <w:spacing w:val="-5"/>
        </w:rPr>
        <w:t xml:space="preserve"> </w:t>
      </w:r>
      <w:r w:rsidR="00B41F11">
        <w:t>est</w:t>
      </w:r>
      <w:r>
        <w:rPr>
          <w:spacing w:val="-5"/>
        </w:rPr>
        <w:t xml:space="preserve"> </w:t>
      </w:r>
      <w:r w:rsidR="00FB00C3">
        <w:rPr>
          <w:spacing w:val="-5"/>
        </w:rPr>
        <w:t xml:space="preserve">à communiquer aux différents lots en charge de la synthèse pour validation par le maître </w:t>
      </w:r>
      <w:r>
        <w:t>d’ouvrage</w:t>
      </w:r>
      <w:r w:rsidR="00FB00C3">
        <w:t xml:space="preserve"> en phase étude d’exécution.</w:t>
      </w:r>
    </w:p>
    <w:p w14:paraId="25F295EC" w14:textId="666E5400" w:rsidR="00A25592" w:rsidRDefault="00A25592" w:rsidP="00F053C4">
      <w:pPr>
        <w:pStyle w:val="Corpsdetexte"/>
        <w:spacing w:before="13" w:line="259" w:lineRule="auto"/>
        <w:ind w:left="142" w:right="310"/>
        <w:jc w:val="both"/>
      </w:pPr>
    </w:p>
    <w:p w14:paraId="7BE4F53B" w14:textId="53F37FFB" w:rsidR="007265DC" w:rsidRDefault="00355674" w:rsidP="00F053C4">
      <w:pPr>
        <w:pStyle w:val="Corpsdetexte"/>
        <w:spacing w:before="1"/>
        <w:ind w:left="172" w:right="314"/>
        <w:jc w:val="both"/>
      </w:pPr>
      <w:r w:rsidRPr="00355674">
        <w:t>Appareillage gamme Mosaïc de chez Legrand</w:t>
      </w:r>
      <w:r w:rsidR="00B41F11">
        <w:t xml:space="preserve"> ou équivalent</w:t>
      </w:r>
      <w:r w:rsidRPr="00355674">
        <w:t xml:space="preserve"> souhaité.</w:t>
      </w:r>
    </w:p>
    <w:p w14:paraId="19A0E5C0" w14:textId="77777777" w:rsidR="007265DC" w:rsidRDefault="007265DC" w:rsidP="00F053C4">
      <w:pPr>
        <w:pStyle w:val="Corpsdetexte"/>
        <w:spacing w:before="5"/>
        <w:jc w:val="both"/>
        <w:rPr>
          <w:sz w:val="25"/>
        </w:rPr>
      </w:pPr>
    </w:p>
    <w:p w14:paraId="4C9AC067" w14:textId="6F73590F" w:rsidR="007265DC" w:rsidRDefault="00964828" w:rsidP="00F053C4">
      <w:pPr>
        <w:pStyle w:val="Titre2"/>
      </w:pPr>
      <w:r>
        <w:t>4.</w:t>
      </w:r>
      <w:r w:rsidR="00693D4C">
        <w:t>8</w:t>
      </w:r>
      <w:r>
        <w:t>.</w:t>
      </w:r>
      <w:r w:rsidR="00FE1265">
        <w:t>3</w:t>
      </w:r>
      <w:r>
        <w:t>-</w:t>
      </w:r>
      <w:r>
        <w:rPr>
          <w:spacing w:val="-3"/>
        </w:rPr>
        <w:t xml:space="preserve"> </w:t>
      </w:r>
      <w:r w:rsidR="00527DD8">
        <w:t>Distribution CFO</w:t>
      </w:r>
    </w:p>
    <w:p w14:paraId="67D41E76" w14:textId="77777777" w:rsidR="007265DC" w:rsidRDefault="007265DC" w:rsidP="00F053C4">
      <w:pPr>
        <w:pStyle w:val="Corpsdetexte"/>
        <w:spacing w:before="6"/>
        <w:jc w:val="both"/>
        <w:rPr>
          <w:b/>
          <w:sz w:val="25"/>
        </w:rPr>
      </w:pPr>
    </w:p>
    <w:p w14:paraId="4FA1760C" w14:textId="77777777" w:rsidR="007265DC" w:rsidRDefault="00964828" w:rsidP="00F053C4">
      <w:pPr>
        <w:pStyle w:val="Corpsdetexte"/>
        <w:spacing w:before="1"/>
        <w:ind w:left="172"/>
        <w:jc w:val="both"/>
      </w:pPr>
      <w:r>
        <w:t>A</w:t>
      </w:r>
      <w:r>
        <w:rPr>
          <w:spacing w:val="-1"/>
        </w:rPr>
        <w:t xml:space="preserve"> </w:t>
      </w:r>
      <w:r>
        <w:t>charge du</w:t>
      </w:r>
      <w:r>
        <w:rPr>
          <w:spacing w:val="-2"/>
        </w:rPr>
        <w:t xml:space="preserve"> </w:t>
      </w:r>
      <w:r>
        <w:t>présent lot</w:t>
      </w:r>
      <w:r>
        <w:rPr>
          <w:spacing w:val="-2"/>
        </w:rPr>
        <w:t xml:space="preserve"> </w:t>
      </w:r>
      <w:r>
        <w:t>:</w:t>
      </w:r>
    </w:p>
    <w:p w14:paraId="7CD77EA4" w14:textId="43C0F0F6" w:rsidR="00527DD8" w:rsidRPr="002B4F5D" w:rsidRDefault="00964828" w:rsidP="00F053C4">
      <w:pPr>
        <w:pStyle w:val="Paragraphedeliste"/>
        <w:numPr>
          <w:ilvl w:val="0"/>
          <w:numId w:val="5"/>
        </w:numPr>
        <w:tabs>
          <w:tab w:val="left" w:pos="893"/>
          <w:tab w:val="left" w:pos="894"/>
        </w:tabs>
        <w:spacing w:before="3" w:line="256" w:lineRule="auto"/>
        <w:ind w:right="313"/>
        <w:jc w:val="both"/>
        <w:rPr>
          <w:sz w:val="19"/>
        </w:rPr>
      </w:pPr>
      <w:r>
        <w:t>Le</w:t>
      </w:r>
      <w:r w:rsidRPr="003D4AEA">
        <w:rPr>
          <w:spacing w:val="-8"/>
        </w:rPr>
        <w:t xml:space="preserve"> </w:t>
      </w:r>
      <w:r>
        <w:t>câblage</w:t>
      </w:r>
      <w:r w:rsidRPr="003D4AEA">
        <w:rPr>
          <w:spacing w:val="-7"/>
        </w:rPr>
        <w:t xml:space="preserve"> </w:t>
      </w:r>
      <w:r>
        <w:t>et</w:t>
      </w:r>
      <w:r w:rsidRPr="003D4AEA">
        <w:rPr>
          <w:spacing w:val="-10"/>
        </w:rPr>
        <w:t xml:space="preserve"> </w:t>
      </w:r>
      <w:r>
        <w:t>raccordement</w:t>
      </w:r>
      <w:r w:rsidRPr="003D4AEA">
        <w:rPr>
          <w:spacing w:val="-10"/>
        </w:rPr>
        <w:t xml:space="preserve"> </w:t>
      </w:r>
      <w:r>
        <w:t>de</w:t>
      </w:r>
      <w:r w:rsidRPr="003D4AEA">
        <w:rPr>
          <w:spacing w:val="-7"/>
        </w:rPr>
        <w:t xml:space="preserve"> </w:t>
      </w:r>
      <w:r>
        <w:t>tous</w:t>
      </w:r>
      <w:r w:rsidRPr="003D4AEA">
        <w:rPr>
          <w:spacing w:val="-9"/>
        </w:rPr>
        <w:t xml:space="preserve"> </w:t>
      </w:r>
      <w:r>
        <w:t>les</w:t>
      </w:r>
      <w:r w:rsidRPr="003D4AEA">
        <w:rPr>
          <w:spacing w:val="-10"/>
        </w:rPr>
        <w:t xml:space="preserve"> </w:t>
      </w:r>
      <w:r>
        <w:t>appareillages</w:t>
      </w:r>
      <w:r w:rsidRPr="003D4AEA">
        <w:rPr>
          <w:spacing w:val="-10"/>
        </w:rPr>
        <w:t xml:space="preserve"> </w:t>
      </w:r>
      <w:r>
        <w:t>et</w:t>
      </w:r>
      <w:r w:rsidRPr="003D4AEA">
        <w:rPr>
          <w:spacing w:val="-10"/>
        </w:rPr>
        <w:t xml:space="preserve"> </w:t>
      </w:r>
      <w:r>
        <w:t>accessoires</w:t>
      </w:r>
      <w:r w:rsidRPr="003D4AEA">
        <w:rPr>
          <w:spacing w:val="-7"/>
        </w:rPr>
        <w:t xml:space="preserve"> </w:t>
      </w:r>
      <w:r>
        <w:t>cités</w:t>
      </w:r>
      <w:r w:rsidRPr="003D4AEA">
        <w:rPr>
          <w:spacing w:val="-9"/>
        </w:rPr>
        <w:t xml:space="preserve"> </w:t>
      </w:r>
      <w:r>
        <w:t>précédemment</w:t>
      </w:r>
      <w:r w:rsidRPr="003D4AEA">
        <w:rPr>
          <w:spacing w:val="-8"/>
        </w:rPr>
        <w:t xml:space="preserve"> </w:t>
      </w:r>
      <w:r>
        <w:t>jusqu’au</w:t>
      </w:r>
      <w:r w:rsidRPr="003D4AEA">
        <w:rPr>
          <w:spacing w:val="-47"/>
        </w:rPr>
        <w:t xml:space="preserve"> </w:t>
      </w:r>
      <w:r w:rsidR="00432E0C">
        <w:t>tableau électrique avec création des départs électriques si besoin</w:t>
      </w:r>
      <w:r w:rsidR="00B41F11">
        <w:t> ;</w:t>
      </w:r>
    </w:p>
    <w:p w14:paraId="00414C0F" w14:textId="11EC2311" w:rsidR="002B4F5D" w:rsidRPr="002B4F5D" w:rsidRDefault="002B4F5D" w:rsidP="00F053C4">
      <w:pPr>
        <w:pStyle w:val="Paragraphedeliste"/>
        <w:numPr>
          <w:ilvl w:val="0"/>
          <w:numId w:val="5"/>
        </w:numPr>
        <w:tabs>
          <w:tab w:val="left" w:pos="893"/>
          <w:tab w:val="left" w:pos="894"/>
        </w:tabs>
        <w:spacing w:before="3" w:line="256" w:lineRule="auto"/>
        <w:ind w:right="313"/>
        <w:jc w:val="both"/>
      </w:pPr>
      <w:r w:rsidRPr="002B4F5D">
        <w:t>Le câblage et raccordement des tous les équipements fournis et posés par les autres lots (ventilateur extraction VMC)</w:t>
      </w:r>
      <w:r w:rsidR="00B41F11">
        <w:t> ;</w:t>
      </w:r>
    </w:p>
    <w:p w14:paraId="2F37C810" w14:textId="381478AB" w:rsidR="00527DD8" w:rsidRDefault="00527DD8" w:rsidP="00F053C4">
      <w:pPr>
        <w:pStyle w:val="Paragraphedeliste"/>
        <w:numPr>
          <w:ilvl w:val="0"/>
          <w:numId w:val="5"/>
        </w:numPr>
        <w:tabs>
          <w:tab w:val="left" w:pos="893"/>
          <w:tab w:val="left" w:pos="894"/>
        </w:tabs>
        <w:spacing w:before="3" w:line="256" w:lineRule="auto"/>
        <w:ind w:right="313"/>
        <w:jc w:val="both"/>
      </w:pPr>
      <w:r w:rsidRPr="00FB00C3">
        <w:t>Les boites de raccordement seront situées dans les faux plafonds, repérés avec un étiquetage adapté et fixés sur chemin de câbles</w:t>
      </w:r>
      <w:r w:rsidR="00B41F11">
        <w:t> ;</w:t>
      </w:r>
    </w:p>
    <w:p w14:paraId="3845F2A6" w14:textId="04660EF8" w:rsidR="00887845" w:rsidRPr="00FB00C3" w:rsidRDefault="00887845" w:rsidP="00F053C4">
      <w:pPr>
        <w:pStyle w:val="Paragraphedeliste"/>
        <w:numPr>
          <w:ilvl w:val="0"/>
          <w:numId w:val="5"/>
        </w:numPr>
        <w:tabs>
          <w:tab w:val="left" w:pos="893"/>
          <w:tab w:val="left" w:pos="894"/>
        </w:tabs>
        <w:spacing w:before="3" w:line="256" w:lineRule="auto"/>
        <w:ind w:right="313"/>
        <w:jc w:val="both"/>
      </w:pPr>
      <w:r>
        <w:t>La vérification du dimensionnement du câble d’alimentation du tableau divisionnaire et de la protection en tête dans le TGBT</w:t>
      </w:r>
      <w:r w:rsidR="00B41F11">
        <w:t>.</w:t>
      </w:r>
    </w:p>
    <w:p w14:paraId="66D78F76" w14:textId="6C0DC10E" w:rsidR="005C2BF2" w:rsidRDefault="005C2BF2" w:rsidP="00F053C4">
      <w:pPr>
        <w:tabs>
          <w:tab w:val="left" w:pos="893"/>
          <w:tab w:val="left" w:pos="894"/>
        </w:tabs>
        <w:spacing w:before="1" w:line="259" w:lineRule="auto"/>
        <w:ind w:right="312"/>
        <w:jc w:val="both"/>
      </w:pPr>
    </w:p>
    <w:p w14:paraId="5CABFD1B" w14:textId="4AADF58D" w:rsidR="005C2BF2" w:rsidRDefault="005C2BF2" w:rsidP="00F053C4">
      <w:pPr>
        <w:tabs>
          <w:tab w:val="left" w:pos="893"/>
          <w:tab w:val="left" w:pos="894"/>
        </w:tabs>
        <w:spacing w:before="1" w:line="259" w:lineRule="auto"/>
        <w:ind w:right="312"/>
        <w:jc w:val="both"/>
      </w:pPr>
      <w:r>
        <w:t xml:space="preserve">Le tableau existant au niveau du rez-de-chaussée est conservé et </w:t>
      </w:r>
      <w:r w:rsidR="00B41F11">
        <w:t>est</w:t>
      </w:r>
      <w:r>
        <w:t xml:space="preserve"> modifié (ajout de protections) en fonction des besoins exprimés par le maitre d’ouvrage.</w:t>
      </w:r>
    </w:p>
    <w:p w14:paraId="5EFA0E25" w14:textId="77777777" w:rsidR="00B41F11" w:rsidRDefault="00B41F11" w:rsidP="00F053C4">
      <w:pPr>
        <w:tabs>
          <w:tab w:val="left" w:pos="893"/>
          <w:tab w:val="left" w:pos="894"/>
        </w:tabs>
        <w:spacing w:before="1" w:line="259" w:lineRule="auto"/>
        <w:ind w:right="312"/>
        <w:jc w:val="both"/>
      </w:pPr>
    </w:p>
    <w:p w14:paraId="66B41BE9" w14:textId="0EB2086E" w:rsidR="005C2BF2" w:rsidRDefault="00355674" w:rsidP="00F053C4">
      <w:pPr>
        <w:tabs>
          <w:tab w:val="left" w:pos="893"/>
          <w:tab w:val="left" w:pos="894"/>
        </w:tabs>
        <w:spacing w:before="1" w:line="259" w:lineRule="auto"/>
        <w:ind w:right="312"/>
        <w:jc w:val="both"/>
      </w:pPr>
      <w:r>
        <w:t>Les fiches par local lot électricité</w:t>
      </w:r>
      <w:r w:rsidR="005C2BF2" w:rsidRPr="005C2BF2">
        <w:t xml:space="preserve"> </w:t>
      </w:r>
      <w:r w:rsidR="00095726">
        <w:t>en annexe 8</w:t>
      </w:r>
      <w:r w:rsidR="00063DC3">
        <w:t>.1</w:t>
      </w:r>
      <w:r w:rsidR="00095726">
        <w:t xml:space="preserve"> </w:t>
      </w:r>
      <w:r w:rsidR="005C2BF2">
        <w:t>détaille</w:t>
      </w:r>
      <w:r>
        <w:t>nt</w:t>
      </w:r>
      <w:r w:rsidR="005C2BF2">
        <w:t xml:space="preserve"> les modifications ou ajouts éventuels à apporter au niveau du tableau électrique situé au rez-de-chaussée.</w:t>
      </w:r>
    </w:p>
    <w:p w14:paraId="01378103" w14:textId="2709D229" w:rsidR="007265DC" w:rsidRDefault="007265DC" w:rsidP="00F053C4">
      <w:pPr>
        <w:pStyle w:val="Corpsdetexte"/>
        <w:spacing w:before="7"/>
        <w:jc w:val="both"/>
        <w:rPr>
          <w:sz w:val="25"/>
        </w:rPr>
      </w:pPr>
    </w:p>
    <w:p w14:paraId="53DE48EE" w14:textId="18742333" w:rsidR="00A25592" w:rsidRDefault="00A25592" w:rsidP="00F053C4">
      <w:pPr>
        <w:pStyle w:val="Corpsdetexte"/>
        <w:spacing w:line="259" w:lineRule="auto"/>
        <w:ind w:right="312"/>
        <w:jc w:val="both"/>
      </w:pPr>
      <w:r>
        <w:t>Les passages de câbles s’effectuent sur chemins de câble puis encastrés</w:t>
      </w:r>
      <w:r w:rsidRPr="00A25592">
        <w:t>. La pose de goulotte verticale d</w:t>
      </w:r>
      <w:r w:rsidR="00B41F11">
        <w:t>oit</w:t>
      </w:r>
      <w:r w:rsidRPr="00A25592">
        <w:t xml:space="preserve"> être exceptionnelle, en cas d’impossibilité d’encastrer les câbles, après avis du ma</w:t>
      </w:r>
      <w:r w:rsidR="00B41F11">
        <w:t>î</w:t>
      </w:r>
      <w:r w:rsidRPr="00A25592">
        <w:t>tre d’ouvrage. La pose d</w:t>
      </w:r>
      <w:r>
        <w:t>e</w:t>
      </w:r>
      <w:r w:rsidRPr="00A25592">
        <w:t xml:space="preserve"> goulotte horizontale est à </w:t>
      </w:r>
      <w:r>
        <w:t>systématiser</w:t>
      </w:r>
      <w:r w:rsidRPr="00A25592">
        <w:t xml:space="preserve"> sur la longueur du mur alimenté.</w:t>
      </w:r>
      <w:r>
        <w:t xml:space="preserve"> </w:t>
      </w:r>
    </w:p>
    <w:p w14:paraId="3ED0306B" w14:textId="36056F79" w:rsidR="00A25592" w:rsidRPr="00060D66" w:rsidRDefault="002B4F5D" w:rsidP="00F053C4">
      <w:pPr>
        <w:pStyle w:val="Corpsdetexte"/>
        <w:spacing w:line="259" w:lineRule="auto"/>
        <w:ind w:right="312"/>
        <w:jc w:val="both"/>
      </w:pPr>
      <w:r>
        <w:t>L’installation de nouveaux terminaux dans les locaux d</w:t>
      </w:r>
      <w:r w:rsidR="00B41F11">
        <w:t>oit</w:t>
      </w:r>
      <w:r>
        <w:t xml:space="preserve"> tenir compte de la présence de matériau contenant de l’amiante et de la présence ou non de faux-plafond.</w:t>
      </w:r>
    </w:p>
    <w:p w14:paraId="4283B11B" w14:textId="512E405C" w:rsidR="00527DD8" w:rsidRDefault="00527DD8" w:rsidP="00F053C4">
      <w:pPr>
        <w:pStyle w:val="Corpsdetexte"/>
        <w:spacing w:line="259" w:lineRule="auto"/>
        <w:ind w:left="172" w:right="312"/>
        <w:jc w:val="both"/>
      </w:pPr>
    </w:p>
    <w:p w14:paraId="722666BF" w14:textId="4FE99DD3" w:rsidR="00527DD8" w:rsidRDefault="00527DD8" w:rsidP="00F053C4">
      <w:pPr>
        <w:pStyle w:val="Titre2"/>
      </w:pPr>
      <w:r>
        <w:t>4.8.</w:t>
      </w:r>
      <w:r w:rsidR="0098000A">
        <w:t>4</w:t>
      </w:r>
      <w:r>
        <w:t>-</w:t>
      </w:r>
      <w:r>
        <w:rPr>
          <w:spacing w:val="-3"/>
        </w:rPr>
        <w:t xml:space="preserve"> </w:t>
      </w:r>
      <w:r>
        <w:t>Distribution CFA</w:t>
      </w:r>
    </w:p>
    <w:p w14:paraId="7667E44F" w14:textId="2EAFFA9A" w:rsidR="00527DD8" w:rsidRDefault="00527DD8" w:rsidP="00F053C4">
      <w:pPr>
        <w:pStyle w:val="Corpsdetexte"/>
        <w:spacing w:line="259" w:lineRule="auto"/>
        <w:ind w:left="172" w:right="312"/>
        <w:jc w:val="both"/>
      </w:pPr>
    </w:p>
    <w:p w14:paraId="6E7D4DC6" w14:textId="77777777" w:rsidR="00EC1E89" w:rsidRDefault="00EC1E89" w:rsidP="00F053C4">
      <w:pPr>
        <w:pStyle w:val="Corpsdetexte"/>
        <w:numPr>
          <w:ilvl w:val="0"/>
          <w:numId w:val="17"/>
        </w:numPr>
        <w:spacing w:line="259" w:lineRule="auto"/>
        <w:ind w:right="312"/>
        <w:jc w:val="both"/>
      </w:pPr>
      <w:r>
        <w:t xml:space="preserve">Réseau informatique : </w:t>
      </w:r>
    </w:p>
    <w:p w14:paraId="7E4D6F6F" w14:textId="234186F9" w:rsidR="00EC1E89" w:rsidRDefault="00EC1E89" w:rsidP="00F053C4">
      <w:pPr>
        <w:pStyle w:val="Corpsdetexte"/>
        <w:spacing w:line="259" w:lineRule="auto"/>
        <w:ind w:left="892" w:right="312"/>
        <w:jc w:val="both"/>
      </w:pPr>
      <w:r>
        <w:t>Le titulaire du présent lot assure le câblage du réseau informatique depuis la baie de brassage situé au rez-de-chaussée du bât</w:t>
      </w:r>
      <w:r w:rsidRPr="00B658F2">
        <w:t>iment jusqu’au</w:t>
      </w:r>
      <w:r w:rsidR="00B658F2" w:rsidRPr="00B658F2">
        <w:t>x</w:t>
      </w:r>
      <w:r w:rsidRPr="00B658F2">
        <w:t xml:space="preserve"> locaux.</w:t>
      </w:r>
      <w:r w:rsidR="00B658F2" w:rsidRPr="00B658F2">
        <w:t xml:space="preserve"> Les quantités sont précisées dans les fiches par local lot électricité</w:t>
      </w:r>
      <w:r w:rsidR="00095726">
        <w:t xml:space="preserve"> en annexe 8</w:t>
      </w:r>
      <w:r w:rsidR="00B658F2" w:rsidRPr="00B658F2">
        <w:t>.</w:t>
      </w:r>
      <w:r w:rsidR="00063DC3">
        <w:t>1</w:t>
      </w:r>
      <w:r w:rsidRPr="00B658F2">
        <w:t xml:space="preserve"> Il assure</w:t>
      </w:r>
      <w:r w:rsidRPr="00EC1E89">
        <w:t xml:space="preserve"> également la pose et le raccordement des prises RJ 45 mentionnées. </w:t>
      </w:r>
      <w:r w:rsidR="00B41F11">
        <w:t>En outre, i</w:t>
      </w:r>
      <w:r w:rsidRPr="00EC1E89">
        <w:t>l en assure l’indentification selon les directives du ma</w:t>
      </w:r>
      <w:r w:rsidR="00B41F11">
        <w:t>î</w:t>
      </w:r>
      <w:r w:rsidRPr="00EC1E89">
        <w:t xml:space="preserve">tre </w:t>
      </w:r>
      <w:r w:rsidRPr="00EC1E89">
        <w:lastRenderedPageBreak/>
        <w:t>d’ouvrage.</w:t>
      </w:r>
      <w:r w:rsidR="00FB00C3">
        <w:t xml:space="preserve"> Le câblage à poser est de </w:t>
      </w:r>
      <w:r w:rsidR="00FB00C3" w:rsidRPr="007A152A">
        <w:t>catégorie 6</w:t>
      </w:r>
      <w:r w:rsidR="007A152A" w:rsidRPr="007A152A">
        <w:t>a</w:t>
      </w:r>
      <w:r w:rsidR="00FB00C3" w:rsidRPr="007A152A">
        <w:t>.</w:t>
      </w:r>
    </w:p>
    <w:p w14:paraId="0146FE47" w14:textId="1B95AC2F" w:rsidR="00EC1E89" w:rsidRDefault="00EC1E89" w:rsidP="00F053C4">
      <w:pPr>
        <w:pStyle w:val="Corpsdetexte"/>
        <w:spacing w:line="259" w:lineRule="auto"/>
        <w:ind w:left="892" w:right="312"/>
        <w:jc w:val="both"/>
      </w:pPr>
    </w:p>
    <w:p w14:paraId="57FB3801" w14:textId="73AA5481" w:rsidR="00EC1E89" w:rsidRDefault="00EC1E89" w:rsidP="00F053C4">
      <w:pPr>
        <w:pStyle w:val="Corpsdetexte"/>
        <w:numPr>
          <w:ilvl w:val="0"/>
          <w:numId w:val="17"/>
        </w:numPr>
        <w:spacing w:line="259" w:lineRule="auto"/>
        <w:ind w:right="312"/>
        <w:jc w:val="both"/>
      </w:pPr>
      <w:r>
        <w:t xml:space="preserve">Réseau téléphonique : </w:t>
      </w:r>
    </w:p>
    <w:p w14:paraId="58A3F6F8" w14:textId="3B564CC2" w:rsidR="00EC1E89" w:rsidRDefault="00EC1E89" w:rsidP="00F053C4">
      <w:pPr>
        <w:pStyle w:val="Corpsdetexte"/>
        <w:spacing w:line="259" w:lineRule="auto"/>
        <w:ind w:left="892" w:right="312"/>
        <w:jc w:val="both"/>
      </w:pPr>
      <w:r>
        <w:t xml:space="preserve">Le titulaire du présent </w:t>
      </w:r>
      <w:r w:rsidRPr="00B658F2">
        <w:t>lot assure le câblage du réseau téléphonique depuis la baie de brassage situé au rez-de-chaussée du bâtiment jusqu’au locaux.</w:t>
      </w:r>
      <w:r w:rsidR="00B658F2" w:rsidRPr="00B658F2">
        <w:t xml:space="preserve"> Les quantités sont précisées dans les fiches par local lot électricité</w:t>
      </w:r>
      <w:r w:rsidR="00095726">
        <w:t xml:space="preserve"> en annexe 8</w:t>
      </w:r>
      <w:r w:rsidR="00B658F2" w:rsidRPr="00B658F2">
        <w:t>.</w:t>
      </w:r>
      <w:r w:rsidR="00063DC3">
        <w:t>1</w:t>
      </w:r>
      <w:r w:rsidR="00B658F2" w:rsidRPr="00B658F2">
        <w:t xml:space="preserve"> </w:t>
      </w:r>
      <w:r w:rsidRPr="00B658F2">
        <w:t>Il assure</w:t>
      </w:r>
      <w:r w:rsidRPr="00EC1E89">
        <w:t xml:space="preserve"> également la pose et le raccordement des prises RJ 45 mentionnées. </w:t>
      </w:r>
      <w:r w:rsidR="00B41F11">
        <w:t>En outre, i</w:t>
      </w:r>
      <w:r w:rsidRPr="00EC1E89">
        <w:t>l en assure</w:t>
      </w:r>
      <w:r w:rsidR="00B41F11">
        <w:t xml:space="preserve"> </w:t>
      </w:r>
      <w:r w:rsidRPr="00EC1E89">
        <w:t>l’indentification selon les directives du ma</w:t>
      </w:r>
      <w:r w:rsidR="00B41F11">
        <w:t>î</w:t>
      </w:r>
      <w:r w:rsidRPr="00EC1E89">
        <w:t>tre d’ouvrage.</w:t>
      </w:r>
      <w:r w:rsidR="00A25592">
        <w:t xml:space="preserve"> Le câblage à poser est </w:t>
      </w:r>
      <w:r w:rsidR="00A25592" w:rsidRPr="007A152A">
        <w:t>de catégorie 6</w:t>
      </w:r>
      <w:r w:rsidR="007A152A" w:rsidRPr="007A152A">
        <w:t>a</w:t>
      </w:r>
      <w:r w:rsidR="00A25592" w:rsidRPr="007A152A">
        <w:t>.</w:t>
      </w:r>
    </w:p>
    <w:p w14:paraId="16E60CA3" w14:textId="2C2268D2" w:rsidR="00EC1E89" w:rsidRPr="00EC1E89" w:rsidRDefault="00EC1E89" w:rsidP="00F053C4">
      <w:pPr>
        <w:pStyle w:val="Corpsdetexte"/>
        <w:spacing w:line="259" w:lineRule="auto"/>
        <w:ind w:right="312"/>
        <w:jc w:val="both"/>
      </w:pPr>
    </w:p>
    <w:p w14:paraId="4B8F1A6A" w14:textId="0C2D35D1" w:rsidR="00527DD8" w:rsidRDefault="00EC1E89" w:rsidP="00F053C4">
      <w:pPr>
        <w:pStyle w:val="Corpsdetexte"/>
        <w:spacing w:line="259" w:lineRule="auto"/>
        <w:ind w:left="172" w:right="312"/>
        <w:jc w:val="both"/>
      </w:pPr>
      <w:r>
        <w:t>Les passages de câbles s’effectuent sur</w:t>
      </w:r>
      <w:r w:rsidR="00527DD8">
        <w:t xml:space="preserve"> chemin</w:t>
      </w:r>
      <w:r>
        <w:t>s</w:t>
      </w:r>
      <w:r w:rsidR="00527DD8">
        <w:t xml:space="preserve"> de câble puis </w:t>
      </w:r>
      <w:r>
        <w:t>encastrés</w:t>
      </w:r>
      <w:r w:rsidRPr="00A25592">
        <w:t xml:space="preserve">. La pose de goulotte </w:t>
      </w:r>
      <w:r w:rsidR="00A25592" w:rsidRPr="00A25592">
        <w:t xml:space="preserve">verticale </w:t>
      </w:r>
      <w:r w:rsidRPr="00A25592">
        <w:t>d</w:t>
      </w:r>
      <w:r w:rsidR="00B41F11">
        <w:t>oit</w:t>
      </w:r>
      <w:r w:rsidRPr="00A25592">
        <w:t xml:space="preserve"> être exceptionnelle, en cas d’impossibilité d’encastrer les câbles</w:t>
      </w:r>
      <w:r w:rsidR="002669F9" w:rsidRPr="00A25592">
        <w:t>, après avis du ma</w:t>
      </w:r>
      <w:r w:rsidR="00B41F11">
        <w:t>î</w:t>
      </w:r>
      <w:r w:rsidR="002669F9" w:rsidRPr="00A25592">
        <w:t>tre d’ouvrage</w:t>
      </w:r>
      <w:r w:rsidRPr="00A25592">
        <w:t>.</w:t>
      </w:r>
      <w:r w:rsidR="00A25592" w:rsidRPr="00A25592">
        <w:t xml:space="preserve"> La pose d</w:t>
      </w:r>
      <w:r w:rsidR="00A25592">
        <w:t>e</w:t>
      </w:r>
      <w:r w:rsidR="00A25592" w:rsidRPr="00A25592">
        <w:t xml:space="preserve"> goulotte horizontale est à </w:t>
      </w:r>
      <w:r w:rsidR="00A25592">
        <w:t>systématiser</w:t>
      </w:r>
      <w:r w:rsidR="00A25592" w:rsidRPr="00A25592">
        <w:t xml:space="preserve"> sur la longueur du mur alimenté.</w:t>
      </w:r>
      <w:r w:rsidR="00A25592">
        <w:t xml:space="preserve"> </w:t>
      </w:r>
    </w:p>
    <w:p w14:paraId="08A419A0" w14:textId="77777777" w:rsidR="00A25592" w:rsidRDefault="00A25592" w:rsidP="00F053C4">
      <w:pPr>
        <w:pStyle w:val="Corpsdetexte"/>
        <w:spacing w:line="259" w:lineRule="auto"/>
        <w:ind w:left="172" w:right="312"/>
        <w:jc w:val="both"/>
      </w:pPr>
    </w:p>
    <w:p w14:paraId="1347EE0D" w14:textId="0DE8552A" w:rsidR="00527DD8" w:rsidRDefault="00EC1E89" w:rsidP="00F053C4">
      <w:pPr>
        <w:pStyle w:val="Corpsdetexte"/>
        <w:spacing w:line="259" w:lineRule="auto"/>
        <w:ind w:left="172" w:right="312"/>
        <w:jc w:val="both"/>
      </w:pPr>
      <w:r>
        <w:t xml:space="preserve">Pour chaque prise RJ45 installé, que ce soit informatique ou téléphonique, </w:t>
      </w:r>
      <w:r w:rsidR="00527DD8">
        <w:t>une</w:t>
      </w:r>
      <w:r w:rsidR="00527DD8">
        <w:rPr>
          <w:spacing w:val="-5"/>
        </w:rPr>
        <w:t xml:space="preserve"> </w:t>
      </w:r>
      <w:r w:rsidR="00527DD8">
        <w:t>recette</w:t>
      </w:r>
      <w:r w:rsidR="00527DD8">
        <w:rPr>
          <w:spacing w:val="-5"/>
        </w:rPr>
        <w:t xml:space="preserve"> </w:t>
      </w:r>
      <w:r w:rsidR="00527DD8">
        <w:t>de</w:t>
      </w:r>
      <w:r w:rsidR="00527DD8">
        <w:rPr>
          <w:spacing w:val="-5"/>
        </w:rPr>
        <w:t xml:space="preserve"> </w:t>
      </w:r>
      <w:r w:rsidR="00527DD8">
        <w:t>l’installation</w:t>
      </w:r>
      <w:r w:rsidR="00527DD8">
        <w:rPr>
          <w:spacing w:val="-9"/>
        </w:rPr>
        <w:t xml:space="preserve"> </w:t>
      </w:r>
      <w:r w:rsidR="00527DD8">
        <w:t>d</w:t>
      </w:r>
      <w:r w:rsidR="00B41F11">
        <w:t>oit</w:t>
      </w:r>
      <w:r w:rsidR="00527DD8">
        <w:rPr>
          <w:spacing w:val="-8"/>
        </w:rPr>
        <w:t xml:space="preserve"> </w:t>
      </w:r>
      <w:r w:rsidR="00527DD8">
        <w:t>être</w:t>
      </w:r>
      <w:r w:rsidR="00527DD8">
        <w:rPr>
          <w:spacing w:val="-8"/>
        </w:rPr>
        <w:t xml:space="preserve"> </w:t>
      </w:r>
      <w:r w:rsidR="00527DD8">
        <w:t>effectuée</w:t>
      </w:r>
      <w:r w:rsidR="00527DD8">
        <w:rPr>
          <w:spacing w:val="-5"/>
        </w:rPr>
        <w:t xml:space="preserve"> </w:t>
      </w:r>
      <w:r w:rsidR="00527DD8">
        <w:t>p</w:t>
      </w:r>
      <w:r w:rsidR="00095726">
        <w:t xml:space="preserve">ar </w:t>
      </w:r>
      <w:r w:rsidR="00527DD8">
        <w:t>le titulaire du présent lot avec émission d’un rapport au responsable du service informatique du Centre</w:t>
      </w:r>
      <w:r w:rsidR="00527DD8">
        <w:rPr>
          <w:spacing w:val="1"/>
        </w:rPr>
        <w:t xml:space="preserve"> </w:t>
      </w:r>
      <w:r w:rsidR="00527DD8">
        <w:t>Hospitalier.</w:t>
      </w:r>
      <w:r w:rsidR="00201350">
        <w:t xml:space="preserve"> </w:t>
      </w:r>
    </w:p>
    <w:p w14:paraId="3EE2D43F" w14:textId="77777777" w:rsidR="00EC1E89" w:rsidRDefault="00EC1E89" w:rsidP="00F053C4">
      <w:pPr>
        <w:pStyle w:val="Corpsdetexte"/>
        <w:spacing w:line="259" w:lineRule="auto"/>
        <w:ind w:left="172" w:right="312"/>
        <w:jc w:val="both"/>
        <w:rPr>
          <w:highlight w:val="green"/>
        </w:rPr>
      </w:pPr>
    </w:p>
    <w:p w14:paraId="243635D6" w14:textId="1E39A793" w:rsidR="00201350" w:rsidRPr="002B4F5D" w:rsidRDefault="002669F9" w:rsidP="00F053C4">
      <w:pPr>
        <w:pStyle w:val="Corpsdetexte"/>
        <w:spacing w:line="259" w:lineRule="auto"/>
        <w:ind w:left="172" w:right="312"/>
        <w:jc w:val="both"/>
      </w:pPr>
      <w:r w:rsidRPr="002B4F5D">
        <w:t xml:space="preserve">La baie de brassage </w:t>
      </w:r>
      <w:r w:rsidR="00B41F11">
        <w:t>est</w:t>
      </w:r>
      <w:r w:rsidRPr="002B4F5D">
        <w:t xml:space="preserve"> pourvu</w:t>
      </w:r>
      <w:r w:rsidR="002B4F5D" w:rsidRPr="002B4F5D">
        <w:t>e</w:t>
      </w:r>
      <w:r w:rsidRPr="002B4F5D">
        <w:t xml:space="preserve"> d’un switch en capacité de recevoir les connections supplémentaires (switch </w:t>
      </w:r>
      <w:r w:rsidR="002B4F5D" w:rsidRPr="002B4F5D">
        <w:t xml:space="preserve">fourni et </w:t>
      </w:r>
      <w:r w:rsidRPr="002B4F5D">
        <w:t>installé par le maitre d’ouvrage). Les noyaux sont fournis par le titulaire du présent lot</w:t>
      </w:r>
      <w:r w:rsidR="001C3FB6">
        <w:t xml:space="preserve"> pour la totalité de la largeur du rack (tout rack entamé doit être complet). </w:t>
      </w:r>
    </w:p>
    <w:p w14:paraId="37E6D5D7" w14:textId="13355267" w:rsidR="006C6E9E" w:rsidRDefault="006C6E9E" w:rsidP="00F053C4">
      <w:pPr>
        <w:pStyle w:val="Corpsdetexte"/>
        <w:spacing w:line="259" w:lineRule="auto"/>
        <w:ind w:right="312"/>
        <w:jc w:val="both"/>
      </w:pPr>
    </w:p>
    <w:p w14:paraId="574A3680" w14:textId="6E587159" w:rsidR="006C6E9E" w:rsidRDefault="006C6E9E" w:rsidP="00F053C4">
      <w:pPr>
        <w:pStyle w:val="Titre2"/>
      </w:pPr>
      <w:r>
        <w:t>4.8.</w:t>
      </w:r>
      <w:r w:rsidR="0098000A">
        <w:t>5</w:t>
      </w:r>
      <w:r>
        <w:t>- Détection incendie</w:t>
      </w:r>
    </w:p>
    <w:p w14:paraId="4D01CC91" w14:textId="77777777" w:rsidR="006C6E9E" w:rsidRPr="006C6E9E" w:rsidRDefault="006C6E9E" w:rsidP="00F053C4">
      <w:pPr>
        <w:pStyle w:val="Titre2"/>
      </w:pPr>
    </w:p>
    <w:p w14:paraId="230B86DD" w14:textId="5FC141CE" w:rsidR="000133BC" w:rsidRDefault="006C6E9E" w:rsidP="00F053C4">
      <w:pPr>
        <w:pStyle w:val="Corpsdetexte"/>
        <w:spacing w:line="259" w:lineRule="auto"/>
        <w:ind w:left="172" w:right="312"/>
        <w:jc w:val="both"/>
      </w:pPr>
      <w:r>
        <w:t>Le titulaire du présent lot a à sa charge la fourniture et l’installation de détecteurs de fumée (DAAF) dans chacun des locaux concernés par les travaux, excepté les sanitaires (voir plans</w:t>
      </w:r>
      <w:r w:rsidR="00095726">
        <w:t xml:space="preserve"> en annexe</w:t>
      </w:r>
      <w:r w:rsidR="00063DC3">
        <w:t xml:space="preserve"> 0.1</w:t>
      </w:r>
      <w:r>
        <w:t>)</w:t>
      </w:r>
      <w:r w:rsidR="00095726">
        <w:t xml:space="preserve"> et ceux du bâtiment principal, déjà pourvu</w:t>
      </w:r>
      <w:r w:rsidR="00B41F11">
        <w:t>s</w:t>
      </w:r>
      <w:r w:rsidR="00095726">
        <w:t xml:space="preserve"> de détecteurs incendie.</w:t>
      </w:r>
    </w:p>
    <w:p w14:paraId="3F3DD7C8" w14:textId="428BE926" w:rsidR="006C6E9E" w:rsidRDefault="006C6E9E" w:rsidP="00F053C4">
      <w:pPr>
        <w:pStyle w:val="Corpsdetexte"/>
        <w:ind w:left="892"/>
        <w:jc w:val="both"/>
        <w:rPr>
          <w:i/>
        </w:rPr>
      </w:pPr>
    </w:p>
    <w:p w14:paraId="0C7C3A50" w14:textId="77777777" w:rsidR="006C6E9E" w:rsidRDefault="006C6E9E" w:rsidP="00F053C4">
      <w:pPr>
        <w:pStyle w:val="Corpsdetexte"/>
        <w:ind w:left="892"/>
        <w:jc w:val="both"/>
        <w:rPr>
          <w:i/>
        </w:rPr>
      </w:pPr>
    </w:p>
    <w:sectPr w:rsidR="006C6E9E">
      <w:pgSz w:w="11910" w:h="16840"/>
      <w:pgMar w:top="640" w:right="1100" w:bottom="1160" w:left="960" w:header="275" w:footer="9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572755" w14:textId="77777777" w:rsidR="00A1148A" w:rsidRDefault="00A1148A">
      <w:r>
        <w:separator/>
      </w:r>
    </w:p>
  </w:endnote>
  <w:endnote w:type="continuationSeparator" w:id="0">
    <w:p w14:paraId="4A55CB07" w14:textId="77777777" w:rsidR="00A1148A" w:rsidRDefault="00A114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9D64E" w14:textId="77777777" w:rsidR="00A1148A" w:rsidRDefault="00A1148A">
    <w:pPr>
      <w:pStyle w:val="Corpsdetexte"/>
      <w:spacing w:line="14" w:lineRule="auto"/>
      <w:rPr>
        <w:sz w:val="20"/>
      </w:rPr>
    </w:pPr>
    <w:r>
      <w:rPr>
        <w:noProof/>
        <w:lang w:eastAsia="fr-FR"/>
      </w:rPr>
      <mc:AlternateContent>
        <mc:Choice Requires="wps">
          <w:drawing>
            <wp:anchor distT="0" distB="0" distL="114300" distR="114300" simplePos="0" relativeHeight="487100928" behindDoc="1" locked="0" layoutInCell="1" allowOverlap="1" wp14:anchorId="40ABFBB7" wp14:editId="20E47C4A">
              <wp:simplePos x="0" y="0"/>
              <wp:positionH relativeFrom="page">
                <wp:posOffset>6494780</wp:posOffset>
              </wp:positionH>
              <wp:positionV relativeFrom="page">
                <wp:posOffset>9940290</wp:posOffset>
              </wp:positionV>
              <wp:extent cx="204470" cy="16573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47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9AB936" w14:textId="03EC5F4B" w:rsidR="00A1148A" w:rsidRDefault="00A1148A">
                          <w:pPr>
                            <w:spacing w:before="10"/>
                            <w:ind w:left="60"/>
                            <w:rPr>
                              <w:rFonts w:ascii="Times New Roman"/>
                              <w:sz w:val="20"/>
                            </w:rPr>
                          </w:pPr>
                          <w:r>
                            <w:fldChar w:fldCharType="begin"/>
                          </w:r>
                          <w:r>
                            <w:rPr>
                              <w:rFonts w:ascii="Times New Roman"/>
                              <w:sz w:val="20"/>
                            </w:rPr>
                            <w:instrText xml:space="preserve"> PAGE </w:instrText>
                          </w:r>
                          <w:r>
                            <w:fldChar w:fldCharType="separate"/>
                          </w:r>
                          <w:r w:rsidR="007B5EBB">
                            <w:rPr>
                              <w:rFonts w:ascii="Times New Roman"/>
                              <w:noProof/>
                              <w:sz w:val="20"/>
                            </w:rPr>
                            <w:t>21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ABFBB7" id="_x0000_t202" coordsize="21600,21600" o:spt="202" path="m,l,21600r21600,l21600,xe">
              <v:stroke joinstyle="miter"/>
              <v:path gradientshapeok="t" o:connecttype="rect"/>
            </v:shapetype>
            <v:shape id="Text Box 1" o:spid="_x0000_s1026" type="#_x0000_t202" style="position:absolute;margin-left:511.4pt;margin-top:782.7pt;width:16.1pt;height:13.05pt;z-index:-16215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" filled="f" stroked="f">
              <v:textbox inset="0,0,0,0">
                <w:txbxContent>
                  <w:p w14:paraId="339AB936" w14:textId="03EC5F4B" w:rsidR="00A1148A" w:rsidRDefault="00A1148A">
                    <w:pPr>
                      <w:spacing w:before="10"/>
                      <w:ind w:left="60"/>
                      <w:rPr>
                        <w:rFonts w:ascii="Times New Roman"/>
                        <w:sz w:val="20"/>
                      </w:rPr>
                    </w:pPr>
                    <w:r>
                      <w:fldChar w:fldCharType="begin"/>
                    </w:r>
                    <w:r>
                      <w:rPr>
                        <w:rFonts w:ascii="Times New Roman"/>
                        <w:sz w:val="20"/>
                      </w:rPr>
                      <w:instrText xml:space="preserve"> PAGE </w:instrText>
                    </w:r>
                    <w:r>
                      <w:fldChar w:fldCharType="separate"/>
                    </w:r>
                    <w:r w:rsidR="007B5EBB">
                      <w:rPr>
                        <w:rFonts w:ascii="Times New Roman"/>
                        <w:noProof/>
                        <w:sz w:val="20"/>
                      </w:rPr>
                      <w:t>21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8DE681" w14:textId="77777777" w:rsidR="00A1148A" w:rsidRDefault="00A1148A">
      <w:r>
        <w:separator/>
      </w:r>
    </w:p>
  </w:footnote>
  <w:footnote w:type="continuationSeparator" w:id="0">
    <w:p w14:paraId="597322A1" w14:textId="77777777" w:rsidR="00A1148A" w:rsidRDefault="00A114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F7003" w14:textId="5314F2E2" w:rsidR="00A1148A" w:rsidRDefault="00A1148A">
    <w:pPr>
      <w:pStyle w:val="Corpsdetexte"/>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C561B"/>
    <w:multiLevelType w:val="hybridMultilevel"/>
    <w:tmpl w:val="0EBA6F42"/>
    <w:lvl w:ilvl="0" w:tplc="9D16CA2E">
      <w:numFmt w:val="bullet"/>
      <w:lvlText w:val=""/>
      <w:lvlJc w:val="left"/>
      <w:pPr>
        <w:ind w:left="1253" w:hanging="360"/>
      </w:pPr>
      <w:rPr>
        <w:rFonts w:ascii="Symbol" w:eastAsia="Symbol" w:hAnsi="Symbol" w:cs="Symbol" w:hint="default"/>
        <w:w w:val="100"/>
        <w:sz w:val="22"/>
        <w:szCs w:val="22"/>
        <w:lang w:val="fr-FR" w:eastAsia="en-US" w:bidi="ar-SA"/>
      </w:rPr>
    </w:lvl>
    <w:lvl w:ilvl="1" w:tplc="C5E0B328">
      <w:numFmt w:val="bullet"/>
      <w:lvlText w:val="•"/>
      <w:lvlJc w:val="left"/>
      <w:pPr>
        <w:ind w:left="2118" w:hanging="360"/>
      </w:pPr>
      <w:rPr>
        <w:rFonts w:hint="default"/>
        <w:lang w:val="fr-FR" w:eastAsia="en-US" w:bidi="ar-SA"/>
      </w:rPr>
    </w:lvl>
    <w:lvl w:ilvl="2" w:tplc="7A22E9A6">
      <w:numFmt w:val="bullet"/>
      <w:lvlText w:val="•"/>
      <w:lvlJc w:val="left"/>
      <w:pPr>
        <w:ind w:left="2977" w:hanging="360"/>
      </w:pPr>
      <w:rPr>
        <w:rFonts w:hint="default"/>
        <w:lang w:val="fr-FR" w:eastAsia="en-US" w:bidi="ar-SA"/>
      </w:rPr>
    </w:lvl>
    <w:lvl w:ilvl="3" w:tplc="2EC461C0">
      <w:numFmt w:val="bullet"/>
      <w:lvlText w:val="•"/>
      <w:lvlJc w:val="left"/>
      <w:pPr>
        <w:ind w:left="3835" w:hanging="360"/>
      </w:pPr>
      <w:rPr>
        <w:rFonts w:hint="default"/>
        <w:lang w:val="fr-FR" w:eastAsia="en-US" w:bidi="ar-SA"/>
      </w:rPr>
    </w:lvl>
    <w:lvl w:ilvl="4" w:tplc="9D72B96C">
      <w:numFmt w:val="bullet"/>
      <w:lvlText w:val="•"/>
      <w:lvlJc w:val="left"/>
      <w:pPr>
        <w:ind w:left="4694" w:hanging="360"/>
      </w:pPr>
      <w:rPr>
        <w:rFonts w:hint="default"/>
        <w:lang w:val="fr-FR" w:eastAsia="en-US" w:bidi="ar-SA"/>
      </w:rPr>
    </w:lvl>
    <w:lvl w:ilvl="5" w:tplc="D7DE1DC6">
      <w:numFmt w:val="bullet"/>
      <w:lvlText w:val="•"/>
      <w:lvlJc w:val="left"/>
      <w:pPr>
        <w:ind w:left="5553" w:hanging="360"/>
      </w:pPr>
      <w:rPr>
        <w:rFonts w:hint="default"/>
        <w:lang w:val="fr-FR" w:eastAsia="en-US" w:bidi="ar-SA"/>
      </w:rPr>
    </w:lvl>
    <w:lvl w:ilvl="6" w:tplc="A3B4C8F8">
      <w:numFmt w:val="bullet"/>
      <w:lvlText w:val="•"/>
      <w:lvlJc w:val="left"/>
      <w:pPr>
        <w:ind w:left="6411" w:hanging="360"/>
      </w:pPr>
      <w:rPr>
        <w:rFonts w:hint="default"/>
        <w:lang w:val="fr-FR" w:eastAsia="en-US" w:bidi="ar-SA"/>
      </w:rPr>
    </w:lvl>
    <w:lvl w:ilvl="7" w:tplc="908E072E">
      <w:numFmt w:val="bullet"/>
      <w:lvlText w:val="•"/>
      <w:lvlJc w:val="left"/>
      <w:pPr>
        <w:ind w:left="7270" w:hanging="360"/>
      </w:pPr>
      <w:rPr>
        <w:rFonts w:hint="default"/>
        <w:lang w:val="fr-FR" w:eastAsia="en-US" w:bidi="ar-SA"/>
      </w:rPr>
    </w:lvl>
    <w:lvl w:ilvl="8" w:tplc="BC9C5F78">
      <w:numFmt w:val="bullet"/>
      <w:lvlText w:val="•"/>
      <w:lvlJc w:val="left"/>
      <w:pPr>
        <w:ind w:left="8129" w:hanging="360"/>
      </w:pPr>
      <w:rPr>
        <w:rFonts w:hint="default"/>
        <w:lang w:val="fr-FR" w:eastAsia="en-US" w:bidi="ar-SA"/>
      </w:rPr>
    </w:lvl>
  </w:abstractNum>
  <w:abstractNum w:abstractNumId="1" w15:restartNumberingAfterBreak="0">
    <w:nsid w:val="0D0F3372"/>
    <w:multiLevelType w:val="hybridMultilevel"/>
    <w:tmpl w:val="C9044948"/>
    <w:lvl w:ilvl="0" w:tplc="040C0001">
      <w:start w:val="1"/>
      <w:numFmt w:val="bullet"/>
      <w:lvlText w:val=""/>
      <w:lvlJc w:val="left"/>
      <w:pPr>
        <w:ind w:left="1252" w:hanging="360"/>
      </w:pPr>
      <w:rPr>
        <w:rFonts w:ascii="Symbol" w:hAnsi="Symbol" w:hint="default"/>
      </w:rPr>
    </w:lvl>
    <w:lvl w:ilvl="1" w:tplc="040C0003" w:tentative="1">
      <w:start w:val="1"/>
      <w:numFmt w:val="bullet"/>
      <w:lvlText w:val="o"/>
      <w:lvlJc w:val="left"/>
      <w:pPr>
        <w:ind w:left="1972" w:hanging="360"/>
      </w:pPr>
      <w:rPr>
        <w:rFonts w:ascii="Courier New" w:hAnsi="Courier New" w:cs="Courier New" w:hint="default"/>
      </w:rPr>
    </w:lvl>
    <w:lvl w:ilvl="2" w:tplc="040C0005" w:tentative="1">
      <w:start w:val="1"/>
      <w:numFmt w:val="bullet"/>
      <w:lvlText w:val=""/>
      <w:lvlJc w:val="left"/>
      <w:pPr>
        <w:ind w:left="2692" w:hanging="360"/>
      </w:pPr>
      <w:rPr>
        <w:rFonts w:ascii="Wingdings" w:hAnsi="Wingdings" w:hint="default"/>
      </w:rPr>
    </w:lvl>
    <w:lvl w:ilvl="3" w:tplc="040C0001" w:tentative="1">
      <w:start w:val="1"/>
      <w:numFmt w:val="bullet"/>
      <w:lvlText w:val=""/>
      <w:lvlJc w:val="left"/>
      <w:pPr>
        <w:ind w:left="3412" w:hanging="360"/>
      </w:pPr>
      <w:rPr>
        <w:rFonts w:ascii="Symbol" w:hAnsi="Symbol" w:hint="default"/>
      </w:rPr>
    </w:lvl>
    <w:lvl w:ilvl="4" w:tplc="040C0003" w:tentative="1">
      <w:start w:val="1"/>
      <w:numFmt w:val="bullet"/>
      <w:lvlText w:val="o"/>
      <w:lvlJc w:val="left"/>
      <w:pPr>
        <w:ind w:left="4132" w:hanging="360"/>
      </w:pPr>
      <w:rPr>
        <w:rFonts w:ascii="Courier New" w:hAnsi="Courier New" w:cs="Courier New" w:hint="default"/>
      </w:rPr>
    </w:lvl>
    <w:lvl w:ilvl="5" w:tplc="040C0005" w:tentative="1">
      <w:start w:val="1"/>
      <w:numFmt w:val="bullet"/>
      <w:lvlText w:val=""/>
      <w:lvlJc w:val="left"/>
      <w:pPr>
        <w:ind w:left="4852" w:hanging="360"/>
      </w:pPr>
      <w:rPr>
        <w:rFonts w:ascii="Wingdings" w:hAnsi="Wingdings" w:hint="default"/>
      </w:rPr>
    </w:lvl>
    <w:lvl w:ilvl="6" w:tplc="040C0001" w:tentative="1">
      <w:start w:val="1"/>
      <w:numFmt w:val="bullet"/>
      <w:lvlText w:val=""/>
      <w:lvlJc w:val="left"/>
      <w:pPr>
        <w:ind w:left="5572" w:hanging="360"/>
      </w:pPr>
      <w:rPr>
        <w:rFonts w:ascii="Symbol" w:hAnsi="Symbol" w:hint="default"/>
      </w:rPr>
    </w:lvl>
    <w:lvl w:ilvl="7" w:tplc="040C0003" w:tentative="1">
      <w:start w:val="1"/>
      <w:numFmt w:val="bullet"/>
      <w:lvlText w:val="o"/>
      <w:lvlJc w:val="left"/>
      <w:pPr>
        <w:ind w:left="6292" w:hanging="360"/>
      </w:pPr>
      <w:rPr>
        <w:rFonts w:ascii="Courier New" w:hAnsi="Courier New" w:cs="Courier New" w:hint="default"/>
      </w:rPr>
    </w:lvl>
    <w:lvl w:ilvl="8" w:tplc="040C0005" w:tentative="1">
      <w:start w:val="1"/>
      <w:numFmt w:val="bullet"/>
      <w:lvlText w:val=""/>
      <w:lvlJc w:val="left"/>
      <w:pPr>
        <w:ind w:left="7012" w:hanging="360"/>
      </w:pPr>
      <w:rPr>
        <w:rFonts w:ascii="Wingdings" w:hAnsi="Wingdings" w:hint="default"/>
      </w:rPr>
    </w:lvl>
  </w:abstractNum>
  <w:abstractNum w:abstractNumId="2" w15:restartNumberingAfterBreak="0">
    <w:nsid w:val="165A262B"/>
    <w:multiLevelType w:val="hybridMultilevel"/>
    <w:tmpl w:val="D2523380"/>
    <w:lvl w:ilvl="0" w:tplc="040C0003">
      <w:start w:val="1"/>
      <w:numFmt w:val="bullet"/>
      <w:lvlText w:val="o"/>
      <w:lvlJc w:val="left"/>
      <w:pPr>
        <w:ind w:left="1996" w:hanging="360"/>
      </w:pPr>
      <w:rPr>
        <w:rFonts w:ascii="Courier New" w:hAnsi="Courier New" w:cs="Courier New" w:hint="default"/>
      </w:rPr>
    </w:lvl>
    <w:lvl w:ilvl="1" w:tplc="040C0003" w:tentative="1">
      <w:start w:val="1"/>
      <w:numFmt w:val="bullet"/>
      <w:lvlText w:val="o"/>
      <w:lvlJc w:val="left"/>
      <w:pPr>
        <w:ind w:left="2716" w:hanging="360"/>
      </w:pPr>
      <w:rPr>
        <w:rFonts w:ascii="Courier New" w:hAnsi="Courier New" w:cs="Courier New" w:hint="default"/>
      </w:rPr>
    </w:lvl>
    <w:lvl w:ilvl="2" w:tplc="040C0005" w:tentative="1">
      <w:start w:val="1"/>
      <w:numFmt w:val="bullet"/>
      <w:lvlText w:val=""/>
      <w:lvlJc w:val="left"/>
      <w:pPr>
        <w:ind w:left="3436" w:hanging="360"/>
      </w:pPr>
      <w:rPr>
        <w:rFonts w:ascii="Wingdings" w:hAnsi="Wingdings" w:hint="default"/>
      </w:rPr>
    </w:lvl>
    <w:lvl w:ilvl="3" w:tplc="040C0001" w:tentative="1">
      <w:start w:val="1"/>
      <w:numFmt w:val="bullet"/>
      <w:lvlText w:val=""/>
      <w:lvlJc w:val="left"/>
      <w:pPr>
        <w:ind w:left="4156" w:hanging="360"/>
      </w:pPr>
      <w:rPr>
        <w:rFonts w:ascii="Symbol" w:hAnsi="Symbol" w:hint="default"/>
      </w:rPr>
    </w:lvl>
    <w:lvl w:ilvl="4" w:tplc="040C0003" w:tentative="1">
      <w:start w:val="1"/>
      <w:numFmt w:val="bullet"/>
      <w:lvlText w:val="o"/>
      <w:lvlJc w:val="left"/>
      <w:pPr>
        <w:ind w:left="4876" w:hanging="360"/>
      </w:pPr>
      <w:rPr>
        <w:rFonts w:ascii="Courier New" w:hAnsi="Courier New" w:cs="Courier New" w:hint="default"/>
      </w:rPr>
    </w:lvl>
    <w:lvl w:ilvl="5" w:tplc="040C0005" w:tentative="1">
      <w:start w:val="1"/>
      <w:numFmt w:val="bullet"/>
      <w:lvlText w:val=""/>
      <w:lvlJc w:val="left"/>
      <w:pPr>
        <w:ind w:left="5596" w:hanging="360"/>
      </w:pPr>
      <w:rPr>
        <w:rFonts w:ascii="Wingdings" w:hAnsi="Wingdings" w:hint="default"/>
      </w:rPr>
    </w:lvl>
    <w:lvl w:ilvl="6" w:tplc="040C0001" w:tentative="1">
      <w:start w:val="1"/>
      <w:numFmt w:val="bullet"/>
      <w:lvlText w:val=""/>
      <w:lvlJc w:val="left"/>
      <w:pPr>
        <w:ind w:left="6316" w:hanging="360"/>
      </w:pPr>
      <w:rPr>
        <w:rFonts w:ascii="Symbol" w:hAnsi="Symbol" w:hint="default"/>
      </w:rPr>
    </w:lvl>
    <w:lvl w:ilvl="7" w:tplc="040C0003" w:tentative="1">
      <w:start w:val="1"/>
      <w:numFmt w:val="bullet"/>
      <w:lvlText w:val="o"/>
      <w:lvlJc w:val="left"/>
      <w:pPr>
        <w:ind w:left="7036" w:hanging="360"/>
      </w:pPr>
      <w:rPr>
        <w:rFonts w:ascii="Courier New" w:hAnsi="Courier New" w:cs="Courier New" w:hint="default"/>
      </w:rPr>
    </w:lvl>
    <w:lvl w:ilvl="8" w:tplc="040C0005" w:tentative="1">
      <w:start w:val="1"/>
      <w:numFmt w:val="bullet"/>
      <w:lvlText w:val=""/>
      <w:lvlJc w:val="left"/>
      <w:pPr>
        <w:ind w:left="7756" w:hanging="360"/>
      </w:pPr>
      <w:rPr>
        <w:rFonts w:ascii="Wingdings" w:hAnsi="Wingdings" w:hint="default"/>
      </w:rPr>
    </w:lvl>
  </w:abstractNum>
  <w:abstractNum w:abstractNumId="3" w15:restartNumberingAfterBreak="0">
    <w:nsid w:val="1D2A00EB"/>
    <w:multiLevelType w:val="hybridMultilevel"/>
    <w:tmpl w:val="E34A4DC6"/>
    <w:lvl w:ilvl="0" w:tplc="F6DCFBC0">
      <w:numFmt w:val="bullet"/>
      <w:lvlText w:val="-"/>
      <w:lvlJc w:val="left"/>
      <w:pPr>
        <w:ind w:left="1526" w:hanging="360"/>
      </w:pPr>
      <w:rPr>
        <w:rFonts w:ascii="Calibri" w:eastAsia="Calibri" w:hAnsi="Calibri" w:cs="Calibri" w:hint="default"/>
        <w:w w:val="100"/>
        <w:sz w:val="22"/>
        <w:szCs w:val="22"/>
        <w:lang w:val="fr-FR" w:eastAsia="en-US" w:bidi="ar-SA"/>
      </w:rPr>
    </w:lvl>
    <w:lvl w:ilvl="1" w:tplc="040C0003" w:tentative="1">
      <w:start w:val="1"/>
      <w:numFmt w:val="bullet"/>
      <w:lvlText w:val="o"/>
      <w:lvlJc w:val="left"/>
      <w:pPr>
        <w:ind w:left="2246" w:hanging="360"/>
      </w:pPr>
      <w:rPr>
        <w:rFonts w:ascii="Courier New" w:hAnsi="Courier New" w:cs="Courier New" w:hint="default"/>
      </w:rPr>
    </w:lvl>
    <w:lvl w:ilvl="2" w:tplc="040C0005">
      <w:start w:val="1"/>
      <w:numFmt w:val="bullet"/>
      <w:lvlText w:val=""/>
      <w:lvlJc w:val="left"/>
      <w:pPr>
        <w:ind w:left="2966" w:hanging="360"/>
      </w:pPr>
      <w:rPr>
        <w:rFonts w:ascii="Wingdings" w:hAnsi="Wingdings" w:hint="default"/>
      </w:rPr>
    </w:lvl>
    <w:lvl w:ilvl="3" w:tplc="040C0001" w:tentative="1">
      <w:start w:val="1"/>
      <w:numFmt w:val="bullet"/>
      <w:lvlText w:val=""/>
      <w:lvlJc w:val="left"/>
      <w:pPr>
        <w:ind w:left="3686" w:hanging="360"/>
      </w:pPr>
      <w:rPr>
        <w:rFonts w:ascii="Symbol" w:hAnsi="Symbol" w:hint="default"/>
      </w:rPr>
    </w:lvl>
    <w:lvl w:ilvl="4" w:tplc="040C0003" w:tentative="1">
      <w:start w:val="1"/>
      <w:numFmt w:val="bullet"/>
      <w:lvlText w:val="o"/>
      <w:lvlJc w:val="left"/>
      <w:pPr>
        <w:ind w:left="4406" w:hanging="360"/>
      </w:pPr>
      <w:rPr>
        <w:rFonts w:ascii="Courier New" w:hAnsi="Courier New" w:cs="Courier New" w:hint="default"/>
      </w:rPr>
    </w:lvl>
    <w:lvl w:ilvl="5" w:tplc="040C0005">
      <w:start w:val="1"/>
      <w:numFmt w:val="bullet"/>
      <w:lvlText w:val=""/>
      <w:lvlJc w:val="left"/>
      <w:pPr>
        <w:ind w:left="5126" w:hanging="360"/>
      </w:pPr>
      <w:rPr>
        <w:rFonts w:ascii="Wingdings" w:hAnsi="Wingdings" w:hint="default"/>
      </w:rPr>
    </w:lvl>
    <w:lvl w:ilvl="6" w:tplc="040C0001" w:tentative="1">
      <w:start w:val="1"/>
      <w:numFmt w:val="bullet"/>
      <w:lvlText w:val=""/>
      <w:lvlJc w:val="left"/>
      <w:pPr>
        <w:ind w:left="5846" w:hanging="360"/>
      </w:pPr>
      <w:rPr>
        <w:rFonts w:ascii="Symbol" w:hAnsi="Symbol" w:hint="default"/>
      </w:rPr>
    </w:lvl>
    <w:lvl w:ilvl="7" w:tplc="040C0003" w:tentative="1">
      <w:start w:val="1"/>
      <w:numFmt w:val="bullet"/>
      <w:lvlText w:val="o"/>
      <w:lvlJc w:val="left"/>
      <w:pPr>
        <w:ind w:left="6566" w:hanging="360"/>
      </w:pPr>
      <w:rPr>
        <w:rFonts w:ascii="Courier New" w:hAnsi="Courier New" w:cs="Courier New" w:hint="default"/>
      </w:rPr>
    </w:lvl>
    <w:lvl w:ilvl="8" w:tplc="040C0005" w:tentative="1">
      <w:start w:val="1"/>
      <w:numFmt w:val="bullet"/>
      <w:lvlText w:val=""/>
      <w:lvlJc w:val="left"/>
      <w:pPr>
        <w:ind w:left="7286" w:hanging="360"/>
      </w:pPr>
      <w:rPr>
        <w:rFonts w:ascii="Wingdings" w:hAnsi="Wingdings" w:hint="default"/>
      </w:rPr>
    </w:lvl>
  </w:abstractNum>
  <w:abstractNum w:abstractNumId="4" w15:restartNumberingAfterBreak="0">
    <w:nsid w:val="30223947"/>
    <w:multiLevelType w:val="hybridMultilevel"/>
    <w:tmpl w:val="17AA547C"/>
    <w:lvl w:ilvl="0" w:tplc="040C0001">
      <w:start w:val="1"/>
      <w:numFmt w:val="bullet"/>
      <w:lvlText w:val=""/>
      <w:lvlJc w:val="left"/>
      <w:pPr>
        <w:ind w:left="892" w:hanging="360"/>
      </w:pPr>
      <w:rPr>
        <w:rFonts w:ascii="Symbol" w:hAnsi="Symbol" w:hint="default"/>
      </w:rPr>
    </w:lvl>
    <w:lvl w:ilvl="1" w:tplc="040C0003" w:tentative="1">
      <w:start w:val="1"/>
      <w:numFmt w:val="bullet"/>
      <w:lvlText w:val="o"/>
      <w:lvlJc w:val="left"/>
      <w:pPr>
        <w:ind w:left="1612" w:hanging="360"/>
      </w:pPr>
      <w:rPr>
        <w:rFonts w:ascii="Courier New" w:hAnsi="Courier New" w:cs="Courier New" w:hint="default"/>
      </w:rPr>
    </w:lvl>
    <w:lvl w:ilvl="2" w:tplc="040C0005" w:tentative="1">
      <w:start w:val="1"/>
      <w:numFmt w:val="bullet"/>
      <w:lvlText w:val=""/>
      <w:lvlJc w:val="left"/>
      <w:pPr>
        <w:ind w:left="2332" w:hanging="360"/>
      </w:pPr>
      <w:rPr>
        <w:rFonts w:ascii="Wingdings" w:hAnsi="Wingdings" w:hint="default"/>
      </w:rPr>
    </w:lvl>
    <w:lvl w:ilvl="3" w:tplc="040C0001" w:tentative="1">
      <w:start w:val="1"/>
      <w:numFmt w:val="bullet"/>
      <w:lvlText w:val=""/>
      <w:lvlJc w:val="left"/>
      <w:pPr>
        <w:ind w:left="3052" w:hanging="360"/>
      </w:pPr>
      <w:rPr>
        <w:rFonts w:ascii="Symbol" w:hAnsi="Symbol" w:hint="default"/>
      </w:rPr>
    </w:lvl>
    <w:lvl w:ilvl="4" w:tplc="040C0003" w:tentative="1">
      <w:start w:val="1"/>
      <w:numFmt w:val="bullet"/>
      <w:lvlText w:val="o"/>
      <w:lvlJc w:val="left"/>
      <w:pPr>
        <w:ind w:left="3772" w:hanging="360"/>
      </w:pPr>
      <w:rPr>
        <w:rFonts w:ascii="Courier New" w:hAnsi="Courier New" w:cs="Courier New" w:hint="default"/>
      </w:rPr>
    </w:lvl>
    <w:lvl w:ilvl="5" w:tplc="040C0005" w:tentative="1">
      <w:start w:val="1"/>
      <w:numFmt w:val="bullet"/>
      <w:lvlText w:val=""/>
      <w:lvlJc w:val="left"/>
      <w:pPr>
        <w:ind w:left="4492" w:hanging="360"/>
      </w:pPr>
      <w:rPr>
        <w:rFonts w:ascii="Wingdings" w:hAnsi="Wingdings" w:hint="default"/>
      </w:rPr>
    </w:lvl>
    <w:lvl w:ilvl="6" w:tplc="040C0001" w:tentative="1">
      <w:start w:val="1"/>
      <w:numFmt w:val="bullet"/>
      <w:lvlText w:val=""/>
      <w:lvlJc w:val="left"/>
      <w:pPr>
        <w:ind w:left="5212" w:hanging="360"/>
      </w:pPr>
      <w:rPr>
        <w:rFonts w:ascii="Symbol" w:hAnsi="Symbol" w:hint="default"/>
      </w:rPr>
    </w:lvl>
    <w:lvl w:ilvl="7" w:tplc="040C0003" w:tentative="1">
      <w:start w:val="1"/>
      <w:numFmt w:val="bullet"/>
      <w:lvlText w:val="o"/>
      <w:lvlJc w:val="left"/>
      <w:pPr>
        <w:ind w:left="5932" w:hanging="360"/>
      </w:pPr>
      <w:rPr>
        <w:rFonts w:ascii="Courier New" w:hAnsi="Courier New" w:cs="Courier New" w:hint="default"/>
      </w:rPr>
    </w:lvl>
    <w:lvl w:ilvl="8" w:tplc="040C0005" w:tentative="1">
      <w:start w:val="1"/>
      <w:numFmt w:val="bullet"/>
      <w:lvlText w:val=""/>
      <w:lvlJc w:val="left"/>
      <w:pPr>
        <w:ind w:left="6652" w:hanging="360"/>
      </w:pPr>
      <w:rPr>
        <w:rFonts w:ascii="Wingdings" w:hAnsi="Wingdings" w:hint="default"/>
      </w:rPr>
    </w:lvl>
  </w:abstractNum>
  <w:abstractNum w:abstractNumId="5" w15:restartNumberingAfterBreak="0">
    <w:nsid w:val="3116519B"/>
    <w:multiLevelType w:val="hybridMultilevel"/>
    <w:tmpl w:val="F9FCCFDE"/>
    <w:lvl w:ilvl="0" w:tplc="F96640E6">
      <w:numFmt w:val="bullet"/>
      <w:lvlText w:val=""/>
      <w:lvlJc w:val="left"/>
      <w:pPr>
        <w:ind w:left="1253" w:hanging="360"/>
      </w:pPr>
      <w:rPr>
        <w:rFonts w:ascii="Symbol" w:eastAsia="Symbol" w:hAnsi="Symbol" w:cs="Symbol" w:hint="default"/>
        <w:w w:val="100"/>
        <w:sz w:val="22"/>
        <w:szCs w:val="22"/>
        <w:lang w:val="fr-FR" w:eastAsia="en-US" w:bidi="ar-SA"/>
      </w:rPr>
    </w:lvl>
    <w:lvl w:ilvl="1" w:tplc="19AE7506">
      <w:numFmt w:val="bullet"/>
      <w:lvlText w:val="•"/>
      <w:lvlJc w:val="left"/>
      <w:pPr>
        <w:ind w:left="2118" w:hanging="360"/>
      </w:pPr>
      <w:rPr>
        <w:rFonts w:hint="default"/>
        <w:lang w:val="fr-FR" w:eastAsia="en-US" w:bidi="ar-SA"/>
      </w:rPr>
    </w:lvl>
    <w:lvl w:ilvl="2" w:tplc="F310700C">
      <w:numFmt w:val="bullet"/>
      <w:lvlText w:val="•"/>
      <w:lvlJc w:val="left"/>
      <w:pPr>
        <w:ind w:left="2977" w:hanging="360"/>
      </w:pPr>
      <w:rPr>
        <w:rFonts w:hint="default"/>
        <w:lang w:val="fr-FR" w:eastAsia="en-US" w:bidi="ar-SA"/>
      </w:rPr>
    </w:lvl>
    <w:lvl w:ilvl="3" w:tplc="ECB6B0D0">
      <w:numFmt w:val="bullet"/>
      <w:lvlText w:val="•"/>
      <w:lvlJc w:val="left"/>
      <w:pPr>
        <w:ind w:left="3835" w:hanging="360"/>
      </w:pPr>
      <w:rPr>
        <w:rFonts w:hint="default"/>
        <w:lang w:val="fr-FR" w:eastAsia="en-US" w:bidi="ar-SA"/>
      </w:rPr>
    </w:lvl>
    <w:lvl w:ilvl="4" w:tplc="BB727F2E">
      <w:numFmt w:val="bullet"/>
      <w:lvlText w:val="•"/>
      <w:lvlJc w:val="left"/>
      <w:pPr>
        <w:ind w:left="4694" w:hanging="360"/>
      </w:pPr>
      <w:rPr>
        <w:rFonts w:hint="default"/>
        <w:lang w:val="fr-FR" w:eastAsia="en-US" w:bidi="ar-SA"/>
      </w:rPr>
    </w:lvl>
    <w:lvl w:ilvl="5" w:tplc="918E5746">
      <w:numFmt w:val="bullet"/>
      <w:lvlText w:val="•"/>
      <w:lvlJc w:val="left"/>
      <w:pPr>
        <w:ind w:left="5553" w:hanging="360"/>
      </w:pPr>
      <w:rPr>
        <w:rFonts w:hint="default"/>
        <w:lang w:val="fr-FR" w:eastAsia="en-US" w:bidi="ar-SA"/>
      </w:rPr>
    </w:lvl>
    <w:lvl w:ilvl="6" w:tplc="6E728F5A">
      <w:numFmt w:val="bullet"/>
      <w:lvlText w:val="•"/>
      <w:lvlJc w:val="left"/>
      <w:pPr>
        <w:ind w:left="6411" w:hanging="360"/>
      </w:pPr>
      <w:rPr>
        <w:rFonts w:hint="default"/>
        <w:lang w:val="fr-FR" w:eastAsia="en-US" w:bidi="ar-SA"/>
      </w:rPr>
    </w:lvl>
    <w:lvl w:ilvl="7" w:tplc="D944AE00">
      <w:numFmt w:val="bullet"/>
      <w:lvlText w:val="•"/>
      <w:lvlJc w:val="left"/>
      <w:pPr>
        <w:ind w:left="7270" w:hanging="360"/>
      </w:pPr>
      <w:rPr>
        <w:rFonts w:hint="default"/>
        <w:lang w:val="fr-FR" w:eastAsia="en-US" w:bidi="ar-SA"/>
      </w:rPr>
    </w:lvl>
    <w:lvl w:ilvl="8" w:tplc="DA5208F4">
      <w:numFmt w:val="bullet"/>
      <w:lvlText w:val="•"/>
      <w:lvlJc w:val="left"/>
      <w:pPr>
        <w:ind w:left="8129" w:hanging="360"/>
      </w:pPr>
      <w:rPr>
        <w:rFonts w:hint="default"/>
        <w:lang w:val="fr-FR" w:eastAsia="en-US" w:bidi="ar-SA"/>
      </w:rPr>
    </w:lvl>
  </w:abstractNum>
  <w:abstractNum w:abstractNumId="6" w15:restartNumberingAfterBreak="0">
    <w:nsid w:val="3B3106FA"/>
    <w:multiLevelType w:val="hybridMultilevel"/>
    <w:tmpl w:val="AFDC07AC"/>
    <w:lvl w:ilvl="0" w:tplc="AD6E04B8">
      <w:numFmt w:val="bullet"/>
      <w:lvlText w:val=""/>
      <w:lvlJc w:val="left"/>
      <w:pPr>
        <w:ind w:left="1253" w:hanging="360"/>
      </w:pPr>
      <w:rPr>
        <w:rFonts w:ascii="Symbol" w:eastAsia="Symbol" w:hAnsi="Symbol" w:cs="Symbol" w:hint="default"/>
        <w:w w:val="100"/>
        <w:sz w:val="22"/>
        <w:szCs w:val="22"/>
        <w:lang w:val="fr-FR" w:eastAsia="en-US" w:bidi="ar-SA"/>
      </w:rPr>
    </w:lvl>
    <w:lvl w:ilvl="1" w:tplc="78C46C10">
      <w:numFmt w:val="bullet"/>
      <w:lvlText w:val="•"/>
      <w:lvlJc w:val="left"/>
      <w:pPr>
        <w:ind w:left="2118" w:hanging="360"/>
      </w:pPr>
      <w:rPr>
        <w:rFonts w:hint="default"/>
        <w:lang w:val="fr-FR" w:eastAsia="en-US" w:bidi="ar-SA"/>
      </w:rPr>
    </w:lvl>
    <w:lvl w:ilvl="2" w:tplc="083E7798">
      <w:numFmt w:val="bullet"/>
      <w:lvlText w:val="•"/>
      <w:lvlJc w:val="left"/>
      <w:pPr>
        <w:ind w:left="2977" w:hanging="360"/>
      </w:pPr>
      <w:rPr>
        <w:rFonts w:hint="default"/>
        <w:lang w:val="fr-FR" w:eastAsia="en-US" w:bidi="ar-SA"/>
      </w:rPr>
    </w:lvl>
    <w:lvl w:ilvl="3" w:tplc="867E23A4">
      <w:numFmt w:val="bullet"/>
      <w:lvlText w:val="•"/>
      <w:lvlJc w:val="left"/>
      <w:pPr>
        <w:ind w:left="3835" w:hanging="360"/>
      </w:pPr>
      <w:rPr>
        <w:rFonts w:hint="default"/>
        <w:lang w:val="fr-FR" w:eastAsia="en-US" w:bidi="ar-SA"/>
      </w:rPr>
    </w:lvl>
    <w:lvl w:ilvl="4" w:tplc="B5F292C2">
      <w:numFmt w:val="bullet"/>
      <w:lvlText w:val="•"/>
      <w:lvlJc w:val="left"/>
      <w:pPr>
        <w:ind w:left="4694" w:hanging="360"/>
      </w:pPr>
      <w:rPr>
        <w:rFonts w:hint="default"/>
        <w:lang w:val="fr-FR" w:eastAsia="en-US" w:bidi="ar-SA"/>
      </w:rPr>
    </w:lvl>
    <w:lvl w:ilvl="5" w:tplc="A35A37D8">
      <w:numFmt w:val="bullet"/>
      <w:lvlText w:val="•"/>
      <w:lvlJc w:val="left"/>
      <w:pPr>
        <w:ind w:left="5553" w:hanging="360"/>
      </w:pPr>
      <w:rPr>
        <w:rFonts w:hint="default"/>
        <w:lang w:val="fr-FR" w:eastAsia="en-US" w:bidi="ar-SA"/>
      </w:rPr>
    </w:lvl>
    <w:lvl w:ilvl="6" w:tplc="CC4AC368">
      <w:numFmt w:val="bullet"/>
      <w:lvlText w:val="•"/>
      <w:lvlJc w:val="left"/>
      <w:pPr>
        <w:ind w:left="6411" w:hanging="360"/>
      </w:pPr>
      <w:rPr>
        <w:rFonts w:hint="default"/>
        <w:lang w:val="fr-FR" w:eastAsia="en-US" w:bidi="ar-SA"/>
      </w:rPr>
    </w:lvl>
    <w:lvl w:ilvl="7" w:tplc="E764A5BE">
      <w:numFmt w:val="bullet"/>
      <w:lvlText w:val="•"/>
      <w:lvlJc w:val="left"/>
      <w:pPr>
        <w:ind w:left="7270" w:hanging="360"/>
      </w:pPr>
      <w:rPr>
        <w:rFonts w:hint="default"/>
        <w:lang w:val="fr-FR" w:eastAsia="en-US" w:bidi="ar-SA"/>
      </w:rPr>
    </w:lvl>
    <w:lvl w:ilvl="8" w:tplc="DCFE8EA6">
      <w:numFmt w:val="bullet"/>
      <w:lvlText w:val="•"/>
      <w:lvlJc w:val="left"/>
      <w:pPr>
        <w:ind w:left="8129" w:hanging="360"/>
      </w:pPr>
      <w:rPr>
        <w:rFonts w:hint="default"/>
        <w:lang w:val="fr-FR" w:eastAsia="en-US" w:bidi="ar-SA"/>
      </w:rPr>
    </w:lvl>
  </w:abstractNum>
  <w:abstractNum w:abstractNumId="7" w15:restartNumberingAfterBreak="0">
    <w:nsid w:val="45AF1696"/>
    <w:multiLevelType w:val="hybridMultilevel"/>
    <w:tmpl w:val="E4A660A4"/>
    <w:lvl w:ilvl="0" w:tplc="C5E0B328">
      <w:numFmt w:val="bullet"/>
      <w:lvlText w:val="•"/>
      <w:lvlJc w:val="left"/>
      <w:pPr>
        <w:ind w:left="720" w:hanging="360"/>
      </w:pPr>
      <w:rPr>
        <w:rFonts w:hint="default"/>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7831EC3"/>
    <w:multiLevelType w:val="hybridMultilevel"/>
    <w:tmpl w:val="B524DB2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B165E93"/>
    <w:multiLevelType w:val="hybridMultilevel"/>
    <w:tmpl w:val="F81C172A"/>
    <w:lvl w:ilvl="0" w:tplc="675A518C">
      <w:start w:val="4"/>
      <w:numFmt w:val="bullet"/>
      <w:lvlText w:val="-"/>
      <w:lvlJc w:val="left"/>
      <w:pPr>
        <w:ind w:left="532" w:hanging="360"/>
      </w:pPr>
      <w:rPr>
        <w:rFonts w:ascii="Calibri" w:eastAsia="Calibri" w:hAnsi="Calibri" w:cs="Calibri" w:hint="default"/>
      </w:rPr>
    </w:lvl>
    <w:lvl w:ilvl="1" w:tplc="040C0003" w:tentative="1">
      <w:start w:val="1"/>
      <w:numFmt w:val="bullet"/>
      <w:lvlText w:val="o"/>
      <w:lvlJc w:val="left"/>
      <w:pPr>
        <w:ind w:left="1252" w:hanging="360"/>
      </w:pPr>
      <w:rPr>
        <w:rFonts w:ascii="Courier New" w:hAnsi="Courier New" w:cs="Courier New" w:hint="default"/>
      </w:rPr>
    </w:lvl>
    <w:lvl w:ilvl="2" w:tplc="040C0005" w:tentative="1">
      <w:start w:val="1"/>
      <w:numFmt w:val="bullet"/>
      <w:lvlText w:val=""/>
      <w:lvlJc w:val="left"/>
      <w:pPr>
        <w:ind w:left="1972" w:hanging="360"/>
      </w:pPr>
      <w:rPr>
        <w:rFonts w:ascii="Wingdings" w:hAnsi="Wingdings" w:hint="default"/>
      </w:rPr>
    </w:lvl>
    <w:lvl w:ilvl="3" w:tplc="040C0001" w:tentative="1">
      <w:start w:val="1"/>
      <w:numFmt w:val="bullet"/>
      <w:lvlText w:val=""/>
      <w:lvlJc w:val="left"/>
      <w:pPr>
        <w:ind w:left="2692" w:hanging="360"/>
      </w:pPr>
      <w:rPr>
        <w:rFonts w:ascii="Symbol" w:hAnsi="Symbol" w:hint="default"/>
      </w:rPr>
    </w:lvl>
    <w:lvl w:ilvl="4" w:tplc="040C0003" w:tentative="1">
      <w:start w:val="1"/>
      <w:numFmt w:val="bullet"/>
      <w:lvlText w:val="o"/>
      <w:lvlJc w:val="left"/>
      <w:pPr>
        <w:ind w:left="3412" w:hanging="360"/>
      </w:pPr>
      <w:rPr>
        <w:rFonts w:ascii="Courier New" w:hAnsi="Courier New" w:cs="Courier New" w:hint="default"/>
      </w:rPr>
    </w:lvl>
    <w:lvl w:ilvl="5" w:tplc="040C0005" w:tentative="1">
      <w:start w:val="1"/>
      <w:numFmt w:val="bullet"/>
      <w:lvlText w:val=""/>
      <w:lvlJc w:val="left"/>
      <w:pPr>
        <w:ind w:left="4132" w:hanging="360"/>
      </w:pPr>
      <w:rPr>
        <w:rFonts w:ascii="Wingdings" w:hAnsi="Wingdings" w:hint="default"/>
      </w:rPr>
    </w:lvl>
    <w:lvl w:ilvl="6" w:tplc="040C0001" w:tentative="1">
      <w:start w:val="1"/>
      <w:numFmt w:val="bullet"/>
      <w:lvlText w:val=""/>
      <w:lvlJc w:val="left"/>
      <w:pPr>
        <w:ind w:left="4852" w:hanging="360"/>
      </w:pPr>
      <w:rPr>
        <w:rFonts w:ascii="Symbol" w:hAnsi="Symbol" w:hint="default"/>
      </w:rPr>
    </w:lvl>
    <w:lvl w:ilvl="7" w:tplc="040C0003" w:tentative="1">
      <w:start w:val="1"/>
      <w:numFmt w:val="bullet"/>
      <w:lvlText w:val="o"/>
      <w:lvlJc w:val="left"/>
      <w:pPr>
        <w:ind w:left="5572" w:hanging="360"/>
      </w:pPr>
      <w:rPr>
        <w:rFonts w:ascii="Courier New" w:hAnsi="Courier New" w:cs="Courier New" w:hint="default"/>
      </w:rPr>
    </w:lvl>
    <w:lvl w:ilvl="8" w:tplc="040C0005" w:tentative="1">
      <w:start w:val="1"/>
      <w:numFmt w:val="bullet"/>
      <w:lvlText w:val=""/>
      <w:lvlJc w:val="left"/>
      <w:pPr>
        <w:ind w:left="6292" w:hanging="360"/>
      </w:pPr>
      <w:rPr>
        <w:rFonts w:ascii="Wingdings" w:hAnsi="Wingdings" w:hint="default"/>
      </w:rPr>
    </w:lvl>
  </w:abstractNum>
  <w:abstractNum w:abstractNumId="10" w15:restartNumberingAfterBreak="0">
    <w:nsid w:val="4BFA6B9A"/>
    <w:multiLevelType w:val="hybridMultilevel"/>
    <w:tmpl w:val="BA1C49B6"/>
    <w:lvl w:ilvl="0" w:tplc="040C0001">
      <w:start w:val="1"/>
      <w:numFmt w:val="bullet"/>
      <w:lvlText w:val=""/>
      <w:lvlJc w:val="left"/>
      <w:pPr>
        <w:ind w:left="893" w:hanging="360"/>
      </w:pPr>
      <w:rPr>
        <w:rFonts w:ascii="Symbol" w:hAnsi="Symbol" w:hint="default"/>
        <w:w w:val="100"/>
        <w:sz w:val="22"/>
        <w:szCs w:val="22"/>
        <w:lang w:val="fr-FR" w:eastAsia="en-US" w:bidi="ar-SA"/>
      </w:rPr>
    </w:lvl>
    <w:lvl w:ilvl="1" w:tplc="5A7E2BD0">
      <w:numFmt w:val="bullet"/>
      <w:lvlText w:val="•"/>
      <w:lvlJc w:val="left"/>
      <w:pPr>
        <w:ind w:left="1794" w:hanging="360"/>
      </w:pPr>
      <w:rPr>
        <w:rFonts w:hint="default"/>
        <w:lang w:val="fr-FR" w:eastAsia="en-US" w:bidi="ar-SA"/>
      </w:rPr>
    </w:lvl>
    <w:lvl w:ilvl="2" w:tplc="52DE7966">
      <w:numFmt w:val="bullet"/>
      <w:lvlText w:val="•"/>
      <w:lvlJc w:val="left"/>
      <w:pPr>
        <w:ind w:left="2689" w:hanging="360"/>
      </w:pPr>
      <w:rPr>
        <w:rFonts w:hint="default"/>
        <w:lang w:val="fr-FR" w:eastAsia="en-US" w:bidi="ar-SA"/>
      </w:rPr>
    </w:lvl>
    <w:lvl w:ilvl="3" w:tplc="CAE656EE">
      <w:numFmt w:val="bullet"/>
      <w:lvlText w:val="•"/>
      <w:lvlJc w:val="left"/>
      <w:pPr>
        <w:ind w:left="3583" w:hanging="360"/>
      </w:pPr>
      <w:rPr>
        <w:rFonts w:hint="default"/>
        <w:lang w:val="fr-FR" w:eastAsia="en-US" w:bidi="ar-SA"/>
      </w:rPr>
    </w:lvl>
    <w:lvl w:ilvl="4" w:tplc="5114D9B0">
      <w:numFmt w:val="bullet"/>
      <w:lvlText w:val="•"/>
      <w:lvlJc w:val="left"/>
      <w:pPr>
        <w:ind w:left="4478" w:hanging="360"/>
      </w:pPr>
      <w:rPr>
        <w:rFonts w:hint="default"/>
        <w:lang w:val="fr-FR" w:eastAsia="en-US" w:bidi="ar-SA"/>
      </w:rPr>
    </w:lvl>
    <w:lvl w:ilvl="5" w:tplc="C7AEE17C">
      <w:numFmt w:val="bullet"/>
      <w:lvlText w:val="•"/>
      <w:lvlJc w:val="left"/>
      <w:pPr>
        <w:ind w:left="5373" w:hanging="360"/>
      </w:pPr>
      <w:rPr>
        <w:rFonts w:hint="default"/>
        <w:lang w:val="fr-FR" w:eastAsia="en-US" w:bidi="ar-SA"/>
      </w:rPr>
    </w:lvl>
    <w:lvl w:ilvl="6" w:tplc="CD224846">
      <w:numFmt w:val="bullet"/>
      <w:lvlText w:val="•"/>
      <w:lvlJc w:val="left"/>
      <w:pPr>
        <w:ind w:left="6267" w:hanging="360"/>
      </w:pPr>
      <w:rPr>
        <w:rFonts w:hint="default"/>
        <w:lang w:val="fr-FR" w:eastAsia="en-US" w:bidi="ar-SA"/>
      </w:rPr>
    </w:lvl>
    <w:lvl w:ilvl="7" w:tplc="190C543C">
      <w:numFmt w:val="bullet"/>
      <w:lvlText w:val="•"/>
      <w:lvlJc w:val="left"/>
      <w:pPr>
        <w:ind w:left="7162" w:hanging="360"/>
      </w:pPr>
      <w:rPr>
        <w:rFonts w:hint="default"/>
        <w:lang w:val="fr-FR" w:eastAsia="en-US" w:bidi="ar-SA"/>
      </w:rPr>
    </w:lvl>
    <w:lvl w:ilvl="8" w:tplc="FBACB740">
      <w:numFmt w:val="bullet"/>
      <w:lvlText w:val="•"/>
      <w:lvlJc w:val="left"/>
      <w:pPr>
        <w:ind w:left="8057" w:hanging="360"/>
      </w:pPr>
      <w:rPr>
        <w:rFonts w:hint="default"/>
        <w:lang w:val="fr-FR" w:eastAsia="en-US" w:bidi="ar-SA"/>
      </w:rPr>
    </w:lvl>
  </w:abstractNum>
  <w:abstractNum w:abstractNumId="11" w15:restartNumberingAfterBreak="0">
    <w:nsid w:val="52C92D0D"/>
    <w:multiLevelType w:val="hybridMultilevel"/>
    <w:tmpl w:val="07163F14"/>
    <w:lvl w:ilvl="0" w:tplc="28CC79A0">
      <w:numFmt w:val="bullet"/>
      <w:lvlText w:val=""/>
      <w:lvlJc w:val="left"/>
      <w:pPr>
        <w:ind w:left="893" w:hanging="360"/>
      </w:pPr>
      <w:rPr>
        <w:rFonts w:ascii="Symbol" w:eastAsia="Symbol" w:hAnsi="Symbol" w:cs="Symbol" w:hint="default"/>
        <w:w w:val="100"/>
        <w:sz w:val="22"/>
        <w:szCs w:val="22"/>
        <w:lang w:val="fr-FR" w:eastAsia="en-US" w:bidi="ar-SA"/>
      </w:rPr>
    </w:lvl>
    <w:lvl w:ilvl="1" w:tplc="6DF600E4">
      <w:numFmt w:val="bullet"/>
      <w:lvlText w:val="o"/>
      <w:lvlJc w:val="left"/>
      <w:pPr>
        <w:ind w:left="1613" w:hanging="360"/>
      </w:pPr>
      <w:rPr>
        <w:rFonts w:ascii="Courier New" w:eastAsia="Courier New" w:hAnsi="Courier New" w:cs="Courier New" w:hint="default"/>
        <w:w w:val="100"/>
        <w:sz w:val="22"/>
        <w:szCs w:val="22"/>
        <w:lang w:val="fr-FR" w:eastAsia="en-US" w:bidi="ar-SA"/>
      </w:rPr>
    </w:lvl>
    <w:lvl w:ilvl="2" w:tplc="040C0001">
      <w:start w:val="1"/>
      <w:numFmt w:val="bullet"/>
      <w:lvlText w:val=""/>
      <w:lvlJc w:val="left"/>
      <w:pPr>
        <w:ind w:left="2333" w:hanging="360"/>
      </w:pPr>
      <w:rPr>
        <w:rFonts w:ascii="Symbol" w:hAnsi="Symbol" w:hint="default"/>
        <w:w w:val="100"/>
        <w:sz w:val="22"/>
        <w:szCs w:val="22"/>
        <w:lang w:val="fr-FR" w:eastAsia="en-US" w:bidi="ar-SA"/>
      </w:rPr>
    </w:lvl>
    <w:lvl w:ilvl="3" w:tplc="1A547642">
      <w:numFmt w:val="bullet"/>
      <w:lvlText w:val="•"/>
      <w:lvlJc w:val="left"/>
      <w:pPr>
        <w:ind w:left="1660" w:hanging="360"/>
      </w:pPr>
      <w:rPr>
        <w:rFonts w:hint="default"/>
        <w:lang w:val="fr-FR" w:eastAsia="en-US" w:bidi="ar-SA"/>
      </w:rPr>
    </w:lvl>
    <w:lvl w:ilvl="4" w:tplc="33D4CD4C">
      <w:numFmt w:val="bullet"/>
      <w:lvlText w:val="•"/>
      <w:lvlJc w:val="left"/>
      <w:pPr>
        <w:ind w:left="2340" w:hanging="360"/>
      </w:pPr>
      <w:rPr>
        <w:rFonts w:hint="default"/>
        <w:lang w:val="fr-FR" w:eastAsia="en-US" w:bidi="ar-SA"/>
      </w:rPr>
    </w:lvl>
    <w:lvl w:ilvl="5" w:tplc="F6DCFBC0">
      <w:numFmt w:val="bullet"/>
      <w:lvlText w:val="-"/>
      <w:lvlJc w:val="left"/>
      <w:pPr>
        <w:ind w:left="3591" w:hanging="360"/>
      </w:pPr>
      <w:rPr>
        <w:rFonts w:ascii="Calibri" w:eastAsia="Calibri" w:hAnsi="Calibri" w:cs="Calibri" w:hint="default"/>
        <w:w w:val="100"/>
        <w:sz w:val="22"/>
        <w:szCs w:val="22"/>
        <w:lang w:val="fr-FR" w:eastAsia="en-US" w:bidi="ar-SA"/>
      </w:rPr>
    </w:lvl>
    <w:lvl w:ilvl="6" w:tplc="D6E6F4FC">
      <w:numFmt w:val="bullet"/>
      <w:lvlText w:val="•"/>
      <w:lvlJc w:val="left"/>
      <w:pPr>
        <w:ind w:left="4842" w:hanging="360"/>
      </w:pPr>
      <w:rPr>
        <w:rFonts w:hint="default"/>
        <w:lang w:val="fr-FR" w:eastAsia="en-US" w:bidi="ar-SA"/>
      </w:rPr>
    </w:lvl>
    <w:lvl w:ilvl="7" w:tplc="1F4E5B5C">
      <w:numFmt w:val="bullet"/>
      <w:lvlText w:val="•"/>
      <w:lvlJc w:val="left"/>
      <w:pPr>
        <w:ind w:left="6093" w:hanging="360"/>
      </w:pPr>
      <w:rPr>
        <w:rFonts w:hint="default"/>
        <w:lang w:val="fr-FR" w:eastAsia="en-US" w:bidi="ar-SA"/>
      </w:rPr>
    </w:lvl>
    <w:lvl w:ilvl="8" w:tplc="51685F1A">
      <w:numFmt w:val="bullet"/>
      <w:lvlText w:val="•"/>
      <w:lvlJc w:val="left"/>
      <w:pPr>
        <w:ind w:left="7344" w:hanging="360"/>
      </w:pPr>
      <w:rPr>
        <w:rFonts w:hint="default"/>
        <w:lang w:val="fr-FR" w:eastAsia="en-US" w:bidi="ar-SA"/>
      </w:rPr>
    </w:lvl>
  </w:abstractNum>
  <w:abstractNum w:abstractNumId="12" w15:restartNumberingAfterBreak="0">
    <w:nsid w:val="58FA4554"/>
    <w:multiLevelType w:val="hybridMultilevel"/>
    <w:tmpl w:val="E16C6BAA"/>
    <w:lvl w:ilvl="0" w:tplc="DBB2E48E">
      <w:start w:val="3"/>
      <w:numFmt w:val="bullet"/>
      <w:lvlText w:val="-"/>
      <w:lvlJc w:val="left"/>
      <w:pPr>
        <w:ind w:left="532" w:hanging="360"/>
      </w:pPr>
      <w:rPr>
        <w:rFonts w:ascii="Calibri" w:eastAsia="Calibri" w:hAnsi="Calibri" w:cs="Calibri" w:hint="default"/>
      </w:rPr>
    </w:lvl>
    <w:lvl w:ilvl="1" w:tplc="040C0003" w:tentative="1">
      <w:start w:val="1"/>
      <w:numFmt w:val="bullet"/>
      <w:lvlText w:val="o"/>
      <w:lvlJc w:val="left"/>
      <w:pPr>
        <w:ind w:left="1252" w:hanging="360"/>
      </w:pPr>
      <w:rPr>
        <w:rFonts w:ascii="Courier New" w:hAnsi="Courier New" w:cs="Courier New" w:hint="default"/>
      </w:rPr>
    </w:lvl>
    <w:lvl w:ilvl="2" w:tplc="040C0005" w:tentative="1">
      <w:start w:val="1"/>
      <w:numFmt w:val="bullet"/>
      <w:lvlText w:val=""/>
      <w:lvlJc w:val="left"/>
      <w:pPr>
        <w:ind w:left="1972" w:hanging="360"/>
      </w:pPr>
      <w:rPr>
        <w:rFonts w:ascii="Wingdings" w:hAnsi="Wingdings" w:hint="default"/>
      </w:rPr>
    </w:lvl>
    <w:lvl w:ilvl="3" w:tplc="040C0001" w:tentative="1">
      <w:start w:val="1"/>
      <w:numFmt w:val="bullet"/>
      <w:lvlText w:val=""/>
      <w:lvlJc w:val="left"/>
      <w:pPr>
        <w:ind w:left="2692" w:hanging="360"/>
      </w:pPr>
      <w:rPr>
        <w:rFonts w:ascii="Symbol" w:hAnsi="Symbol" w:hint="default"/>
      </w:rPr>
    </w:lvl>
    <w:lvl w:ilvl="4" w:tplc="040C0003" w:tentative="1">
      <w:start w:val="1"/>
      <w:numFmt w:val="bullet"/>
      <w:lvlText w:val="o"/>
      <w:lvlJc w:val="left"/>
      <w:pPr>
        <w:ind w:left="3412" w:hanging="360"/>
      </w:pPr>
      <w:rPr>
        <w:rFonts w:ascii="Courier New" w:hAnsi="Courier New" w:cs="Courier New" w:hint="default"/>
      </w:rPr>
    </w:lvl>
    <w:lvl w:ilvl="5" w:tplc="040C0005" w:tentative="1">
      <w:start w:val="1"/>
      <w:numFmt w:val="bullet"/>
      <w:lvlText w:val=""/>
      <w:lvlJc w:val="left"/>
      <w:pPr>
        <w:ind w:left="4132" w:hanging="360"/>
      </w:pPr>
      <w:rPr>
        <w:rFonts w:ascii="Wingdings" w:hAnsi="Wingdings" w:hint="default"/>
      </w:rPr>
    </w:lvl>
    <w:lvl w:ilvl="6" w:tplc="040C0001" w:tentative="1">
      <w:start w:val="1"/>
      <w:numFmt w:val="bullet"/>
      <w:lvlText w:val=""/>
      <w:lvlJc w:val="left"/>
      <w:pPr>
        <w:ind w:left="4852" w:hanging="360"/>
      </w:pPr>
      <w:rPr>
        <w:rFonts w:ascii="Symbol" w:hAnsi="Symbol" w:hint="default"/>
      </w:rPr>
    </w:lvl>
    <w:lvl w:ilvl="7" w:tplc="040C0003" w:tentative="1">
      <w:start w:val="1"/>
      <w:numFmt w:val="bullet"/>
      <w:lvlText w:val="o"/>
      <w:lvlJc w:val="left"/>
      <w:pPr>
        <w:ind w:left="5572" w:hanging="360"/>
      </w:pPr>
      <w:rPr>
        <w:rFonts w:ascii="Courier New" w:hAnsi="Courier New" w:cs="Courier New" w:hint="default"/>
      </w:rPr>
    </w:lvl>
    <w:lvl w:ilvl="8" w:tplc="040C0005" w:tentative="1">
      <w:start w:val="1"/>
      <w:numFmt w:val="bullet"/>
      <w:lvlText w:val=""/>
      <w:lvlJc w:val="left"/>
      <w:pPr>
        <w:ind w:left="6292" w:hanging="360"/>
      </w:pPr>
      <w:rPr>
        <w:rFonts w:ascii="Wingdings" w:hAnsi="Wingdings" w:hint="default"/>
      </w:rPr>
    </w:lvl>
  </w:abstractNum>
  <w:abstractNum w:abstractNumId="13" w15:restartNumberingAfterBreak="0">
    <w:nsid w:val="635A3D10"/>
    <w:multiLevelType w:val="hybridMultilevel"/>
    <w:tmpl w:val="86A4C04C"/>
    <w:lvl w:ilvl="0" w:tplc="28CC79A0">
      <w:numFmt w:val="bullet"/>
      <w:lvlText w:val=""/>
      <w:lvlJc w:val="left"/>
      <w:pPr>
        <w:ind w:left="893" w:hanging="360"/>
      </w:pPr>
      <w:rPr>
        <w:rFonts w:ascii="Symbol" w:eastAsia="Symbol" w:hAnsi="Symbol" w:cs="Symbol" w:hint="default"/>
        <w:w w:val="100"/>
        <w:sz w:val="22"/>
        <w:szCs w:val="22"/>
        <w:lang w:val="fr-FR" w:eastAsia="en-US" w:bidi="ar-SA"/>
      </w:rPr>
    </w:lvl>
    <w:lvl w:ilvl="1" w:tplc="6DF600E4">
      <w:numFmt w:val="bullet"/>
      <w:lvlText w:val="o"/>
      <w:lvlJc w:val="left"/>
      <w:pPr>
        <w:ind w:left="1613" w:hanging="360"/>
      </w:pPr>
      <w:rPr>
        <w:rFonts w:ascii="Courier New" w:eastAsia="Courier New" w:hAnsi="Courier New" w:cs="Courier New" w:hint="default"/>
        <w:w w:val="100"/>
        <w:sz w:val="22"/>
        <w:szCs w:val="22"/>
        <w:lang w:val="fr-FR" w:eastAsia="en-US" w:bidi="ar-SA"/>
      </w:rPr>
    </w:lvl>
    <w:lvl w:ilvl="2" w:tplc="040C0001">
      <w:start w:val="1"/>
      <w:numFmt w:val="bullet"/>
      <w:lvlText w:val=""/>
      <w:lvlJc w:val="left"/>
      <w:pPr>
        <w:ind w:left="2333" w:hanging="360"/>
      </w:pPr>
      <w:rPr>
        <w:rFonts w:ascii="Symbol" w:hAnsi="Symbol" w:hint="default"/>
        <w:w w:val="100"/>
        <w:sz w:val="22"/>
        <w:szCs w:val="22"/>
        <w:lang w:val="fr-FR" w:eastAsia="en-US" w:bidi="ar-SA"/>
      </w:rPr>
    </w:lvl>
    <w:lvl w:ilvl="3" w:tplc="1A547642">
      <w:numFmt w:val="bullet"/>
      <w:lvlText w:val="•"/>
      <w:lvlJc w:val="left"/>
      <w:pPr>
        <w:ind w:left="1660" w:hanging="360"/>
      </w:pPr>
      <w:rPr>
        <w:rFonts w:hint="default"/>
        <w:lang w:val="fr-FR" w:eastAsia="en-US" w:bidi="ar-SA"/>
      </w:rPr>
    </w:lvl>
    <w:lvl w:ilvl="4" w:tplc="33D4CD4C">
      <w:numFmt w:val="bullet"/>
      <w:lvlText w:val="•"/>
      <w:lvlJc w:val="left"/>
      <w:pPr>
        <w:ind w:left="2340" w:hanging="360"/>
      </w:pPr>
      <w:rPr>
        <w:rFonts w:hint="default"/>
        <w:lang w:val="fr-FR" w:eastAsia="en-US" w:bidi="ar-SA"/>
      </w:rPr>
    </w:lvl>
    <w:lvl w:ilvl="5" w:tplc="7CEA9D94">
      <w:numFmt w:val="bullet"/>
      <w:lvlText w:val="•"/>
      <w:lvlJc w:val="left"/>
      <w:pPr>
        <w:ind w:left="3591" w:hanging="360"/>
      </w:pPr>
      <w:rPr>
        <w:rFonts w:hint="default"/>
        <w:lang w:val="fr-FR" w:eastAsia="en-US" w:bidi="ar-SA"/>
      </w:rPr>
    </w:lvl>
    <w:lvl w:ilvl="6" w:tplc="D6E6F4FC">
      <w:numFmt w:val="bullet"/>
      <w:lvlText w:val="•"/>
      <w:lvlJc w:val="left"/>
      <w:pPr>
        <w:ind w:left="4842" w:hanging="360"/>
      </w:pPr>
      <w:rPr>
        <w:rFonts w:hint="default"/>
        <w:lang w:val="fr-FR" w:eastAsia="en-US" w:bidi="ar-SA"/>
      </w:rPr>
    </w:lvl>
    <w:lvl w:ilvl="7" w:tplc="1F4E5B5C">
      <w:numFmt w:val="bullet"/>
      <w:lvlText w:val="•"/>
      <w:lvlJc w:val="left"/>
      <w:pPr>
        <w:ind w:left="6093" w:hanging="360"/>
      </w:pPr>
      <w:rPr>
        <w:rFonts w:hint="default"/>
        <w:lang w:val="fr-FR" w:eastAsia="en-US" w:bidi="ar-SA"/>
      </w:rPr>
    </w:lvl>
    <w:lvl w:ilvl="8" w:tplc="51685F1A">
      <w:numFmt w:val="bullet"/>
      <w:lvlText w:val="•"/>
      <w:lvlJc w:val="left"/>
      <w:pPr>
        <w:ind w:left="7344" w:hanging="360"/>
      </w:pPr>
      <w:rPr>
        <w:rFonts w:hint="default"/>
        <w:lang w:val="fr-FR" w:eastAsia="en-US" w:bidi="ar-SA"/>
      </w:rPr>
    </w:lvl>
  </w:abstractNum>
  <w:abstractNum w:abstractNumId="14" w15:restartNumberingAfterBreak="0">
    <w:nsid w:val="67852281"/>
    <w:multiLevelType w:val="hybridMultilevel"/>
    <w:tmpl w:val="709A63D6"/>
    <w:lvl w:ilvl="0" w:tplc="040C0001">
      <w:start w:val="1"/>
      <w:numFmt w:val="bullet"/>
      <w:lvlText w:val=""/>
      <w:lvlJc w:val="left"/>
      <w:pPr>
        <w:ind w:left="172" w:hanging="169"/>
      </w:pPr>
      <w:rPr>
        <w:rFonts w:ascii="Symbol" w:hAnsi="Symbol" w:hint="default"/>
        <w:w w:val="100"/>
        <w:sz w:val="22"/>
        <w:szCs w:val="22"/>
        <w:lang w:val="fr-FR" w:eastAsia="en-US" w:bidi="ar-SA"/>
      </w:rPr>
    </w:lvl>
    <w:lvl w:ilvl="1" w:tplc="FD429686">
      <w:numFmt w:val="bullet"/>
      <w:lvlText w:val=""/>
      <w:lvlJc w:val="left"/>
      <w:pPr>
        <w:ind w:left="893" w:hanging="360"/>
      </w:pPr>
      <w:rPr>
        <w:rFonts w:ascii="Wingdings" w:eastAsia="Wingdings" w:hAnsi="Wingdings" w:cs="Wingdings" w:hint="default"/>
        <w:w w:val="100"/>
        <w:sz w:val="22"/>
        <w:szCs w:val="22"/>
        <w:lang w:val="fr-FR" w:eastAsia="en-US" w:bidi="ar-SA"/>
      </w:rPr>
    </w:lvl>
    <w:lvl w:ilvl="2" w:tplc="F6DCFBC0">
      <w:numFmt w:val="bullet"/>
      <w:lvlText w:val="-"/>
      <w:lvlJc w:val="left"/>
      <w:pPr>
        <w:ind w:left="1284" w:hanging="118"/>
      </w:pPr>
      <w:rPr>
        <w:rFonts w:ascii="Calibri" w:eastAsia="Calibri" w:hAnsi="Calibri" w:cs="Calibri" w:hint="default"/>
        <w:w w:val="100"/>
        <w:sz w:val="22"/>
        <w:szCs w:val="22"/>
        <w:lang w:val="fr-FR" w:eastAsia="en-US" w:bidi="ar-SA"/>
      </w:rPr>
    </w:lvl>
    <w:lvl w:ilvl="3" w:tplc="BED6A9E2">
      <w:numFmt w:val="bullet"/>
      <w:lvlText w:val="•"/>
      <w:lvlJc w:val="left"/>
      <w:pPr>
        <w:ind w:left="2350" w:hanging="118"/>
      </w:pPr>
      <w:rPr>
        <w:rFonts w:hint="default"/>
        <w:lang w:val="fr-FR" w:eastAsia="en-US" w:bidi="ar-SA"/>
      </w:rPr>
    </w:lvl>
    <w:lvl w:ilvl="4" w:tplc="D846A064">
      <w:numFmt w:val="bullet"/>
      <w:lvlText w:val="•"/>
      <w:lvlJc w:val="left"/>
      <w:pPr>
        <w:ind w:left="3421" w:hanging="118"/>
      </w:pPr>
      <w:rPr>
        <w:rFonts w:hint="default"/>
        <w:lang w:val="fr-FR" w:eastAsia="en-US" w:bidi="ar-SA"/>
      </w:rPr>
    </w:lvl>
    <w:lvl w:ilvl="5" w:tplc="9CFE521A">
      <w:numFmt w:val="bullet"/>
      <w:lvlText w:val="•"/>
      <w:lvlJc w:val="left"/>
      <w:pPr>
        <w:ind w:left="4492" w:hanging="118"/>
      </w:pPr>
      <w:rPr>
        <w:rFonts w:hint="default"/>
        <w:lang w:val="fr-FR" w:eastAsia="en-US" w:bidi="ar-SA"/>
      </w:rPr>
    </w:lvl>
    <w:lvl w:ilvl="6" w:tplc="23B2BDC0">
      <w:numFmt w:val="bullet"/>
      <w:lvlText w:val="•"/>
      <w:lvlJc w:val="left"/>
      <w:pPr>
        <w:ind w:left="5563" w:hanging="118"/>
      </w:pPr>
      <w:rPr>
        <w:rFonts w:hint="default"/>
        <w:lang w:val="fr-FR" w:eastAsia="en-US" w:bidi="ar-SA"/>
      </w:rPr>
    </w:lvl>
    <w:lvl w:ilvl="7" w:tplc="18BC4FD6">
      <w:numFmt w:val="bullet"/>
      <w:lvlText w:val="•"/>
      <w:lvlJc w:val="left"/>
      <w:pPr>
        <w:ind w:left="6634" w:hanging="118"/>
      </w:pPr>
      <w:rPr>
        <w:rFonts w:hint="default"/>
        <w:lang w:val="fr-FR" w:eastAsia="en-US" w:bidi="ar-SA"/>
      </w:rPr>
    </w:lvl>
    <w:lvl w:ilvl="8" w:tplc="1F1247A2">
      <w:numFmt w:val="bullet"/>
      <w:lvlText w:val="•"/>
      <w:lvlJc w:val="left"/>
      <w:pPr>
        <w:ind w:left="7704" w:hanging="118"/>
      </w:pPr>
      <w:rPr>
        <w:rFonts w:hint="default"/>
        <w:lang w:val="fr-FR" w:eastAsia="en-US" w:bidi="ar-SA"/>
      </w:rPr>
    </w:lvl>
  </w:abstractNum>
  <w:abstractNum w:abstractNumId="15" w15:restartNumberingAfterBreak="0">
    <w:nsid w:val="717D29DD"/>
    <w:multiLevelType w:val="hybridMultilevel"/>
    <w:tmpl w:val="6E784E68"/>
    <w:lvl w:ilvl="0" w:tplc="5B4033D8">
      <w:numFmt w:val="bullet"/>
      <w:lvlText w:val=""/>
      <w:lvlJc w:val="left"/>
      <w:pPr>
        <w:ind w:left="1253" w:hanging="360"/>
      </w:pPr>
      <w:rPr>
        <w:rFonts w:ascii="Symbol" w:eastAsia="Symbol" w:hAnsi="Symbol" w:cs="Symbol" w:hint="default"/>
        <w:w w:val="100"/>
        <w:sz w:val="22"/>
        <w:szCs w:val="22"/>
        <w:lang w:val="fr-FR" w:eastAsia="en-US" w:bidi="ar-SA"/>
      </w:rPr>
    </w:lvl>
    <w:lvl w:ilvl="1" w:tplc="617647DE">
      <w:numFmt w:val="bullet"/>
      <w:lvlText w:val="•"/>
      <w:lvlJc w:val="left"/>
      <w:pPr>
        <w:ind w:left="2118" w:hanging="360"/>
      </w:pPr>
      <w:rPr>
        <w:rFonts w:hint="default"/>
        <w:lang w:val="fr-FR" w:eastAsia="en-US" w:bidi="ar-SA"/>
      </w:rPr>
    </w:lvl>
    <w:lvl w:ilvl="2" w:tplc="92F06CD8">
      <w:numFmt w:val="bullet"/>
      <w:lvlText w:val="•"/>
      <w:lvlJc w:val="left"/>
      <w:pPr>
        <w:ind w:left="2977" w:hanging="360"/>
      </w:pPr>
      <w:rPr>
        <w:rFonts w:hint="default"/>
        <w:lang w:val="fr-FR" w:eastAsia="en-US" w:bidi="ar-SA"/>
      </w:rPr>
    </w:lvl>
    <w:lvl w:ilvl="3" w:tplc="362A6C6C">
      <w:numFmt w:val="bullet"/>
      <w:lvlText w:val="•"/>
      <w:lvlJc w:val="left"/>
      <w:pPr>
        <w:ind w:left="3835" w:hanging="360"/>
      </w:pPr>
      <w:rPr>
        <w:rFonts w:hint="default"/>
        <w:lang w:val="fr-FR" w:eastAsia="en-US" w:bidi="ar-SA"/>
      </w:rPr>
    </w:lvl>
    <w:lvl w:ilvl="4" w:tplc="CA76C150">
      <w:numFmt w:val="bullet"/>
      <w:lvlText w:val="•"/>
      <w:lvlJc w:val="left"/>
      <w:pPr>
        <w:ind w:left="4694" w:hanging="360"/>
      </w:pPr>
      <w:rPr>
        <w:rFonts w:hint="default"/>
        <w:lang w:val="fr-FR" w:eastAsia="en-US" w:bidi="ar-SA"/>
      </w:rPr>
    </w:lvl>
    <w:lvl w:ilvl="5" w:tplc="C108C824">
      <w:numFmt w:val="bullet"/>
      <w:lvlText w:val="•"/>
      <w:lvlJc w:val="left"/>
      <w:pPr>
        <w:ind w:left="5553" w:hanging="360"/>
      </w:pPr>
      <w:rPr>
        <w:rFonts w:hint="default"/>
        <w:lang w:val="fr-FR" w:eastAsia="en-US" w:bidi="ar-SA"/>
      </w:rPr>
    </w:lvl>
    <w:lvl w:ilvl="6" w:tplc="C35AC77C">
      <w:numFmt w:val="bullet"/>
      <w:lvlText w:val="•"/>
      <w:lvlJc w:val="left"/>
      <w:pPr>
        <w:ind w:left="6411" w:hanging="360"/>
      </w:pPr>
      <w:rPr>
        <w:rFonts w:hint="default"/>
        <w:lang w:val="fr-FR" w:eastAsia="en-US" w:bidi="ar-SA"/>
      </w:rPr>
    </w:lvl>
    <w:lvl w:ilvl="7" w:tplc="79902290">
      <w:numFmt w:val="bullet"/>
      <w:lvlText w:val="•"/>
      <w:lvlJc w:val="left"/>
      <w:pPr>
        <w:ind w:left="7270" w:hanging="360"/>
      </w:pPr>
      <w:rPr>
        <w:rFonts w:hint="default"/>
        <w:lang w:val="fr-FR" w:eastAsia="en-US" w:bidi="ar-SA"/>
      </w:rPr>
    </w:lvl>
    <w:lvl w:ilvl="8" w:tplc="51D4BD3C">
      <w:numFmt w:val="bullet"/>
      <w:lvlText w:val="•"/>
      <w:lvlJc w:val="left"/>
      <w:pPr>
        <w:ind w:left="8129" w:hanging="360"/>
      </w:pPr>
      <w:rPr>
        <w:rFonts w:hint="default"/>
        <w:lang w:val="fr-FR" w:eastAsia="en-US" w:bidi="ar-SA"/>
      </w:rPr>
    </w:lvl>
  </w:abstractNum>
  <w:abstractNum w:abstractNumId="16" w15:restartNumberingAfterBreak="0">
    <w:nsid w:val="7A3766C5"/>
    <w:multiLevelType w:val="multilevel"/>
    <w:tmpl w:val="BF3E27B2"/>
    <w:lvl w:ilvl="0">
      <w:start w:val="4"/>
      <w:numFmt w:val="decimal"/>
      <w:lvlText w:val="%1."/>
      <w:lvlJc w:val="left"/>
      <w:pPr>
        <w:ind w:left="516" w:hanging="516"/>
      </w:pPr>
      <w:rPr>
        <w:rFonts w:hint="default"/>
        <w:i w:val="0"/>
      </w:rPr>
    </w:lvl>
    <w:lvl w:ilvl="1">
      <w:start w:val="8"/>
      <w:numFmt w:val="decimal"/>
      <w:lvlText w:val="%1.%2."/>
      <w:lvlJc w:val="left"/>
      <w:pPr>
        <w:ind w:left="962" w:hanging="516"/>
      </w:pPr>
      <w:rPr>
        <w:rFonts w:hint="default"/>
        <w:i w:val="0"/>
      </w:rPr>
    </w:lvl>
    <w:lvl w:ilvl="2">
      <w:start w:val="4"/>
      <w:numFmt w:val="decimal"/>
      <w:lvlText w:val="%1.%2.%3-"/>
      <w:lvlJc w:val="left"/>
      <w:pPr>
        <w:ind w:left="1612" w:hanging="720"/>
      </w:pPr>
      <w:rPr>
        <w:rFonts w:hint="default"/>
        <w:i w:val="0"/>
      </w:rPr>
    </w:lvl>
    <w:lvl w:ilvl="3">
      <w:start w:val="1"/>
      <w:numFmt w:val="decimal"/>
      <w:lvlText w:val="%1.%2.%3-%4."/>
      <w:lvlJc w:val="left"/>
      <w:pPr>
        <w:ind w:left="2058" w:hanging="720"/>
      </w:pPr>
      <w:rPr>
        <w:rFonts w:hint="default"/>
        <w:i w:val="0"/>
      </w:rPr>
    </w:lvl>
    <w:lvl w:ilvl="4">
      <w:start w:val="1"/>
      <w:numFmt w:val="decimal"/>
      <w:lvlText w:val="%1.%2.%3-%4.%5."/>
      <w:lvlJc w:val="left"/>
      <w:pPr>
        <w:ind w:left="2864" w:hanging="1080"/>
      </w:pPr>
      <w:rPr>
        <w:rFonts w:hint="default"/>
        <w:i w:val="0"/>
      </w:rPr>
    </w:lvl>
    <w:lvl w:ilvl="5">
      <w:start w:val="1"/>
      <w:numFmt w:val="decimal"/>
      <w:lvlText w:val="%1.%2.%3-%4.%5.%6."/>
      <w:lvlJc w:val="left"/>
      <w:pPr>
        <w:ind w:left="3310" w:hanging="1080"/>
      </w:pPr>
      <w:rPr>
        <w:rFonts w:hint="default"/>
        <w:i w:val="0"/>
      </w:rPr>
    </w:lvl>
    <w:lvl w:ilvl="6">
      <w:start w:val="1"/>
      <w:numFmt w:val="decimal"/>
      <w:lvlText w:val="%1.%2.%3-%4.%5.%6.%7."/>
      <w:lvlJc w:val="left"/>
      <w:pPr>
        <w:ind w:left="4116" w:hanging="1440"/>
      </w:pPr>
      <w:rPr>
        <w:rFonts w:hint="default"/>
        <w:i w:val="0"/>
      </w:rPr>
    </w:lvl>
    <w:lvl w:ilvl="7">
      <w:start w:val="1"/>
      <w:numFmt w:val="decimal"/>
      <w:lvlText w:val="%1.%2.%3-%4.%5.%6.%7.%8."/>
      <w:lvlJc w:val="left"/>
      <w:pPr>
        <w:ind w:left="4562" w:hanging="1440"/>
      </w:pPr>
      <w:rPr>
        <w:rFonts w:hint="default"/>
        <w:i w:val="0"/>
      </w:rPr>
    </w:lvl>
    <w:lvl w:ilvl="8">
      <w:start w:val="1"/>
      <w:numFmt w:val="decimal"/>
      <w:lvlText w:val="%1.%2.%3-%4.%5.%6.%7.%8.%9."/>
      <w:lvlJc w:val="left"/>
      <w:pPr>
        <w:ind w:left="5368" w:hanging="1800"/>
      </w:pPr>
      <w:rPr>
        <w:rFonts w:hint="default"/>
        <w:i w:val="0"/>
      </w:rPr>
    </w:lvl>
  </w:abstractNum>
  <w:abstractNum w:abstractNumId="17" w15:restartNumberingAfterBreak="0">
    <w:nsid w:val="7A46244E"/>
    <w:multiLevelType w:val="hybridMultilevel"/>
    <w:tmpl w:val="007CCB8E"/>
    <w:lvl w:ilvl="0" w:tplc="1868C688">
      <w:start w:val="4"/>
      <w:numFmt w:val="bullet"/>
      <w:lvlText w:val="-"/>
      <w:lvlJc w:val="left"/>
      <w:pPr>
        <w:ind w:left="532" w:hanging="360"/>
      </w:pPr>
      <w:rPr>
        <w:rFonts w:ascii="Calibri" w:eastAsia="Calibri" w:hAnsi="Calibri" w:cs="Calibri" w:hint="default"/>
      </w:rPr>
    </w:lvl>
    <w:lvl w:ilvl="1" w:tplc="040C0003" w:tentative="1">
      <w:start w:val="1"/>
      <w:numFmt w:val="bullet"/>
      <w:lvlText w:val="o"/>
      <w:lvlJc w:val="left"/>
      <w:pPr>
        <w:ind w:left="1252" w:hanging="360"/>
      </w:pPr>
      <w:rPr>
        <w:rFonts w:ascii="Courier New" w:hAnsi="Courier New" w:cs="Courier New" w:hint="default"/>
      </w:rPr>
    </w:lvl>
    <w:lvl w:ilvl="2" w:tplc="040C0005" w:tentative="1">
      <w:start w:val="1"/>
      <w:numFmt w:val="bullet"/>
      <w:lvlText w:val=""/>
      <w:lvlJc w:val="left"/>
      <w:pPr>
        <w:ind w:left="1972" w:hanging="360"/>
      </w:pPr>
      <w:rPr>
        <w:rFonts w:ascii="Wingdings" w:hAnsi="Wingdings" w:hint="default"/>
      </w:rPr>
    </w:lvl>
    <w:lvl w:ilvl="3" w:tplc="040C0001" w:tentative="1">
      <w:start w:val="1"/>
      <w:numFmt w:val="bullet"/>
      <w:lvlText w:val=""/>
      <w:lvlJc w:val="left"/>
      <w:pPr>
        <w:ind w:left="2692" w:hanging="360"/>
      </w:pPr>
      <w:rPr>
        <w:rFonts w:ascii="Symbol" w:hAnsi="Symbol" w:hint="default"/>
      </w:rPr>
    </w:lvl>
    <w:lvl w:ilvl="4" w:tplc="040C0003" w:tentative="1">
      <w:start w:val="1"/>
      <w:numFmt w:val="bullet"/>
      <w:lvlText w:val="o"/>
      <w:lvlJc w:val="left"/>
      <w:pPr>
        <w:ind w:left="3412" w:hanging="360"/>
      </w:pPr>
      <w:rPr>
        <w:rFonts w:ascii="Courier New" w:hAnsi="Courier New" w:cs="Courier New" w:hint="default"/>
      </w:rPr>
    </w:lvl>
    <w:lvl w:ilvl="5" w:tplc="040C0005" w:tentative="1">
      <w:start w:val="1"/>
      <w:numFmt w:val="bullet"/>
      <w:lvlText w:val=""/>
      <w:lvlJc w:val="left"/>
      <w:pPr>
        <w:ind w:left="4132" w:hanging="360"/>
      </w:pPr>
      <w:rPr>
        <w:rFonts w:ascii="Wingdings" w:hAnsi="Wingdings" w:hint="default"/>
      </w:rPr>
    </w:lvl>
    <w:lvl w:ilvl="6" w:tplc="040C0001" w:tentative="1">
      <w:start w:val="1"/>
      <w:numFmt w:val="bullet"/>
      <w:lvlText w:val=""/>
      <w:lvlJc w:val="left"/>
      <w:pPr>
        <w:ind w:left="4852" w:hanging="360"/>
      </w:pPr>
      <w:rPr>
        <w:rFonts w:ascii="Symbol" w:hAnsi="Symbol" w:hint="default"/>
      </w:rPr>
    </w:lvl>
    <w:lvl w:ilvl="7" w:tplc="040C0003" w:tentative="1">
      <w:start w:val="1"/>
      <w:numFmt w:val="bullet"/>
      <w:lvlText w:val="o"/>
      <w:lvlJc w:val="left"/>
      <w:pPr>
        <w:ind w:left="5572" w:hanging="360"/>
      </w:pPr>
      <w:rPr>
        <w:rFonts w:ascii="Courier New" w:hAnsi="Courier New" w:cs="Courier New" w:hint="default"/>
      </w:rPr>
    </w:lvl>
    <w:lvl w:ilvl="8" w:tplc="040C0005" w:tentative="1">
      <w:start w:val="1"/>
      <w:numFmt w:val="bullet"/>
      <w:lvlText w:val=""/>
      <w:lvlJc w:val="left"/>
      <w:pPr>
        <w:ind w:left="6292" w:hanging="360"/>
      </w:pPr>
      <w:rPr>
        <w:rFonts w:ascii="Wingdings" w:hAnsi="Wingdings" w:hint="default"/>
      </w:rPr>
    </w:lvl>
  </w:abstractNum>
  <w:abstractNum w:abstractNumId="18" w15:restartNumberingAfterBreak="0">
    <w:nsid w:val="7AE91F3D"/>
    <w:multiLevelType w:val="hybridMultilevel"/>
    <w:tmpl w:val="EA4E5944"/>
    <w:lvl w:ilvl="0" w:tplc="040C0001">
      <w:start w:val="1"/>
      <w:numFmt w:val="bullet"/>
      <w:lvlText w:val=""/>
      <w:lvlJc w:val="left"/>
      <w:pPr>
        <w:ind w:left="892" w:hanging="360"/>
      </w:pPr>
      <w:rPr>
        <w:rFonts w:ascii="Symbol" w:hAnsi="Symbol" w:hint="default"/>
      </w:rPr>
    </w:lvl>
    <w:lvl w:ilvl="1" w:tplc="040C0003" w:tentative="1">
      <w:start w:val="1"/>
      <w:numFmt w:val="bullet"/>
      <w:lvlText w:val="o"/>
      <w:lvlJc w:val="left"/>
      <w:pPr>
        <w:ind w:left="1612" w:hanging="360"/>
      </w:pPr>
      <w:rPr>
        <w:rFonts w:ascii="Courier New" w:hAnsi="Courier New" w:cs="Courier New" w:hint="default"/>
      </w:rPr>
    </w:lvl>
    <w:lvl w:ilvl="2" w:tplc="040C0005" w:tentative="1">
      <w:start w:val="1"/>
      <w:numFmt w:val="bullet"/>
      <w:lvlText w:val=""/>
      <w:lvlJc w:val="left"/>
      <w:pPr>
        <w:ind w:left="2332" w:hanging="360"/>
      </w:pPr>
      <w:rPr>
        <w:rFonts w:ascii="Wingdings" w:hAnsi="Wingdings" w:hint="default"/>
      </w:rPr>
    </w:lvl>
    <w:lvl w:ilvl="3" w:tplc="040C0001" w:tentative="1">
      <w:start w:val="1"/>
      <w:numFmt w:val="bullet"/>
      <w:lvlText w:val=""/>
      <w:lvlJc w:val="left"/>
      <w:pPr>
        <w:ind w:left="3052" w:hanging="360"/>
      </w:pPr>
      <w:rPr>
        <w:rFonts w:ascii="Symbol" w:hAnsi="Symbol" w:hint="default"/>
      </w:rPr>
    </w:lvl>
    <w:lvl w:ilvl="4" w:tplc="040C0003" w:tentative="1">
      <w:start w:val="1"/>
      <w:numFmt w:val="bullet"/>
      <w:lvlText w:val="o"/>
      <w:lvlJc w:val="left"/>
      <w:pPr>
        <w:ind w:left="3772" w:hanging="360"/>
      </w:pPr>
      <w:rPr>
        <w:rFonts w:ascii="Courier New" w:hAnsi="Courier New" w:cs="Courier New" w:hint="default"/>
      </w:rPr>
    </w:lvl>
    <w:lvl w:ilvl="5" w:tplc="040C0005" w:tentative="1">
      <w:start w:val="1"/>
      <w:numFmt w:val="bullet"/>
      <w:lvlText w:val=""/>
      <w:lvlJc w:val="left"/>
      <w:pPr>
        <w:ind w:left="4492" w:hanging="360"/>
      </w:pPr>
      <w:rPr>
        <w:rFonts w:ascii="Wingdings" w:hAnsi="Wingdings" w:hint="default"/>
      </w:rPr>
    </w:lvl>
    <w:lvl w:ilvl="6" w:tplc="040C0001" w:tentative="1">
      <w:start w:val="1"/>
      <w:numFmt w:val="bullet"/>
      <w:lvlText w:val=""/>
      <w:lvlJc w:val="left"/>
      <w:pPr>
        <w:ind w:left="5212" w:hanging="360"/>
      </w:pPr>
      <w:rPr>
        <w:rFonts w:ascii="Symbol" w:hAnsi="Symbol" w:hint="default"/>
      </w:rPr>
    </w:lvl>
    <w:lvl w:ilvl="7" w:tplc="040C0003" w:tentative="1">
      <w:start w:val="1"/>
      <w:numFmt w:val="bullet"/>
      <w:lvlText w:val="o"/>
      <w:lvlJc w:val="left"/>
      <w:pPr>
        <w:ind w:left="5932" w:hanging="360"/>
      </w:pPr>
      <w:rPr>
        <w:rFonts w:ascii="Courier New" w:hAnsi="Courier New" w:cs="Courier New" w:hint="default"/>
      </w:rPr>
    </w:lvl>
    <w:lvl w:ilvl="8" w:tplc="040C0005" w:tentative="1">
      <w:start w:val="1"/>
      <w:numFmt w:val="bullet"/>
      <w:lvlText w:val=""/>
      <w:lvlJc w:val="left"/>
      <w:pPr>
        <w:ind w:left="6652" w:hanging="360"/>
      </w:pPr>
      <w:rPr>
        <w:rFonts w:ascii="Wingdings" w:hAnsi="Wingdings" w:hint="default"/>
      </w:rPr>
    </w:lvl>
  </w:abstractNum>
  <w:num w:numId="1" w16cid:durableId="679890337">
    <w:abstractNumId w:val="6"/>
  </w:num>
  <w:num w:numId="2" w16cid:durableId="1351102579">
    <w:abstractNumId w:val="0"/>
  </w:num>
  <w:num w:numId="3" w16cid:durableId="2066833748">
    <w:abstractNumId w:val="15"/>
  </w:num>
  <w:num w:numId="4" w16cid:durableId="1143697291">
    <w:abstractNumId w:val="5"/>
  </w:num>
  <w:num w:numId="5" w16cid:durableId="155847665">
    <w:abstractNumId w:val="13"/>
  </w:num>
  <w:num w:numId="6" w16cid:durableId="2098819894">
    <w:abstractNumId w:val="14"/>
  </w:num>
  <w:num w:numId="7" w16cid:durableId="181744743">
    <w:abstractNumId w:val="10"/>
  </w:num>
  <w:num w:numId="8" w16cid:durableId="363753370">
    <w:abstractNumId w:val="8"/>
  </w:num>
  <w:num w:numId="9" w16cid:durableId="60904352">
    <w:abstractNumId w:val="4"/>
  </w:num>
  <w:num w:numId="10" w16cid:durableId="2090157700">
    <w:abstractNumId w:val="11"/>
  </w:num>
  <w:num w:numId="11" w16cid:durableId="420874040">
    <w:abstractNumId w:val="3"/>
  </w:num>
  <w:num w:numId="12" w16cid:durableId="9649705">
    <w:abstractNumId w:val="2"/>
  </w:num>
  <w:num w:numId="13" w16cid:durableId="526918236">
    <w:abstractNumId w:val="7"/>
  </w:num>
  <w:num w:numId="14" w16cid:durableId="602566665">
    <w:abstractNumId w:val="17"/>
  </w:num>
  <w:num w:numId="15" w16cid:durableId="390661721">
    <w:abstractNumId w:val="9"/>
  </w:num>
  <w:num w:numId="16" w16cid:durableId="1282155046">
    <w:abstractNumId w:val="12"/>
  </w:num>
  <w:num w:numId="17" w16cid:durableId="472219132">
    <w:abstractNumId w:val="18"/>
  </w:num>
  <w:num w:numId="18" w16cid:durableId="398138455">
    <w:abstractNumId w:val="16"/>
  </w:num>
  <w:num w:numId="19" w16cid:durableId="242761426">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AUTEMULLE Carol">
    <w15:presenceInfo w15:providerId="AD" w15:userId="S-1-5-21-1390067357-1450960922-839522115-15138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65DC"/>
    <w:rsid w:val="000028A2"/>
    <w:rsid w:val="000133BC"/>
    <w:rsid w:val="00015EB1"/>
    <w:rsid w:val="00020351"/>
    <w:rsid w:val="00030850"/>
    <w:rsid w:val="00040BF5"/>
    <w:rsid w:val="00042E64"/>
    <w:rsid w:val="00043611"/>
    <w:rsid w:val="00044241"/>
    <w:rsid w:val="00044BD3"/>
    <w:rsid w:val="00060D66"/>
    <w:rsid w:val="00063DC3"/>
    <w:rsid w:val="00064825"/>
    <w:rsid w:val="0007294A"/>
    <w:rsid w:val="00082944"/>
    <w:rsid w:val="0008576C"/>
    <w:rsid w:val="00085C6A"/>
    <w:rsid w:val="00090AE7"/>
    <w:rsid w:val="00094404"/>
    <w:rsid w:val="00095704"/>
    <w:rsid w:val="00095726"/>
    <w:rsid w:val="000972D7"/>
    <w:rsid w:val="000A0370"/>
    <w:rsid w:val="000A1AE0"/>
    <w:rsid w:val="000A504B"/>
    <w:rsid w:val="000B02FB"/>
    <w:rsid w:val="000B1743"/>
    <w:rsid w:val="000B6C5B"/>
    <w:rsid w:val="000C0B80"/>
    <w:rsid w:val="000D69AC"/>
    <w:rsid w:val="000E1FD7"/>
    <w:rsid w:val="000E4E7E"/>
    <w:rsid w:val="000E59BD"/>
    <w:rsid w:val="000E7351"/>
    <w:rsid w:val="001026C5"/>
    <w:rsid w:val="00123663"/>
    <w:rsid w:val="00131D55"/>
    <w:rsid w:val="00135D51"/>
    <w:rsid w:val="00146663"/>
    <w:rsid w:val="00153B4D"/>
    <w:rsid w:val="00154927"/>
    <w:rsid w:val="001576E5"/>
    <w:rsid w:val="0016698B"/>
    <w:rsid w:val="00170E52"/>
    <w:rsid w:val="001742B1"/>
    <w:rsid w:val="00181D10"/>
    <w:rsid w:val="00184C97"/>
    <w:rsid w:val="00192771"/>
    <w:rsid w:val="001935AE"/>
    <w:rsid w:val="00194B30"/>
    <w:rsid w:val="001A14DF"/>
    <w:rsid w:val="001A422E"/>
    <w:rsid w:val="001C35DD"/>
    <w:rsid w:val="001C3FB6"/>
    <w:rsid w:val="001C4405"/>
    <w:rsid w:val="001E66B8"/>
    <w:rsid w:val="00201350"/>
    <w:rsid w:val="0021778F"/>
    <w:rsid w:val="00220A9D"/>
    <w:rsid w:val="0022741D"/>
    <w:rsid w:val="00242D57"/>
    <w:rsid w:val="002442E7"/>
    <w:rsid w:val="00250464"/>
    <w:rsid w:val="00254B40"/>
    <w:rsid w:val="002614D3"/>
    <w:rsid w:val="00265D6F"/>
    <w:rsid w:val="002669F9"/>
    <w:rsid w:val="00267929"/>
    <w:rsid w:val="00282E9E"/>
    <w:rsid w:val="00287FDF"/>
    <w:rsid w:val="00291433"/>
    <w:rsid w:val="0029583F"/>
    <w:rsid w:val="00296786"/>
    <w:rsid w:val="002B0398"/>
    <w:rsid w:val="002B4509"/>
    <w:rsid w:val="002B4F5D"/>
    <w:rsid w:val="002C644D"/>
    <w:rsid w:val="002C7ED6"/>
    <w:rsid w:val="002D0BCC"/>
    <w:rsid w:val="002D11D8"/>
    <w:rsid w:val="002E3744"/>
    <w:rsid w:val="002F13B9"/>
    <w:rsid w:val="002F217B"/>
    <w:rsid w:val="002F5F8C"/>
    <w:rsid w:val="00301735"/>
    <w:rsid w:val="003108D9"/>
    <w:rsid w:val="00316E58"/>
    <w:rsid w:val="003217EF"/>
    <w:rsid w:val="00336D74"/>
    <w:rsid w:val="00340098"/>
    <w:rsid w:val="00347D95"/>
    <w:rsid w:val="00355674"/>
    <w:rsid w:val="00356A4C"/>
    <w:rsid w:val="0037661C"/>
    <w:rsid w:val="00387B65"/>
    <w:rsid w:val="0039531D"/>
    <w:rsid w:val="003A1157"/>
    <w:rsid w:val="003A3DFD"/>
    <w:rsid w:val="003C033A"/>
    <w:rsid w:val="003C510B"/>
    <w:rsid w:val="003C5D21"/>
    <w:rsid w:val="003D4AEA"/>
    <w:rsid w:val="003F0A1E"/>
    <w:rsid w:val="003F483D"/>
    <w:rsid w:val="003F7E42"/>
    <w:rsid w:val="00401BCD"/>
    <w:rsid w:val="00432E0C"/>
    <w:rsid w:val="00467631"/>
    <w:rsid w:val="00475F1E"/>
    <w:rsid w:val="00484B82"/>
    <w:rsid w:val="004A2C33"/>
    <w:rsid w:val="004C3E55"/>
    <w:rsid w:val="004C419A"/>
    <w:rsid w:val="004D1E4B"/>
    <w:rsid w:val="004E2D1C"/>
    <w:rsid w:val="004F026B"/>
    <w:rsid w:val="005011DC"/>
    <w:rsid w:val="00512C2E"/>
    <w:rsid w:val="0051676D"/>
    <w:rsid w:val="0052776F"/>
    <w:rsid w:val="00527DD8"/>
    <w:rsid w:val="0053547A"/>
    <w:rsid w:val="00541016"/>
    <w:rsid w:val="00541D60"/>
    <w:rsid w:val="00546CEB"/>
    <w:rsid w:val="0055044D"/>
    <w:rsid w:val="0055282E"/>
    <w:rsid w:val="00554091"/>
    <w:rsid w:val="005612DE"/>
    <w:rsid w:val="00572E96"/>
    <w:rsid w:val="00575846"/>
    <w:rsid w:val="00576D41"/>
    <w:rsid w:val="0058084F"/>
    <w:rsid w:val="005870D1"/>
    <w:rsid w:val="00595D46"/>
    <w:rsid w:val="005964C8"/>
    <w:rsid w:val="005A03AC"/>
    <w:rsid w:val="005A6408"/>
    <w:rsid w:val="005A6791"/>
    <w:rsid w:val="005A6890"/>
    <w:rsid w:val="005B2C90"/>
    <w:rsid w:val="005C2BF2"/>
    <w:rsid w:val="005C779D"/>
    <w:rsid w:val="005D2FA5"/>
    <w:rsid w:val="005F45AA"/>
    <w:rsid w:val="006500EE"/>
    <w:rsid w:val="006511C8"/>
    <w:rsid w:val="006537E0"/>
    <w:rsid w:val="0067743B"/>
    <w:rsid w:val="00691DD4"/>
    <w:rsid w:val="00693D4C"/>
    <w:rsid w:val="006B26CE"/>
    <w:rsid w:val="006B348F"/>
    <w:rsid w:val="006B5705"/>
    <w:rsid w:val="006C5D5B"/>
    <w:rsid w:val="006C6E9E"/>
    <w:rsid w:val="006C70C7"/>
    <w:rsid w:val="006C7BBF"/>
    <w:rsid w:val="006D2633"/>
    <w:rsid w:val="006E0599"/>
    <w:rsid w:val="006F010A"/>
    <w:rsid w:val="006F1922"/>
    <w:rsid w:val="0070324C"/>
    <w:rsid w:val="007048B5"/>
    <w:rsid w:val="007122B2"/>
    <w:rsid w:val="00716B96"/>
    <w:rsid w:val="00725806"/>
    <w:rsid w:val="007265DC"/>
    <w:rsid w:val="0073603D"/>
    <w:rsid w:val="007457A9"/>
    <w:rsid w:val="00751112"/>
    <w:rsid w:val="007820DB"/>
    <w:rsid w:val="007860BF"/>
    <w:rsid w:val="00787C5F"/>
    <w:rsid w:val="0079750F"/>
    <w:rsid w:val="007A05BC"/>
    <w:rsid w:val="007A152A"/>
    <w:rsid w:val="007A6378"/>
    <w:rsid w:val="007B1496"/>
    <w:rsid w:val="007B462F"/>
    <w:rsid w:val="007B5EBB"/>
    <w:rsid w:val="007C0A51"/>
    <w:rsid w:val="007C29D0"/>
    <w:rsid w:val="007C7C33"/>
    <w:rsid w:val="007D06C9"/>
    <w:rsid w:val="007D2797"/>
    <w:rsid w:val="007D39E6"/>
    <w:rsid w:val="007E7340"/>
    <w:rsid w:val="007F4E21"/>
    <w:rsid w:val="0080334B"/>
    <w:rsid w:val="0081243B"/>
    <w:rsid w:val="00814BE8"/>
    <w:rsid w:val="008151FF"/>
    <w:rsid w:val="00820EB8"/>
    <w:rsid w:val="00831B2B"/>
    <w:rsid w:val="00836632"/>
    <w:rsid w:val="00837597"/>
    <w:rsid w:val="008429EA"/>
    <w:rsid w:val="00842CBA"/>
    <w:rsid w:val="00844512"/>
    <w:rsid w:val="00851708"/>
    <w:rsid w:val="00854336"/>
    <w:rsid w:val="00854373"/>
    <w:rsid w:val="00856D5C"/>
    <w:rsid w:val="0087611D"/>
    <w:rsid w:val="00876AF1"/>
    <w:rsid w:val="00876DFF"/>
    <w:rsid w:val="008821DC"/>
    <w:rsid w:val="00887845"/>
    <w:rsid w:val="0089078E"/>
    <w:rsid w:val="00893E2F"/>
    <w:rsid w:val="00897877"/>
    <w:rsid w:val="008B2454"/>
    <w:rsid w:val="008C3553"/>
    <w:rsid w:val="008D6CF7"/>
    <w:rsid w:val="008E54D6"/>
    <w:rsid w:val="008E7FDD"/>
    <w:rsid w:val="008F07BB"/>
    <w:rsid w:val="008F1060"/>
    <w:rsid w:val="00905A08"/>
    <w:rsid w:val="00907837"/>
    <w:rsid w:val="00910F3D"/>
    <w:rsid w:val="00913DA4"/>
    <w:rsid w:val="00920F89"/>
    <w:rsid w:val="0092397B"/>
    <w:rsid w:val="009247FC"/>
    <w:rsid w:val="00926993"/>
    <w:rsid w:val="00930F3E"/>
    <w:rsid w:val="009332FF"/>
    <w:rsid w:val="00934A5E"/>
    <w:rsid w:val="00945C0C"/>
    <w:rsid w:val="00952831"/>
    <w:rsid w:val="00964828"/>
    <w:rsid w:val="00972DBC"/>
    <w:rsid w:val="00974F85"/>
    <w:rsid w:val="0098000A"/>
    <w:rsid w:val="009959A9"/>
    <w:rsid w:val="009A141B"/>
    <w:rsid w:val="009A392E"/>
    <w:rsid w:val="009A61C0"/>
    <w:rsid w:val="009B2AE7"/>
    <w:rsid w:val="009B57FD"/>
    <w:rsid w:val="009B72E5"/>
    <w:rsid w:val="009D1DE7"/>
    <w:rsid w:val="009F472F"/>
    <w:rsid w:val="00A01AB9"/>
    <w:rsid w:val="00A04479"/>
    <w:rsid w:val="00A1148A"/>
    <w:rsid w:val="00A24230"/>
    <w:rsid w:val="00A25592"/>
    <w:rsid w:val="00A25B1D"/>
    <w:rsid w:val="00A57906"/>
    <w:rsid w:val="00A60A57"/>
    <w:rsid w:val="00A71C28"/>
    <w:rsid w:val="00A7312A"/>
    <w:rsid w:val="00A8056D"/>
    <w:rsid w:val="00A818FD"/>
    <w:rsid w:val="00A85C88"/>
    <w:rsid w:val="00A866D4"/>
    <w:rsid w:val="00A86B0A"/>
    <w:rsid w:val="00AA0B3B"/>
    <w:rsid w:val="00AA3B0B"/>
    <w:rsid w:val="00AB138A"/>
    <w:rsid w:val="00AB19F8"/>
    <w:rsid w:val="00AB5299"/>
    <w:rsid w:val="00AB74D1"/>
    <w:rsid w:val="00AD028C"/>
    <w:rsid w:val="00AD5CC5"/>
    <w:rsid w:val="00AD6216"/>
    <w:rsid w:val="00AD7F30"/>
    <w:rsid w:val="00AF1FAB"/>
    <w:rsid w:val="00AF6D92"/>
    <w:rsid w:val="00B06DB7"/>
    <w:rsid w:val="00B17ECF"/>
    <w:rsid w:val="00B23128"/>
    <w:rsid w:val="00B23B03"/>
    <w:rsid w:val="00B23CC9"/>
    <w:rsid w:val="00B2579C"/>
    <w:rsid w:val="00B30CD3"/>
    <w:rsid w:val="00B3252A"/>
    <w:rsid w:val="00B3495A"/>
    <w:rsid w:val="00B40010"/>
    <w:rsid w:val="00B41F11"/>
    <w:rsid w:val="00B434A7"/>
    <w:rsid w:val="00B44DD8"/>
    <w:rsid w:val="00B50903"/>
    <w:rsid w:val="00B53B9F"/>
    <w:rsid w:val="00B57385"/>
    <w:rsid w:val="00B658F2"/>
    <w:rsid w:val="00B85875"/>
    <w:rsid w:val="00B9409B"/>
    <w:rsid w:val="00BA781C"/>
    <w:rsid w:val="00BA7917"/>
    <w:rsid w:val="00BB1876"/>
    <w:rsid w:val="00BC77A2"/>
    <w:rsid w:val="00BD3BBE"/>
    <w:rsid w:val="00BD6EBC"/>
    <w:rsid w:val="00BE6538"/>
    <w:rsid w:val="00C04325"/>
    <w:rsid w:val="00C072FB"/>
    <w:rsid w:val="00C15081"/>
    <w:rsid w:val="00C17EA6"/>
    <w:rsid w:val="00C26332"/>
    <w:rsid w:val="00C465CF"/>
    <w:rsid w:val="00C544F4"/>
    <w:rsid w:val="00C629F7"/>
    <w:rsid w:val="00C64087"/>
    <w:rsid w:val="00C73FA6"/>
    <w:rsid w:val="00C75744"/>
    <w:rsid w:val="00C809A0"/>
    <w:rsid w:val="00C877EE"/>
    <w:rsid w:val="00C87C60"/>
    <w:rsid w:val="00C92474"/>
    <w:rsid w:val="00CA0897"/>
    <w:rsid w:val="00CB2CA7"/>
    <w:rsid w:val="00CC36B9"/>
    <w:rsid w:val="00CD288C"/>
    <w:rsid w:val="00CD5C7F"/>
    <w:rsid w:val="00D00091"/>
    <w:rsid w:val="00D011B1"/>
    <w:rsid w:val="00D1196C"/>
    <w:rsid w:val="00D329C4"/>
    <w:rsid w:val="00D50030"/>
    <w:rsid w:val="00D5407F"/>
    <w:rsid w:val="00D82B3C"/>
    <w:rsid w:val="00D912EB"/>
    <w:rsid w:val="00D921A1"/>
    <w:rsid w:val="00D97876"/>
    <w:rsid w:val="00DA0650"/>
    <w:rsid w:val="00DB335E"/>
    <w:rsid w:val="00DC2235"/>
    <w:rsid w:val="00DC2927"/>
    <w:rsid w:val="00DC343B"/>
    <w:rsid w:val="00DE2F3D"/>
    <w:rsid w:val="00DF3385"/>
    <w:rsid w:val="00DF38CB"/>
    <w:rsid w:val="00DF75BC"/>
    <w:rsid w:val="00E0107D"/>
    <w:rsid w:val="00E02DF6"/>
    <w:rsid w:val="00E06191"/>
    <w:rsid w:val="00E11FDB"/>
    <w:rsid w:val="00E14640"/>
    <w:rsid w:val="00E22A65"/>
    <w:rsid w:val="00E2738F"/>
    <w:rsid w:val="00E53AFC"/>
    <w:rsid w:val="00E754CF"/>
    <w:rsid w:val="00EA09B3"/>
    <w:rsid w:val="00EA361C"/>
    <w:rsid w:val="00EC1E89"/>
    <w:rsid w:val="00EC3FD2"/>
    <w:rsid w:val="00EC6829"/>
    <w:rsid w:val="00ED61E8"/>
    <w:rsid w:val="00EE0E6F"/>
    <w:rsid w:val="00EE1D55"/>
    <w:rsid w:val="00EE72F9"/>
    <w:rsid w:val="00EF362B"/>
    <w:rsid w:val="00F053C4"/>
    <w:rsid w:val="00F27E37"/>
    <w:rsid w:val="00F329F6"/>
    <w:rsid w:val="00F358EB"/>
    <w:rsid w:val="00F41A58"/>
    <w:rsid w:val="00F42129"/>
    <w:rsid w:val="00F50FA7"/>
    <w:rsid w:val="00F55B9F"/>
    <w:rsid w:val="00F56358"/>
    <w:rsid w:val="00F640EC"/>
    <w:rsid w:val="00F81D3E"/>
    <w:rsid w:val="00F838A6"/>
    <w:rsid w:val="00F87EEE"/>
    <w:rsid w:val="00F90A62"/>
    <w:rsid w:val="00F940CE"/>
    <w:rsid w:val="00F95A49"/>
    <w:rsid w:val="00F97330"/>
    <w:rsid w:val="00FB00C3"/>
    <w:rsid w:val="00FB2D0A"/>
    <w:rsid w:val="00FB68D0"/>
    <w:rsid w:val="00FC5DA8"/>
    <w:rsid w:val="00FD1CC3"/>
    <w:rsid w:val="00FD3B16"/>
    <w:rsid w:val="00FE126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D59BB8"/>
  <w15:docId w15:val="{3FF7A5DA-0C60-4CEC-A891-0945B98D61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Calibri" w:eastAsia="Calibri" w:hAnsi="Calibri" w:cs="Calibri"/>
      <w:lang w:val="fr-FR"/>
    </w:rPr>
  </w:style>
  <w:style w:type="paragraph" w:styleId="Titre1">
    <w:name w:val="heading 1"/>
    <w:basedOn w:val="Normal"/>
    <w:uiPriority w:val="1"/>
    <w:qFormat/>
    <w:rsid w:val="00EC6829"/>
    <w:pPr>
      <w:ind w:left="172"/>
      <w:jc w:val="both"/>
      <w:outlineLvl w:val="0"/>
    </w:pPr>
    <w:rPr>
      <w:b/>
      <w:bCs/>
      <w:u w:val="single"/>
    </w:rPr>
  </w:style>
  <w:style w:type="paragraph" w:styleId="Titre2">
    <w:name w:val="heading 2"/>
    <w:basedOn w:val="Titre1"/>
    <w:uiPriority w:val="1"/>
    <w:qFormat/>
    <w:rsid w:val="00EC6829"/>
    <w:pPr>
      <w:outlineLvl w:val="1"/>
    </w:pPr>
    <w:rPr>
      <w:u w:val="none"/>
    </w:rPr>
  </w:style>
  <w:style w:type="paragraph" w:styleId="Titre3">
    <w:name w:val="heading 3"/>
    <w:basedOn w:val="Titre1"/>
    <w:next w:val="Normal"/>
    <w:link w:val="Titre3Car"/>
    <w:uiPriority w:val="9"/>
    <w:unhideWhenUsed/>
    <w:qFormat/>
    <w:rsid w:val="007F4E21"/>
    <w:pPr>
      <w:outlineLvl w:val="2"/>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M1">
    <w:name w:val="toc 1"/>
    <w:basedOn w:val="Normal"/>
    <w:uiPriority w:val="39"/>
    <w:qFormat/>
    <w:pPr>
      <w:spacing w:before="121"/>
      <w:ind w:left="172"/>
    </w:pPr>
    <w:rPr>
      <w:b/>
      <w:bCs/>
      <w:sz w:val="20"/>
      <w:szCs w:val="20"/>
    </w:rPr>
  </w:style>
  <w:style w:type="paragraph" w:styleId="TM2">
    <w:name w:val="toc 2"/>
    <w:basedOn w:val="Normal"/>
    <w:uiPriority w:val="39"/>
    <w:qFormat/>
    <w:pPr>
      <w:spacing w:before="123"/>
      <w:ind w:left="172"/>
    </w:pPr>
    <w:rPr>
      <w:sz w:val="20"/>
      <w:szCs w:val="20"/>
    </w:rPr>
  </w:style>
  <w:style w:type="paragraph" w:styleId="Corpsdetexte">
    <w:name w:val="Body Text"/>
    <w:basedOn w:val="Normal"/>
    <w:uiPriority w:val="1"/>
    <w:qFormat/>
  </w:style>
  <w:style w:type="paragraph" w:styleId="Paragraphedeliste">
    <w:name w:val="List Paragraph"/>
    <w:aliases w:val="6 pt paragraphe carré,Paragraphe,Normal bullet 2,Paragraph,Bullet point 1,Bullet list,Numbered List,1st level - Bullet List Paragraph,Lettre d'introduction,Paragrafo elenco,List Paragraph11,Normal bullet 21,List Paragraph111"/>
    <w:basedOn w:val="Normal"/>
    <w:link w:val="ParagraphedelisteCar"/>
    <w:uiPriority w:val="1"/>
    <w:qFormat/>
    <w:pPr>
      <w:ind w:left="893" w:hanging="361"/>
    </w:pPr>
  </w:style>
  <w:style w:type="paragraph" w:customStyle="1" w:styleId="TableParagraph">
    <w:name w:val="Table Paragraph"/>
    <w:basedOn w:val="Normal"/>
    <w:uiPriority w:val="1"/>
    <w:qFormat/>
  </w:style>
  <w:style w:type="paragraph" w:styleId="En-tte">
    <w:name w:val="header"/>
    <w:basedOn w:val="Normal"/>
    <w:link w:val="En-tteCar"/>
    <w:uiPriority w:val="99"/>
    <w:unhideWhenUsed/>
    <w:rsid w:val="00964828"/>
    <w:pPr>
      <w:tabs>
        <w:tab w:val="center" w:pos="4536"/>
        <w:tab w:val="right" w:pos="9072"/>
      </w:tabs>
    </w:pPr>
  </w:style>
  <w:style w:type="character" w:customStyle="1" w:styleId="En-tteCar">
    <w:name w:val="En-tête Car"/>
    <w:basedOn w:val="Policepardfaut"/>
    <w:link w:val="En-tte"/>
    <w:uiPriority w:val="99"/>
    <w:rsid w:val="00964828"/>
    <w:rPr>
      <w:rFonts w:ascii="Calibri" w:eastAsia="Calibri" w:hAnsi="Calibri" w:cs="Calibri"/>
      <w:lang w:val="fr-FR"/>
    </w:rPr>
  </w:style>
  <w:style w:type="paragraph" w:styleId="Pieddepage">
    <w:name w:val="footer"/>
    <w:basedOn w:val="Normal"/>
    <w:link w:val="PieddepageCar"/>
    <w:unhideWhenUsed/>
    <w:rsid w:val="00964828"/>
    <w:pPr>
      <w:tabs>
        <w:tab w:val="center" w:pos="4536"/>
        <w:tab w:val="right" w:pos="9072"/>
      </w:tabs>
    </w:pPr>
  </w:style>
  <w:style w:type="character" w:customStyle="1" w:styleId="PieddepageCar">
    <w:name w:val="Pied de page Car"/>
    <w:basedOn w:val="Policepardfaut"/>
    <w:link w:val="Pieddepage"/>
    <w:rsid w:val="00964828"/>
    <w:rPr>
      <w:rFonts w:ascii="Calibri" w:eastAsia="Calibri" w:hAnsi="Calibri" w:cs="Calibri"/>
      <w:lang w:val="fr-FR"/>
    </w:rPr>
  </w:style>
  <w:style w:type="character" w:styleId="Marquedecommentaire">
    <w:name w:val="annotation reference"/>
    <w:basedOn w:val="Policepardfaut"/>
    <w:uiPriority w:val="99"/>
    <w:semiHidden/>
    <w:unhideWhenUsed/>
    <w:rsid w:val="000133BC"/>
    <w:rPr>
      <w:sz w:val="16"/>
      <w:szCs w:val="16"/>
    </w:rPr>
  </w:style>
  <w:style w:type="paragraph" w:styleId="Commentaire">
    <w:name w:val="annotation text"/>
    <w:basedOn w:val="Normal"/>
    <w:link w:val="CommentaireCar"/>
    <w:uiPriority w:val="99"/>
    <w:semiHidden/>
    <w:unhideWhenUsed/>
    <w:rsid w:val="000133BC"/>
    <w:rPr>
      <w:sz w:val="20"/>
      <w:szCs w:val="20"/>
    </w:rPr>
  </w:style>
  <w:style w:type="character" w:customStyle="1" w:styleId="CommentaireCar">
    <w:name w:val="Commentaire Car"/>
    <w:basedOn w:val="Policepardfaut"/>
    <w:link w:val="Commentaire"/>
    <w:uiPriority w:val="99"/>
    <w:semiHidden/>
    <w:rsid w:val="000133BC"/>
    <w:rPr>
      <w:rFonts w:ascii="Calibri" w:eastAsia="Calibri" w:hAnsi="Calibri" w:cs="Calibri"/>
      <w:sz w:val="20"/>
      <w:szCs w:val="20"/>
      <w:lang w:val="fr-FR"/>
    </w:rPr>
  </w:style>
  <w:style w:type="paragraph" w:styleId="Objetducommentaire">
    <w:name w:val="annotation subject"/>
    <w:basedOn w:val="Commentaire"/>
    <w:next w:val="Commentaire"/>
    <w:link w:val="ObjetducommentaireCar"/>
    <w:uiPriority w:val="99"/>
    <w:semiHidden/>
    <w:unhideWhenUsed/>
    <w:rsid w:val="000133BC"/>
    <w:rPr>
      <w:b/>
      <w:bCs/>
    </w:rPr>
  </w:style>
  <w:style w:type="character" w:customStyle="1" w:styleId="ObjetducommentaireCar">
    <w:name w:val="Objet du commentaire Car"/>
    <w:basedOn w:val="CommentaireCar"/>
    <w:link w:val="Objetducommentaire"/>
    <w:uiPriority w:val="99"/>
    <w:semiHidden/>
    <w:rsid w:val="000133BC"/>
    <w:rPr>
      <w:rFonts w:ascii="Calibri" w:eastAsia="Calibri" w:hAnsi="Calibri" w:cs="Calibri"/>
      <w:b/>
      <w:bCs/>
      <w:sz w:val="20"/>
      <w:szCs w:val="20"/>
      <w:lang w:val="fr-FR"/>
    </w:rPr>
  </w:style>
  <w:style w:type="paragraph" w:styleId="Textedebulles">
    <w:name w:val="Balloon Text"/>
    <w:basedOn w:val="Normal"/>
    <w:link w:val="TextedebullesCar"/>
    <w:uiPriority w:val="99"/>
    <w:semiHidden/>
    <w:unhideWhenUsed/>
    <w:rsid w:val="000133BC"/>
    <w:rPr>
      <w:rFonts w:ascii="Segoe UI" w:hAnsi="Segoe UI" w:cs="Segoe UI"/>
      <w:sz w:val="18"/>
      <w:szCs w:val="18"/>
    </w:rPr>
  </w:style>
  <w:style w:type="character" w:customStyle="1" w:styleId="TextedebullesCar">
    <w:name w:val="Texte de bulles Car"/>
    <w:basedOn w:val="Policepardfaut"/>
    <w:link w:val="Textedebulles"/>
    <w:uiPriority w:val="99"/>
    <w:semiHidden/>
    <w:rsid w:val="000133BC"/>
    <w:rPr>
      <w:rFonts w:ascii="Segoe UI" w:eastAsia="Calibri" w:hAnsi="Segoe UI" w:cs="Segoe UI"/>
      <w:sz w:val="18"/>
      <w:szCs w:val="18"/>
      <w:lang w:val="fr-FR"/>
    </w:rPr>
  </w:style>
  <w:style w:type="character" w:customStyle="1" w:styleId="ParagraphedelisteCar">
    <w:name w:val="Paragraphe de liste Car"/>
    <w:aliases w:val="6 pt paragraphe carré Car,Paragraphe Car,Normal bullet 2 Car,Paragraph Car,Bullet point 1 Car,Bullet list Car,Numbered List Car,1st level - Bullet List Paragraph Car,Lettre d'introduction Car,Paragrafo elenco Car"/>
    <w:basedOn w:val="Policepardfaut"/>
    <w:link w:val="Paragraphedeliste"/>
    <w:uiPriority w:val="99"/>
    <w:locked/>
    <w:rsid w:val="00D011B1"/>
    <w:rPr>
      <w:rFonts w:ascii="Calibri" w:eastAsia="Calibri" w:hAnsi="Calibri" w:cs="Calibri"/>
      <w:lang w:val="fr-FR"/>
    </w:rPr>
  </w:style>
  <w:style w:type="paragraph" w:styleId="En-ttedetabledesmatires">
    <w:name w:val="TOC Heading"/>
    <w:basedOn w:val="Titre1"/>
    <w:next w:val="Normal"/>
    <w:uiPriority w:val="39"/>
    <w:unhideWhenUsed/>
    <w:qFormat/>
    <w:rsid w:val="00EC6829"/>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lang w:eastAsia="fr-FR"/>
    </w:rPr>
  </w:style>
  <w:style w:type="character" w:styleId="Lienhypertexte">
    <w:name w:val="Hyperlink"/>
    <w:basedOn w:val="Policepardfaut"/>
    <w:uiPriority w:val="99"/>
    <w:unhideWhenUsed/>
    <w:rsid w:val="00EC6829"/>
    <w:rPr>
      <w:color w:val="0000FF" w:themeColor="hyperlink"/>
      <w:u w:val="single"/>
    </w:rPr>
  </w:style>
  <w:style w:type="character" w:customStyle="1" w:styleId="Titre3Car">
    <w:name w:val="Titre 3 Car"/>
    <w:basedOn w:val="Policepardfaut"/>
    <w:link w:val="Titre3"/>
    <w:uiPriority w:val="9"/>
    <w:rsid w:val="007F4E21"/>
    <w:rPr>
      <w:rFonts w:ascii="Calibri" w:eastAsia="Calibri" w:hAnsi="Calibri" w:cs="Calibri"/>
      <w:b/>
      <w:bCs/>
      <w:u w:val="single"/>
      <w:lang w:val="fr-FR"/>
    </w:rPr>
  </w:style>
  <w:style w:type="character" w:styleId="lev">
    <w:name w:val="Strong"/>
    <w:basedOn w:val="Policepardfaut"/>
    <w:uiPriority w:val="22"/>
    <w:qFormat/>
    <w:rsid w:val="007C0A51"/>
    <w:rPr>
      <w:b/>
      <w:bCs/>
    </w:rPr>
  </w:style>
  <w:style w:type="paragraph" w:styleId="Rvision">
    <w:name w:val="Revision"/>
    <w:hidden/>
    <w:uiPriority w:val="99"/>
    <w:semiHidden/>
    <w:rsid w:val="00EE1D55"/>
    <w:pPr>
      <w:widowControl/>
      <w:autoSpaceDE/>
      <w:autoSpaceDN/>
    </w:pPr>
    <w:rPr>
      <w:rFonts w:ascii="Calibri" w:eastAsia="Calibri" w:hAnsi="Calibri" w:cs="Calibri"/>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492301">
      <w:bodyDiv w:val="1"/>
      <w:marLeft w:val="0"/>
      <w:marRight w:val="0"/>
      <w:marTop w:val="0"/>
      <w:marBottom w:val="0"/>
      <w:divBdr>
        <w:top w:val="none" w:sz="0" w:space="0" w:color="auto"/>
        <w:left w:val="none" w:sz="0" w:space="0" w:color="auto"/>
        <w:bottom w:val="none" w:sz="0" w:space="0" w:color="auto"/>
        <w:right w:val="none" w:sz="0" w:space="0" w:color="auto"/>
      </w:divBdr>
    </w:div>
    <w:div w:id="39289312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44E56E-D786-49BB-8522-A5A1CA72F3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23</Pages>
  <Words>10361</Words>
  <Characters>56986</Characters>
  <Application>Microsoft Office Word</Application>
  <DocSecurity>0</DocSecurity>
  <Lines>474</Lines>
  <Paragraphs>134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67213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Magali MV. VORIN</dc:creator>
  <cp:lastModifiedBy>RUBIN Lucile</cp:lastModifiedBy>
  <cp:revision>7</cp:revision>
  <cp:lastPrinted>2025-04-03T09:10:00Z</cp:lastPrinted>
  <dcterms:created xsi:type="dcterms:W3CDTF">2026-02-19T13:08:00Z</dcterms:created>
  <dcterms:modified xsi:type="dcterms:W3CDTF">2026-02-25T08:26:00Z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2020-03-05T00:00:00Z</vt:filetime>
  </property>
  <property fmtid="{D5CDD505-2E9C-101B-9397-08002B2CF9AE}" pid="3" name="Creator">
    <vt:lpwstr>Microsoft® Word 2016</vt:lpwstr>
  </property>
  <property fmtid="{D5CDD505-2E9C-101B-9397-08002B2CF9AE}" pid="4" name="LastSaved">
    <vt:filetime>2023-09-25T00:00:00Z</vt:filetime>
  </property>
</Properties>
</file>